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F83021" w14:textId="77777777" w:rsidR="002A782D" w:rsidRPr="00841A1A" w:rsidRDefault="002A782D" w:rsidP="002A782D">
      <w:pPr>
        <w:pStyle w:val="Text1"/>
        <w:spacing w:after="0"/>
        <w:ind w:left="0"/>
        <w:rPr>
          <w:rFonts w:asciiTheme="minorHAnsi" w:hAnsiTheme="minorHAnsi" w:cs="Calibri"/>
          <w:sz w:val="22"/>
          <w:szCs w:val="22"/>
          <w:lang w:eastAsia="en-GB"/>
        </w:rPr>
      </w:pPr>
      <w:bookmarkStart w:id="0" w:name="_Toc257791732"/>
      <w:bookmarkStart w:id="1" w:name="_GoBack"/>
      <w:bookmarkEnd w:id="1"/>
    </w:p>
    <w:p w14:paraId="1EF83022" w14:textId="77777777" w:rsidR="00EA3F27" w:rsidRPr="00841A1A" w:rsidRDefault="00EA3F27" w:rsidP="002A782D">
      <w:pPr>
        <w:shd w:val="clear" w:color="auto" w:fill="3366FF"/>
        <w:jc w:val="center"/>
        <w:rPr>
          <w:rFonts w:asciiTheme="minorHAnsi" w:hAnsiTheme="minorHAnsi" w:cs="Calibri"/>
          <w:sz w:val="22"/>
          <w:szCs w:val="22"/>
        </w:rPr>
      </w:pPr>
    </w:p>
    <w:p w14:paraId="1EF83023" w14:textId="5E1DFBEA" w:rsidR="00363461" w:rsidRPr="00190855" w:rsidRDefault="00294BCC" w:rsidP="00363461">
      <w:pPr>
        <w:shd w:val="clear" w:color="auto" w:fill="3366FF"/>
        <w:jc w:val="center"/>
        <w:rPr>
          <w:rFonts w:asciiTheme="minorHAnsi" w:hAnsiTheme="minorHAnsi" w:cs="Calibri"/>
          <w:b/>
          <w:color w:val="FF0000"/>
          <w:sz w:val="22"/>
          <w:szCs w:val="22"/>
        </w:rPr>
      </w:pPr>
      <w:r w:rsidRPr="00841A1A">
        <w:rPr>
          <w:rFonts w:asciiTheme="minorHAnsi" w:hAnsiTheme="minorHAnsi" w:cs="Calibri"/>
          <w:b/>
          <w:color w:val="FFFFFF" w:themeColor="background1"/>
          <w:sz w:val="22"/>
          <w:szCs w:val="22"/>
        </w:rPr>
        <w:t>TECHNICAL PROPOSAL</w:t>
      </w:r>
      <w:r w:rsidR="00515559" w:rsidRPr="00841A1A">
        <w:rPr>
          <w:rFonts w:asciiTheme="minorHAnsi" w:hAnsiTheme="minorHAnsi" w:cs="Calibri"/>
          <w:b/>
          <w:color w:val="FFFFFF" w:themeColor="background1"/>
          <w:sz w:val="22"/>
          <w:szCs w:val="22"/>
        </w:rPr>
        <w:t xml:space="preserve"> - </w:t>
      </w:r>
      <w:r w:rsidR="002A782D" w:rsidRPr="00841A1A">
        <w:rPr>
          <w:rFonts w:asciiTheme="minorHAnsi" w:hAnsiTheme="minorHAnsi" w:cs="Calibri"/>
          <w:b/>
          <w:color w:val="FFFFFF" w:themeColor="background1"/>
          <w:sz w:val="22"/>
          <w:szCs w:val="22"/>
        </w:rPr>
        <w:t>DESCRIPTION OF THE WORK PLAN – FORM B</w:t>
      </w:r>
      <w:r w:rsidR="00003CB6" w:rsidRPr="00841A1A">
        <w:rPr>
          <w:rFonts w:asciiTheme="minorHAnsi" w:hAnsiTheme="minorHAnsi" w:cs="Calibri"/>
          <w:b/>
          <w:color w:val="FFFFFF" w:themeColor="background1"/>
          <w:sz w:val="22"/>
          <w:szCs w:val="22"/>
        </w:rPr>
        <w:t>1</w:t>
      </w:r>
      <w:r w:rsidR="00190855">
        <w:rPr>
          <w:rFonts w:asciiTheme="minorHAnsi" w:hAnsiTheme="minorHAnsi" w:cs="Calibri"/>
          <w:b/>
          <w:color w:val="FFFFFF" w:themeColor="background1"/>
          <w:sz w:val="22"/>
          <w:szCs w:val="22"/>
        </w:rPr>
        <w:t xml:space="preserve"> – </w:t>
      </w:r>
      <w:r w:rsidR="00190855" w:rsidRPr="00190855">
        <w:rPr>
          <w:rFonts w:asciiTheme="minorHAnsi" w:hAnsiTheme="minorHAnsi" w:cs="Calibri"/>
          <w:b/>
          <w:color w:val="FF0000"/>
          <w:sz w:val="22"/>
          <w:szCs w:val="22"/>
        </w:rPr>
        <w:t>CORRIGENDUM NO. 1 (PAGE 15 AND 17)</w:t>
      </w:r>
    </w:p>
    <w:p w14:paraId="1EF83024" w14:textId="77777777" w:rsidR="003E4B77" w:rsidRPr="00841A1A" w:rsidRDefault="003E4B77" w:rsidP="002A782D">
      <w:pPr>
        <w:shd w:val="clear" w:color="auto" w:fill="3366FF"/>
        <w:jc w:val="center"/>
        <w:rPr>
          <w:rFonts w:asciiTheme="minorHAnsi" w:hAnsiTheme="minorHAnsi" w:cs="Calibri"/>
          <w:sz w:val="22"/>
          <w:szCs w:val="22"/>
        </w:rPr>
      </w:pPr>
    </w:p>
    <w:p w14:paraId="1EF83025" w14:textId="77777777" w:rsidR="003E4B77" w:rsidRPr="00841A1A" w:rsidRDefault="003E4B77" w:rsidP="002A782D">
      <w:pPr>
        <w:pStyle w:val="Text1"/>
        <w:spacing w:after="0"/>
        <w:ind w:left="0"/>
        <w:rPr>
          <w:rFonts w:asciiTheme="minorHAnsi" w:hAnsiTheme="minorHAnsi" w:cs="Calibri"/>
          <w:sz w:val="22"/>
          <w:szCs w:val="22"/>
          <w:lang w:eastAsia="en-GB"/>
        </w:rPr>
      </w:pPr>
    </w:p>
    <w:bookmarkEnd w:id="0"/>
    <w:p w14:paraId="1EF83026" w14:textId="77777777" w:rsidR="003E4B77" w:rsidRPr="00841A1A" w:rsidRDefault="003E4B77" w:rsidP="00AD4C6F">
      <w:pPr>
        <w:pStyle w:val="Application3"/>
        <w:rPr>
          <w:color w:val="auto"/>
        </w:rPr>
      </w:pPr>
      <w:r w:rsidRPr="00841A1A">
        <w:rPr>
          <w:color w:val="auto"/>
        </w:rPr>
        <w:t>Objectives</w:t>
      </w:r>
      <w:r w:rsidR="00161B23" w:rsidRPr="00841A1A">
        <w:rPr>
          <w:color w:val="auto"/>
        </w:rPr>
        <w:t>, Concept and approach</w:t>
      </w:r>
      <w:r w:rsidRPr="00841A1A">
        <w:rPr>
          <w:color w:val="auto"/>
        </w:rPr>
        <w:t xml:space="preserve"> (maximum </w:t>
      </w:r>
      <w:r w:rsidR="00161B23" w:rsidRPr="00841A1A">
        <w:rPr>
          <w:color w:val="auto"/>
        </w:rPr>
        <w:t>3</w:t>
      </w:r>
      <w:r w:rsidRPr="00841A1A">
        <w:rPr>
          <w:color w:val="auto"/>
        </w:rPr>
        <w:t xml:space="preserve"> page</w:t>
      </w:r>
      <w:r w:rsidR="0024112B" w:rsidRPr="00841A1A">
        <w:rPr>
          <w:color w:val="auto"/>
        </w:rPr>
        <w:t>s</w:t>
      </w:r>
      <w:r w:rsidRPr="00841A1A">
        <w:rPr>
          <w:color w:val="auto"/>
        </w:rPr>
        <w:t>)</w:t>
      </w:r>
    </w:p>
    <w:p w14:paraId="5481B966" w14:textId="77777777" w:rsidR="006C0EEC" w:rsidRDefault="006C0EEC" w:rsidP="006C0EEC">
      <w:pPr>
        <w:pStyle w:val="ListParagraph"/>
        <w:tabs>
          <w:tab w:val="left" w:pos="-720"/>
        </w:tabs>
        <w:suppressAutoHyphens/>
        <w:spacing w:line="360" w:lineRule="auto"/>
        <w:ind w:left="426"/>
        <w:jc w:val="both"/>
        <w:rPr>
          <w:rFonts w:ascii="Calibri" w:hAnsi="Calibri" w:cs="Calibri"/>
          <w:b/>
          <w:sz w:val="22"/>
          <w:szCs w:val="22"/>
        </w:rPr>
      </w:pPr>
    </w:p>
    <w:p w14:paraId="20522FC2" w14:textId="77777777" w:rsidR="00552F5E" w:rsidRPr="00A16496" w:rsidRDefault="00552F5E" w:rsidP="00A16496">
      <w:pPr>
        <w:pStyle w:val="ListParagraph"/>
        <w:numPr>
          <w:ilvl w:val="0"/>
          <w:numId w:val="26"/>
        </w:numPr>
        <w:tabs>
          <w:tab w:val="left" w:pos="-720"/>
        </w:tabs>
        <w:suppressAutoHyphens/>
        <w:spacing w:line="360" w:lineRule="auto"/>
        <w:ind w:left="426" w:hanging="284"/>
        <w:jc w:val="both"/>
        <w:rPr>
          <w:rFonts w:ascii="Calibri" w:hAnsi="Calibri" w:cs="Calibri"/>
          <w:b/>
          <w:sz w:val="22"/>
          <w:szCs w:val="22"/>
        </w:rPr>
      </w:pPr>
      <w:r w:rsidRPr="00A16496">
        <w:rPr>
          <w:rFonts w:ascii="Calibri" w:hAnsi="Calibri" w:cs="Calibri"/>
          <w:b/>
          <w:sz w:val="22"/>
          <w:szCs w:val="22"/>
        </w:rPr>
        <w:t>Concept</w:t>
      </w:r>
    </w:p>
    <w:p w14:paraId="0BFEE6C8" w14:textId="1C4A9347" w:rsidR="00552F5E" w:rsidRDefault="006D7D84" w:rsidP="00552F5E">
      <w:pPr>
        <w:tabs>
          <w:tab w:val="left" w:pos="-720"/>
        </w:tabs>
        <w:suppressAutoHyphens/>
        <w:jc w:val="both"/>
        <w:rPr>
          <w:rFonts w:asciiTheme="minorHAnsi" w:hAnsiTheme="minorHAnsi" w:cs="Calibri"/>
          <w:sz w:val="22"/>
          <w:szCs w:val="22"/>
        </w:rPr>
      </w:pPr>
      <w:r>
        <w:rPr>
          <w:rFonts w:asciiTheme="minorHAnsi" w:hAnsiTheme="minorHAnsi" w:cs="Calibri"/>
          <w:sz w:val="22"/>
          <w:szCs w:val="22"/>
        </w:rPr>
        <w:t>Applicants shall</w:t>
      </w:r>
      <w:r w:rsidR="00552F5E" w:rsidRPr="00552F5E">
        <w:rPr>
          <w:rFonts w:asciiTheme="minorHAnsi" w:hAnsiTheme="minorHAnsi" w:cs="Calibri"/>
          <w:sz w:val="22"/>
          <w:szCs w:val="22"/>
        </w:rPr>
        <w:t xml:space="preserve"> describe how the project is relevant for the main objectives of the c</w:t>
      </w:r>
      <w:r w:rsidR="00552F5E">
        <w:rPr>
          <w:rFonts w:asciiTheme="minorHAnsi" w:hAnsiTheme="minorHAnsi" w:cs="Calibri"/>
          <w:sz w:val="22"/>
          <w:szCs w:val="22"/>
        </w:rPr>
        <w:t>all and in particular provide a detailed description of:</w:t>
      </w:r>
    </w:p>
    <w:p w14:paraId="0EDF9864" w14:textId="77777777" w:rsidR="00552F5E" w:rsidRDefault="00552F5E" w:rsidP="00552F5E">
      <w:pPr>
        <w:tabs>
          <w:tab w:val="left" w:pos="-720"/>
        </w:tabs>
        <w:suppressAutoHyphens/>
        <w:jc w:val="both"/>
        <w:rPr>
          <w:rFonts w:asciiTheme="minorHAnsi" w:hAnsiTheme="minorHAnsi" w:cs="Calibri"/>
          <w:sz w:val="22"/>
          <w:szCs w:val="22"/>
        </w:rPr>
      </w:pPr>
    </w:p>
    <w:p w14:paraId="37A76AC5" w14:textId="77777777" w:rsidR="00552F5E" w:rsidRPr="00841A1A" w:rsidRDefault="00552F5E" w:rsidP="00552F5E">
      <w:pPr>
        <w:numPr>
          <w:ilvl w:val="0"/>
          <w:numId w:val="5"/>
        </w:numPr>
        <w:tabs>
          <w:tab w:val="clear" w:pos="360"/>
          <w:tab w:val="left" w:pos="-720"/>
        </w:tabs>
        <w:suppressAutoHyphens/>
        <w:ind w:left="720"/>
        <w:jc w:val="both"/>
        <w:rPr>
          <w:rFonts w:ascii="Calibri" w:hAnsi="Calibri" w:cs="Calibri"/>
          <w:spacing w:val="-2"/>
          <w:sz w:val="22"/>
          <w:szCs w:val="22"/>
        </w:rPr>
      </w:pPr>
      <w:r w:rsidRPr="00841A1A">
        <w:rPr>
          <w:rFonts w:ascii="Calibri" w:hAnsi="Calibri" w:cs="Calibri"/>
          <w:spacing w:val="-2"/>
          <w:sz w:val="22"/>
          <w:szCs w:val="22"/>
        </w:rPr>
        <w:t>methods of implementation of the operational activities;</w:t>
      </w:r>
    </w:p>
    <w:p w14:paraId="2CB7D485" w14:textId="77777777" w:rsidR="00552F5E" w:rsidRPr="00841A1A" w:rsidRDefault="00552F5E" w:rsidP="00552F5E">
      <w:pPr>
        <w:numPr>
          <w:ilvl w:val="0"/>
          <w:numId w:val="5"/>
        </w:numPr>
        <w:tabs>
          <w:tab w:val="clear" w:pos="360"/>
          <w:tab w:val="left" w:pos="-720"/>
        </w:tabs>
        <w:suppressAutoHyphens/>
        <w:ind w:left="720"/>
        <w:jc w:val="both"/>
        <w:rPr>
          <w:rFonts w:ascii="Calibri" w:hAnsi="Calibri" w:cs="Calibri"/>
          <w:sz w:val="22"/>
          <w:szCs w:val="22"/>
        </w:rPr>
      </w:pPr>
      <w:r w:rsidRPr="00841A1A">
        <w:rPr>
          <w:rFonts w:ascii="Calibri" w:hAnsi="Calibri" w:cs="Calibri"/>
          <w:sz w:val="22"/>
          <w:szCs w:val="22"/>
          <w:lang w:eastAsia="en-GB"/>
        </w:rPr>
        <w:t xml:space="preserve">description of assumptions, models and tools needed for the implementation of the proposed activities </w:t>
      </w:r>
    </w:p>
    <w:p w14:paraId="2360BAB3" w14:textId="77777777" w:rsidR="00552F5E" w:rsidRPr="00841A1A" w:rsidRDefault="00552F5E" w:rsidP="00552F5E">
      <w:pPr>
        <w:numPr>
          <w:ilvl w:val="0"/>
          <w:numId w:val="5"/>
        </w:numPr>
        <w:tabs>
          <w:tab w:val="clear" w:pos="360"/>
          <w:tab w:val="left" w:pos="-720"/>
        </w:tabs>
        <w:suppressAutoHyphens/>
        <w:ind w:left="720"/>
        <w:jc w:val="both"/>
        <w:rPr>
          <w:rFonts w:ascii="Calibri" w:hAnsi="Calibri" w:cs="Calibri"/>
          <w:sz w:val="22"/>
          <w:szCs w:val="22"/>
        </w:rPr>
      </w:pPr>
      <w:r w:rsidRPr="00841A1A">
        <w:rPr>
          <w:rFonts w:ascii="Calibri" w:hAnsi="Calibri" w:cs="Calibri"/>
          <w:sz w:val="22"/>
          <w:szCs w:val="22"/>
        </w:rPr>
        <w:t xml:space="preserve">milestones or key points to </w:t>
      </w:r>
      <w:r w:rsidRPr="00841A1A">
        <w:rPr>
          <w:rFonts w:ascii="Calibri" w:hAnsi="Calibri"/>
          <w:sz w:val="22"/>
          <w:szCs w:val="22"/>
          <w:lang w:eastAsia="en-GB"/>
        </w:rPr>
        <w:t>help monitor progress;</w:t>
      </w:r>
    </w:p>
    <w:p w14:paraId="32E5DEF7" w14:textId="4A9CE19B" w:rsidR="00552F5E" w:rsidRPr="00A16496" w:rsidRDefault="00552F5E" w:rsidP="00A16496">
      <w:pPr>
        <w:numPr>
          <w:ilvl w:val="0"/>
          <w:numId w:val="5"/>
        </w:numPr>
        <w:tabs>
          <w:tab w:val="clear" w:pos="360"/>
          <w:tab w:val="left" w:pos="-720"/>
        </w:tabs>
        <w:suppressAutoHyphens/>
        <w:ind w:left="720"/>
        <w:jc w:val="both"/>
        <w:rPr>
          <w:rFonts w:ascii="Calibri" w:hAnsi="Calibri" w:cs="Calibri"/>
          <w:sz w:val="22"/>
          <w:szCs w:val="22"/>
        </w:rPr>
      </w:pPr>
      <w:r w:rsidRPr="00841A1A">
        <w:rPr>
          <w:rFonts w:ascii="Calibri" w:hAnsi="Calibri" w:cs="Calibri"/>
          <w:sz w:val="22"/>
          <w:szCs w:val="22"/>
        </w:rPr>
        <w:t>how the project intends to build on a previous project or previous activities (where applicable);</w:t>
      </w:r>
    </w:p>
    <w:p w14:paraId="7452DA19" w14:textId="77777777" w:rsidR="00552F5E" w:rsidRPr="00A16496" w:rsidRDefault="00552F5E" w:rsidP="00552F5E">
      <w:pPr>
        <w:tabs>
          <w:tab w:val="left" w:pos="-720"/>
        </w:tabs>
        <w:suppressAutoHyphens/>
        <w:jc w:val="both"/>
        <w:rPr>
          <w:rFonts w:asciiTheme="minorHAnsi" w:hAnsiTheme="minorHAnsi" w:cs="Calibri"/>
          <w:b/>
          <w:sz w:val="22"/>
          <w:szCs w:val="22"/>
        </w:rPr>
      </w:pPr>
    </w:p>
    <w:p w14:paraId="0FCBCE9F" w14:textId="5FDFF44B" w:rsidR="00552F5E" w:rsidRPr="00A16496" w:rsidRDefault="00552F5E" w:rsidP="00A16496">
      <w:pPr>
        <w:pStyle w:val="ListParagraph"/>
        <w:numPr>
          <w:ilvl w:val="0"/>
          <w:numId w:val="26"/>
        </w:numPr>
        <w:tabs>
          <w:tab w:val="left" w:pos="-720"/>
        </w:tabs>
        <w:suppressAutoHyphens/>
        <w:ind w:left="567"/>
        <w:jc w:val="both"/>
        <w:rPr>
          <w:rFonts w:asciiTheme="minorHAnsi" w:hAnsiTheme="minorHAnsi" w:cs="Calibri"/>
          <w:b/>
          <w:sz w:val="22"/>
          <w:szCs w:val="22"/>
        </w:rPr>
      </w:pPr>
      <w:r w:rsidRPr="00A16496">
        <w:rPr>
          <w:rFonts w:asciiTheme="minorHAnsi" w:hAnsiTheme="minorHAnsi" w:cs="Calibri"/>
          <w:b/>
          <w:sz w:val="22"/>
          <w:szCs w:val="22"/>
        </w:rPr>
        <w:t>Approach</w:t>
      </w:r>
    </w:p>
    <w:p w14:paraId="648F57C5" w14:textId="77777777" w:rsidR="00552F5E" w:rsidRDefault="00552F5E" w:rsidP="00F61D95">
      <w:pPr>
        <w:tabs>
          <w:tab w:val="left" w:pos="-720"/>
        </w:tabs>
        <w:suppressAutoHyphens/>
        <w:jc w:val="both"/>
        <w:rPr>
          <w:rFonts w:asciiTheme="minorHAnsi" w:hAnsiTheme="minorHAnsi" w:cs="Calibri"/>
          <w:sz w:val="22"/>
          <w:szCs w:val="22"/>
        </w:rPr>
      </w:pPr>
    </w:p>
    <w:p w14:paraId="1EF83028" w14:textId="77777777" w:rsidR="003E4B77" w:rsidRPr="00841A1A" w:rsidRDefault="00F61D95" w:rsidP="00553195">
      <w:pPr>
        <w:tabs>
          <w:tab w:val="left" w:pos="-720"/>
        </w:tabs>
        <w:suppressAutoHyphens/>
        <w:jc w:val="both"/>
        <w:rPr>
          <w:rFonts w:asciiTheme="minorHAnsi" w:hAnsiTheme="minorHAnsi" w:cs="Calibri"/>
          <w:sz w:val="22"/>
          <w:szCs w:val="22"/>
        </w:rPr>
      </w:pPr>
      <w:r w:rsidRPr="00841A1A">
        <w:rPr>
          <w:rFonts w:asciiTheme="minorHAnsi" w:hAnsiTheme="minorHAnsi" w:cs="Calibri"/>
          <w:sz w:val="22"/>
          <w:szCs w:val="22"/>
        </w:rPr>
        <w:t>Applicants shall d</w:t>
      </w:r>
      <w:r w:rsidR="003E4B77" w:rsidRPr="00841A1A">
        <w:rPr>
          <w:rFonts w:asciiTheme="minorHAnsi" w:hAnsiTheme="minorHAnsi" w:cs="Calibri"/>
          <w:sz w:val="22"/>
          <w:szCs w:val="22"/>
        </w:rPr>
        <w:t xml:space="preserve">escribe the objectives </w:t>
      </w:r>
      <w:r w:rsidR="002D1138" w:rsidRPr="00841A1A">
        <w:rPr>
          <w:rFonts w:ascii="Calibri" w:hAnsi="Calibri" w:cs="Calibri"/>
          <w:sz w:val="22"/>
          <w:szCs w:val="22"/>
          <w:lang w:eastAsia="en-GB"/>
        </w:rPr>
        <w:t>for the grant</w:t>
      </w:r>
      <w:r w:rsidR="003E4B77" w:rsidRPr="00841A1A">
        <w:rPr>
          <w:rFonts w:asciiTheme="minorHAnsi" w:hAnsiTheme="minorHAnsi" w:cs="Calibri"/>
          <w:sz w:val="22"/>
          <w:szCs w:val="22"/>
        </w:rPr>
        <w:t xml:space="preserve">, which shall be consistent with the aim of the call for proposals. </w:t>
      </w:r>
    </w:p>
    <w:p w14:paraId="1EF83029" w14:textId="77777777" w:rsidR="00F61D95" w:rsidRPr="00841A1A" w:rsidRDefault="00F61D95" w:rsidP="00553195">
      <w:pPr>
        <w:tabs>
          <w:tab w:val="left" w:pos="-720"/>
        </w:tabs>
        <w:suppressAutoHyphens/>
        <w:jc w:val="both"/>
        <w:rPr>
          <w:rFonts w:asciiTheme="minorHAnsi" w:hAnsiTheme="minorHAnsi" w:cs="Calibri"/>
          <w:sz w:val="22"/>
          <w:szCs w:val="22"/>
        </w:rPr>
      </w:pPr>
    </w:p>
    <w:p w14:paraId="1EF83031" w14:textId="085EBF06" w:rsidR="00AD4C6F" w:rsidRPr="00841A1A" w:rsidRDefault="006F096C" w:rsidP="00215C64">
      <w:pPr>
        <w:tabs>
          <w:tab w:val="left" w:pos="-720"/>
        </w:tabs>
        <w:suppressAutoHyphens/>
        <w:jc w:val="both"/>
        <w:rPr>
          <w:rFonts w:ascii="Calibri" w:hAnsi="Calibri" w:cs="Calibri"/>
          <w:sz w:val="22"/>
          <w:szCs w:val="22"/>
        </w:rPr>
      </w:pPr>
      <w:r w:rsidRPr="00841A1A">
        <w:rPr>
          <w:rFonts w:asciiTheme="minorHAnsi" w:hAnsiTheme="minorHAnsi"/>
          <w:sz w:val="22"/>
          <w:szCs w:val="22"/>
          <w:lang w:eastAsia="en-GB"/>
        </w:rPr>
        <w:t>These objectives are concrete statements describing what the applicant</w:t>
      </w:r>
      <w:r w:rsidR="002C7CA2" w:rsidRPr="00841A1A">
        <w:rPr>
          <w:rFonts w:asciiTheme="minorHAnsi" w:hAnsiTheme="minorHAnsi"/>
          <w:sz w:val="22"/>
          <w:szCs w:val="22"/>
          <w:lang w:eastAsia="en-GB"/>
        </w:rPr>
        <w:t xml:space="preserve"> </w:t>
      </w:r>
      <w:r w:rsidRPr="00841A1A">
        <w:rPr>
          <w:rFonts w:asciiTheme="minorHAnsi" w:hAnsiTheme="minorHAnsi"/>
          <w:sz w:val="22"/>
          <w:szCs w:val="22"/>
          <w:lang w:eastAsia="en-GB"/>
        </w:rPr>
        <w:t>organisation is trying to achieve in order to reach its general and specific objectives.</w:t>
      </w:r>
      <w:r w:rsidR="002C7CA2" w:rsidRPr="00841A1A">
        <w:rPr>
          <w:rFonts w:asciiTheme="minorHAnsi" w:hAnsiTheme="minorHAnsi"/>
          <w:sz w:val="22"/>
          <w:szCs w:val="22"/>
          <w:lang w:eastAsia="en-GB"/>
        </w:rPr>
        <w:t xml:space="preserve"> </w:t>
      </w:r>
      <w:r w:rsidRPr="00841A1A">
        <w:rPr>
          <w:rFonts w:asciiTheme="minorHAnsi" w:hAnsiTheme="minorHAnsi"/>
          <w:sz w:val="22"/>
          <w:szCs w:val="22"/>
          <w:lang w:eastAsia="en-GB"/>
        </w:rPr>
        <w:t xml:space="preserve">They </w:t>
      </w:r>
      <w:r w:rsidR="0006180D" w:rsidRPr="00841A1A">
        <w:rPr>
          <w:rFonts w:asciiTheme="minorHAnsi" w:hAnsiTheme="minorHAnsi"/>
          <w:sz w:val="22"/>
          <w:szCs w:val="22"/>
          <w:lang w:eastAsia="en-GB"/>
        </w:rPr>
        <w:t>must</w:t>
      </w:r>
      <w:r w:rsidRPr="00841A1A">
        <w:rPr>
          <w:rFonts w:asciiTheme="minorHAnsi" w:hAnsiTheme="minorHAnsi"/>
          <w:sz w:val="22"/>
          <w:szCs w:val="22"/>
          <w:lang w:eastAsia="en-GB"/>
        </w:rPr>
        <w:t xml:space="preserve"> be </w:t>
      </w:r>
      <w:r w:rsidR="0006180D" w:rsidRPr="00841A1A">
        <w:rPr>
          <w:rFonts w:asciiTheme="minorHAnsi" w:hAnsiTheme="minorHAnsi"/>
          <w:sz w:val="22"/>
          <w:szCs w:val="22"/>
          <w:lang w:eastAsia="en-GB"/>
        </w:rPr>
        <w:t>defined</w:t>
      </w:r>
      <w:r w:rsidRPr="00841A1A">
        <w:rPr>
          <w:rFonts w:asciiTheme="minorHAnsi" w:hAnsiTheme="minorHAnsi"/>
          <w:sz w:val="22"/>
          <w:szCs w:val="22"/>
          <w:lang w:eastAsia="en-GB"/>
        </w:rPr>
        <w:t xml:space="preserve"> at a level which allows them to be evaluated.</w:t>
      </w:r>
      <w:r w:rsidR="002C7CA2" w:rsidRPr="00841A1A">
        <w:rPr>
          <w:rFonts w:asciiTheme="minorHAnsi" w:hAnsiTheme="minorHAnsi"/>
          <w:sz w:val="22"/>
          <w:szCs w:val="22"/>
          <w:lang w:eastAsia="en-GB"/>
        </w:rPr>
        <w:t xml:space="preserve"> </w:t>
      </w:r>
      <w:r w:rsidRPr="00841A1A">
        <w:rPr>
          <w:rFonts w:asciiTheme="minorHAnsi" w:hAnsiTheme="minorHAnsi"/>
          <w:sz w:val="22"/>
          <w:szCs w:val="22"/>
          <w:lang w:eastAsia="en-GB"/>
        </w:rPr>
        <w:t xml:space="preserve">They </w:t>
      </w:r>
      <w:r w:rsidR="0006180D" w:rsidRPr="00841A1A">
        <w:rPr>
          <w:rFonts w:asciiTheme="minorHAnsi" w:hAnsiTheme="minorHAnsi"/>
          <w:sz w:val="22"/>
          <w:szCs w:val="22"/>
          <w:lang w:eastAsia="en-GB"/>
        </w:rPr>
        <w:t>shall</w:t>
      </w:r>
      <w:r w:rsidRPr="00841A1A">
        <w:rPr>
          <w:rFonts w:asciiTheme="minorHAnsi" w:hAnsiTheme="minorHAnsi"/>
          <w:sz w:val="22"/>
          <w:szCs w:val="22"/>
          <w:lang w:eastAsia="en-GB"/>
        </w:rPr>
        <w:t xml:space="preserve"> also be specific, measurable, realistic, and</w:t>
      </w:r>
      <w:r w:rsidR="002C7CA2" w:rsidRPr="00841A1A">
        <w:rPr>
          <w:rFonts w:asciiTheme="minorHAnsi" w:hAnsiTheme="minorHAnsi"/>
          <w:sz w:val="22"/>
          <w:szCs w:val="22"/>
          <w:lang w:eastAsia="en-GB"/>
        </w:rPr>
        <w:t xml:space="preserve"> </w:t>
      </w:r>
      <w:r w:rsidRPr="00841A1A">
        <w:rPr>
          <w:rFonts w:asciiTheme="minorHAnsi" w:hAnsiTheme="minorHAnsi"/>
          <w:sz w:val="22"/>
          <w:szCs w:val="22"/>
          <w:lang w:eastAsia="en-GB"/>
        </w:rPr>
        <w:t xml:space="preserve">time-bound (containing an indication of the time within which </w:t>
      </w:r>
      <w:r w:rsidR="0006180D" w:rsidRPr="00841A1A">
        <w:rPr>
          <w:rFonts w:asciiTheme="minorHAnsi" w:hAnsiTheme="minorHAnsi"/>
          <w:sz w:val="22"/>
          <w:szCs w:val="22"/>
          <w:lang w:eastAsia="en-GB"/>
        </w:rPr>
        <w:t>they</w:t>
      </w:r>
      <w:r w:rsidRPr="00841A1A">
        <w:rPr>
          <w:rFonts w:asciiTheme="minorHAnsi" w:hAnsiTheme="minorHAnsi"/>
          <w:sz w:val="22"/>
          <w:szCs w:val="22"/>
          <w:lang w:eastAsia="en-GB"/>
        </w:rPr>
        <w:t xml:space="preserve"> must be reached). Objectives can be hierarchically and temporally structured, so that the</w:t>
      </w:r>
      <w:r w:rsidR="002C7CA2" w:rsidRPr="00841A1A">
        <w:rPr>
          <w:rFonts w:asciiTheme="minorHAnsi" w:hAnsiTheme="minorHAnsi"/>
          <w:sz w:val="22"/>
          <w:szCs w:val="22"/>
          <w:lang w:eastAsia="en-GB"/>
        </w:rPr>
        <w:t xml:space="preserve"> </w:t>
      </w:r>
      <w:r w:rsidRPr="00841A1A">
        <w:rPr>
          <w:rFonts w:asciiTheme="minorHAnsi" w:hAnsiTheme="minorHAnsi"/>
          <w:sz w:val="22"/>
          <w:szCs w:val="22"/>
          <w:lang w:eastAsia="en-GB"/>
        </w:rPr>
        <w:t>achievement of some objectives is a precondition for another.</w:t>
      </w:r>
    </w:p>
    <w:p w14:paraId="1EF83032" w14:textId="77777777" w:rsidR="00AD4C6F" w:rsidRPr="00841A1A" w:rsidRDefault="00AD4C6F" w:rsidP="00AD4C6F">
      <w:pPr>
        <w:rPr>
          <w:rFonts w:ascii="Calibri" w:hAnsi="Calibri" w:cs="Calibri"/>
          <w:sz w:val="22"/>
          <w:szCs w:val="22"/>
          <w:lang w:eastAsia="en-GB"/>
        </w:rPr>
      </w:pPr>
    </w:p>
    <w:p w14:paraId="1EF83033" w14:textId="77777777" w:rsidR="00AD4C6F" w:rsidRPr="00841A1A" w:rsidRDefault="00436C5D" w:rsidP="00AD4C6F">
      <w:pPr>
        <w:pStyle w:val="Application3"/>
        <w:rPr>
          <w:color w:val="auto"/>
        </w:rPr>
      </w:pPr>
      <w:r w:rsidRPr="00841A1A">
        <w:rPr>
          <w:color w:val="auto"/>
        </w:rPr>
        <w:t>Expected Impact</w:t>
      </w:r>
      <w:r w:rsidR="00AD4C6F" w:rsidRPr="00841A1A">
        <w:rPr>
          <w:color w:val="auto"/>
        </w:rPr>
        <w:t xml:space="preserve">  (maximum </w:t>
      </w:r>
      <w:r w:rsidRPr="00841A1A">
        <w:rPr>
          <w:color w:val="auto"/>
        </w:rPr>
        <w:t>3</w:t>
      </w:r>
      <w:r w:rsidR="00AD4C6F" w:rsidRPr="00841A1A">
        <w:rPr>
          <w:color w:val="auto"/>
        </w:rPr>
        <w:t xml:space="preserve"> pages)</w:t>
      </w:r>
    </w:p>
    <w:p w14:paraId="1EF83034" w14:textId="77777777" w:rsidR="00AD4C6F" w:rsidRPr="00841A1A" w:rsidRDefault="00AD4C6F" w:rsidP="00AD4C6F">
      <w:pPr>
        <w:autoSpaceDE w:val="0"/>
        <w:autoSpaceDN w:val="0"/>
        <w:adjustRightInd w:val="0"/>
        <w:rPr>
          <w:rFonts w:ascii="Calibri" w:hAnsi="Calibri" w:cs="Calibri"/>
          <w:sz w:val="22"/>
          <w:szCs w:val="22"/>
          <w:lang w:eastAsia="en-GB"/>
        </w:rPr>
      </w:pPr>
    </w:p>
    <w:p w14:paraId="1EF83035" w14:textId="77777777" w:rsidR="00436C5D" w:rsidRPr="00023131" w:rsidRDefault="00436C5D" w:rsidP="00436C5D">
      <w:pPr>
        <w:tabs>
          <w:tab w:val="left" w:pos="-720"/>
        </w:tabs>
        <w:suppressAutoHyphens/>
        <w:jc w:val="both"/>
        <w:rPr>
          <w:rFonts w:ascii="Calibri" w:hAnsi="Calibri" w:cs="Calibri"/>
          <w:spacing w:val="-2"/>
          <w:sz w:val="22"/>
          <w:szCs w:val="22"/>
        </w:rPr>
      </w:pPr>
      <w:r w:rsidRPr="00023131">
        <w:rPr>
          <w:rFonts w:ascii="Calibri" w:hAnsi="Calibri" w:cs="Calibri"/>
          <w:spacing w:val="-2"/>
          <w:sz w:val="22"/>
          <w:szCs w:val="22"/>
        </w:rPr>
        <w:t>Describe how your project will contribute to:</w:t>
      </w:r>
    </w:p>
    <w:p w14:paraId="1EF83036" w14:textId="30BC5EFC" w:rsidR="00436C5D" w:rsidRPr="00023131" w:rsidRDefault="00436C5D" w:rsidP="009255A9">
      <w:pPr>
        <w:numPr>
          <w:ilvl w:val="0"/>
          <w:numId w:val="12"/>
        </w:numPr>
        <w:tabs>
          <w:tab w:val="clear" w:pos="360"/>
          <w:tab w:val="left" w:pos="-720"/>
          <w:tab w:val="num" w:pos="720"/>
        </w:tabs>
        <w:suppressAutoHyphens/>
        <w:ind w:left="720"/>
        <w:jc w:val="both"/>
        <w:rPr>
          <w:rFonts w:ascii="Calibri" w:hAnsi="Calibri" w:cs="Calibri"/>
          <w:sz w:val="22"/>
          <w:szCs w:val="22"/>
        </w:rPr>
      </w:pPr>
      <w:r w:rsidRPr="00023131">
        <w:rPr>
          <w:rFonts w:ascii="Calibri" w:hAnsi="Calibri" w:cs="Calibri"/>
          <w:sz w:val="22"/>
          <w:szCs w:val="22"/>
        </w:rPr>
        <w:t>maximise the operational use of EGNOS in aviation</w:t>
      </w:r>
      <w:r w:rsidR="00023131" w:rsidRPr="00023131">
        <w:rPr>
          <w:rFonts w:ascii="Calibri" w:hAnsi="Calibri" w:cs="Calibri"/>
          <w:sz w:val="22"/>
          <w:szCs w:val="22"/>
        </w:rPr>
        <w:t>,</w:t>
      </w:r>
    </w:p>
    <w:p w14:paraId="1EF83037" w14:textId="7C489AA0" w:rsidR="00436C5D" w:rsidRPr="00023131" w:rsidRDefault="00436C5D" w:rsidP="009255A9">
      <w:pPr>
        <w:numPr>
          <w:ilvl w:val="0"/>
          <w:numId w:val="12"/>
        </w:numPr>
        <w:tabs>
          <w:tab w:val="left" w:pos="-720"/>
        </w:tabs>
        <w:suppressAutoHyphens/>
        <w:ind w:left="720"/>
        <w:jc w:val="both"/>
        <w:rPr>
          <w:rFonts w:ascii="Calibri" w:hAnsi="Calibri" w:cs="Calibri"/>
          <w:sz w:val="22"/>
          <w:szCs w:val="22"/>
        </w:rPr>
      </w:pPr>
      <w:r w:rsidRPr="00023131">
        <w:rPr>
          <w:rFonts w:ascii="Calibri" w:hAnsi="Calibri" w:cs="Calibri"/>
          <w:sz w:val="22"/>
          <w:szCs w:val="22"/>
        </w:rPr>
        <w:t>deliver economic and public benefits</w:t>
      </w:r>
      <w:r w:rsidR="00023131" w:rsidRPr="00023131">
        <w:rPr>
          <w:rFonts w:ascii="Calibri" w:hAnsi="Calibri" w:cs="Calibri"/>
          <w:sz w:val="22"/>
          <w:szCs w:val="22"/>
        </w:rPr>
        <w:t>,</w:t>
      </w:r>
      <w:r w:rsidRPr="00023131">
        <w:rPr>
          <w:rFonts w:ascii="Calibri" w:hAnsi="Calibri" w:cs="Calibri"/>
          <w:sz w:val="22"/>
          <w:szCs w:val="22"/>
        </w:rPr>
        <w:t xml:space="preserve"> </w:t>
      </w:r>
    </w:p>
    <w:p w14:paraId="1EF83038" w14:textId="77777777" w:rsidR="00EC069C" w:rsidRPr="00A16496" w:rsidRDefault="00436C5D" w:rsidP="009255A9">
      <w:pPr>
        <w:numPr>
          <w:ilvl w:val="0"/>
          <w:numId w:val="12"/>
        </w:numPr>
        <w:tabs>
          <w:tab w:val="left" w:pos="-720"/>
        </w:tabs>
        <w:suppressAutoHyphens/>
        <w:ind w:left="720"/>
        <w:jc w:val="both"/>
        <w:rPr>
          <w:rFonts w:ascii="Calibri" w:hAnsi="Calibri" w:cs="Calibri"/>
          <w:sz w:val="22"/>
          <w:szCs w:val="22"/>
        </w:rPr>
      </w:pPr>
      <w:r w:rsidRPr="00023131">
        <w:rPr>
          <w:rFonts w:ascii="Calibri" w:hAnsi="Calibri" w:cs="Calibri"/>
          <w:sz w:val="22"/>
          <w:szCs w:val="22"/>
        </w:rPr>
        <w:t xml:space="preserve">describe any barriers/obstacles, and any framework conditions (such as regulation and </w:t>
      </w:r>
      <w:r w:rsidRPr="00453324">
        <w:rPr>
          <w:rFonts w:ascii="Calibri" w:hAnsi="Calibri" w:cs="Calibri"/>
          <w:sz w:val="22"/>
          <w:szCs w:val="22"/>
        </w:rPr>
        <w:t>standards), that may determine whether and to what extent the expected impacts will be achieved</w:t>
      </w:r>
      <w:r w:rsidRPr="00A16496">
        <w:rPr>
          <w:rFonts w:ascii="Calibri" w:hAnsi="Calibri" w:cs="Calibri"/>
          <w:sz w:val="22"/>
          <w:szCs w:val="22"/>
        </w:rPr>
        <w:t xml:space="preserve">. </w:t>
      </w:r>
    </w:p>
    <w:p w14:paraId="1EF8303A" w14:textId="77777777" w:rsidR="002A782D" w:rsidRPr="000769B7" w:rsidRDefault="002A782D" w:rsidP="002A782D">
      <w:pPr>
        <w:autoSpaceDE w:val="0"/>
        <w:autoSpaceDN w:val="0"/>
        <w:adjustRightInd w:val="0"/>
        <w:rPr>
          <w:rFonts w:asciiTheme="minorHAnsi" w:hAnsiTheme="minorHAnsi" w:cs="Calibri"/>
          <w:b/>
          <w:bCs/>
          <w:color w:val="FFFFFF"/>
          <w:sz w:val="22"/>
          <w:szCs w:val="22"/>
        </w:rPr>
      </w:pPr>
    </w:p>
    <w:p w14:paraId="1EF8303B" w14:textId="77777777" w:rsidR="003E4B77" w:rsidRPr="002F763F" w:rsidRDefault="00436C5D" w:rsidP="00AD4C6F">
      <w:pPr>
        <w:pStyle w:val="Application3"/>
      </w:pPr>
      <w:r>
        <w:t>Implementation</w:t>
      </w:r>
      <w:r w:rsidR="00161B23">
        <w:t xml:space="preserve"> </w:t>
      </w:r>
      <w:r w:rsidR="00161B23" w:rsidRPr="003A6E43">
        <w:t xml:space="preserve">(maximum </w:t>
      </w:r>
      <w:r w:rsidR="00161B23">
        <w:t>3</w:t>
      </w:r>
      <w:r w:rsidR="00161B23" w:rsidRPr="003A6E43">
        <w:t xml:space="preserve"> pages)</w:t>
      </w:r>
    </w:p>
    <w:p w14:paraId="1EF8306E" w14:textId="3BF1BAE8" w:rsidR="002A782D" w:rsidRDefault="002A782D" w:rsidP="002A782D">
      <w:pPr>
        <w:rPr>
          <w:rFonts w:asciiTheme="minorHAnsi" w:hAnsiTheme="minorHAnsi" w:cs="Calibri"/>
          <w:sz w:val="22"/>
          <w:szCs w:val="22"/>
        </w:rPr>
      </w:pPr>
    </w:p>
    <w:p w14:paraId="21477BC8" w14:textId="70E19632" w:rsidR="00535A35" w:rsidRPr="00535A35" w:rsidRDefault="00535A35" w:rsidP="00A16496">
      <w:pPr>
        <w:tabs>
          <w:tab w:val="left" w:pos="-720"/>
        </w:tabs>
        <w:suppressAutoHyphens/>
        <w:spacing w:line="360" w:lineRule="auto"/>
        <w:ind w:left="-142"/>
        <w:contextualSpacing/>
        <w:jc w:val="both"/>
        <w:rPr>
          <w:rFonts w:ascii="Calibri" w:hAnsi="Calibri" w:cs="Calibri"/>
          <w:b/>
          <w:sz w:val="22"/>
          <w:szCs w:val="22"/>
        </w:rPr>
      </w:pPr>
      <w:r>
        <w:rPr>
          <w:rFonts w:ascii="Calibri" w:hAnsi="Calibri" w:cs="Calibri"/>
          <w:b/>
          <w:sz w:val="22"/>
          <w:szCs w:val="22"/>
        </w:rPr>
        <w:t xml:space="preserve">I. </w:t>
      </w:r>
      <w:r w:rsidRPr="00535A35">
        <w:rPr>
          <w:rFonts w:ascii="Calibri" w:hAnsi="Calibri" w:cs="Calibri"/>
          <w:b/>
          <w:sz w:val="22"/>
          <w:szCs w:val="22"/>
        </w:rPr>
        <w:t>Work plan</w:t>
      </w:r>
    </w:p>
    <w:p w14:paraId="4E6469D1" w14:textId="77777777" w:rsidR="00535A35" w:rsidRDefault="00535A35" w:rsidP="00535A35">
      <w:pPr>
        <w:tabs>
          <w:tab w:val="left" w:pos="-720"/>
        </w:tabs>
        <w:suppressAutoHyphens/>
        <w:jc w:val="both"/>
        <w:rPr>
          <w:rFonts w:asciiTheme="minorHAnsi" w:hAnsiTheme="minorHAnsi" w:cs="Calibri"/>
          <w:sz w:val="22"/>
          <w:szCs w:val="22"/>
        </w:rPr>
      </w:pPr>
      <w:r w:rsidRPr="00535A35">
        <w:rPr>
          <w:rFonts w:asciiTheme="minorHAnsi" w:hAnsiTheme="minorHAnsi" w:cs="Calibri"/>
          <w:sz w:val="22"/>
          <w:szCs w:val="22"/>
        </w:rPr>
        <w:t>Please provide the following:</w:t>
      </w:r>
    </w:p>
    <w:p w14:paraId="3E8AA971" w14:textId="77777777" w:rsidR="00535A35" w:rsidRPr="00535A35" w:rsidRDefault="00535A35" w:rsidP="00535A35">
      <w:pPr>
        <w:tabs>
          <w:tab w:val="left" w:pos="-720"/>
        </w:tabs>
        <w:suppressAutoHyphens/>
        <w:jc w:val="both"/>
        <w:rPr>
          <w:rFonts w:asciiTheme="minorHAnsi" w:hAnsiTheme="minorHAnsi" w:cs="Calibri"/>
          <w:sz w:val="22"/>
          <w:szCs w:val="22"/>
        </w:rPr>
      </w:pPr>
    </w:p>
    <w:p w14:paraId="7D3C5FAC" w14:textId="77777777" w:rsidR="00535A35" w:rsidRPr="00535A35" w:rsidRDefault="00535A35" w:rsidP="00535A35">
      <w:pPr>
        <w:numPr>
          <w:ilvl w:val="2"/>
          <w:numId w:val="28"/>
        </w:numPr>
        <w:spacing w:before="240"/>
        <w:contextualSpacing/>
        <w:jc w:val="both"/>
        <w:rPr>
          <w:rFonts w:ascii="Calibri" w:hAnsi="Calibri" w:cs="Calibri"/>
          <w:b/>
          <w:sz w:val="22"/>
          <w:szCs w:val="22"/>
        </w:rPr>
      </w:pPr>
      <w:r w:rsidRPr="00535A35">
        <w:rPr>
          <w:rFonts w:ascii="Calibri" w:hAnsi="Calibri" w:cs="Calibri"/>
          <w:b/>
          <w:sz w:val="22"/>
          <w:szCs w:val="22"/>
        </w:rPr>
        <w:t>Overall structure of the work plan</w:t>
      </w:r>
    </w:p>
    <w:p w14:paraId="102F4724" w14:textId="77777777" w:rsidR="00535A35" w:rsidRDefault="00535A35" w:rsidP="00535A35">
      <w:pPr>
        <w:numPr>
          <w:ilvl w:val="0"/>
          <w:numId w:val="29"/>
        </w:numPr>
        <w:spacing w:before="240"/>
        <w:contextualSpacing/>
        <w:jc w:val="both"/>
        <w:rPr>
          <w:rFonts w:asciiTheme="minorHAnsi" w:hAnsiTheme="minorHAnsi" w:cs="Calibri"/>
          <w:sz w:val="22"/>
          <w:szCs w:val="22"/>
        </w:rPr>
      </w:pPr>
      <w:r w:rsidRPr="00535A35">
        <w:rPr>
          <w:rFonts w:asciiTheme="minorHAnsi" w:hAnsiTheme="minorHAnsi" w:cs="Calibri"/>
          <w:sz w:val="22"/>
          <w:szCs w:val="22"/>
        </w:rPr>
        <w:t xml:space="preserve">brief presentation </w:t>
      </w:r>
    </w:p>
    <w:p w14:paraId="689320A0" w14:textId="77777777" w:rsidR="00535A35" w:rsidRPr="00535A35" w:rsidRDefault="00535A35" w:rsidP="00A16496">
      <w:pPr>
        <w:spacing w:before="240"/>
        <w:ind w:left="1440"/>
        <w:contextualSpacing/>
        <w:jc w:val="both"/>
        <w:rPr>
          <w:rFonts w:asciiTheme="minorHAnsi" w:hAnsiTheme="minorHAnsi" w:cs="Calibri"/>
          <w:sz w:val="22"/>
          <w:szCs w:val="22"/>
        </w:rPr>
      </w:pPr>
    </w:p>
    <w:p w14:paraId="00C8FB16" w14:textId="77777777" w:rsidR="00535A35" w:rsidRPr="00535A35" w:rsidRDefault="00535A35" w:rsidP="00535A35">
      <w:pPr>
        <w:numPr>
          <w:ilvl w:val="2"/>
          <w:numId w:val="28"/>
        </w:numPr>
        <w:spacing w:before="240"/>
        <w:contextualSpacing/>
        <w:jc w:val="both"/>
        <w:rPr>
          <w:rFonts w:ascii="Calibri" w:hAnsi="Calibri" w:cs="Calibri"/>
          <w:b/>
          <w:sz w:val="22"/>
          <w:szCs w:val="22"/>
        </w:rPr>
      </w:pPr>
      <w:r w:rsidRPr="00535A35">
        <w:rPr>
          <w:rFonts w:ascii="Calibri" w:hAnsi="Calibri" w:cs="Calibri"/>
          <w:b/>
          <w:sz w:val="22"/>
          <w:szCs w:val="22"/>
        </w:rPr>
        <w:t xml:space="preserve">Timing of the different WPs and their components </w:t>
      </w:r>
    </w:p>
    <w:p w14:paraId="395527A6" w14:textId="77777777" w:rsidR="00535A35" w:rsidRDefault="00535A35" w:rsidP="00535A35">
      <w:pPr>
        <w:numPr>
          <w:ilvl w:val="0"/>
          <w:numId w:val="27"/>
        </w:numPr>
        <w:spacing w:before="240"/>
        <w:ind w:left="1440"/>
        <w:contextualSpacing/>
        <w:jc w:val="both"/>
        <w:rPr>
          <w:rFonts w:asciiTheme="minorHAnsi" w:hAnsiTheme="minorHAnsi" w:cs="Calibri"/>
          <w:sz w:val="22"/>
          <w:szCs w:val="22"/>
        </w:rPr>
      </w:pPr>
      <w:r w:rsidRPr="00535A35">
        <w:rPr>
          <w:rFonts w:asciiTheme="minorHAnsi" w:hAnsiTheme="minorHAnsi" w:cs="Calibri"/>
          <w:sz w:val="22"/>
          <w:szCs w:val="22"/>
        </w:rPr>
        <w:t xml:space="preserve">Gantt chart or similar </w:t>
      </w:r>
    </w:p>
    <w:p w14:paraId="6F578C63" w14:textId="77777777" w:rsidR="00535A35" w:rsidRPr="00535A35" w:rsidRDefault="00535A35" w:rsidP="00A16496">
      <w:pPr>
        <w:spacing w:before="240"/>
        <w:ind w:left="1440"/>
        <w:contextualSpacing/>
        <w:jc w:val="both"/>
        <w:rPr>
          <w:rFonts w:asciiTheme="minorHAnsi" w:hAnsiTheme="minorHAnsi" w:cs="Calibri"/>
          <w:sz w:val="22"/>
          <w:szCs w:val="22"/>
        </w:rPr>
      </w:pPr>
    </w:p>
    <w:p w14:paraId="12DEEF0A" w14:textId="77777777" w:rsidR="00535A35" w:rsidRPr="00535A35" w:rsidRDefault="00535A35" w:rsidP="00535A35">
      <w:pPr>
        <w:numPr>
          <w:ilvl w:val="2"/>
          <w:numId w:val="28"/>
        </w:numPr>
        <w:spacing w:before="240"/>
        <w:contextualSpacing/>
        <w:jc w:val="both"/>
        <w:rPr>
          <w:rFonts w:ascii="Calibri" w:hAnsi="Calibri" w:cs="Calibri"/>
          <w:b/>
          <w:sz w:val="22"/>
          <w:szCs w:val="22"/>
        </w:rPr>
      </w:pPr>
      <w:r w:rsidRPr="00535A35">
        <w:rPr>
          <w:rFonts w:ascii="Calibri" w:hAnsi="Calibri" w:cs="Calibri"/>
          <w:b/>
          <w:sz w:val="22"/>
          <w:szCs w:val="22"/>
        </w:rPr>
        <w:t xml:space="preserve">List of work packages. </w:t>
      </w:r>
    </w:p>
    <w:p w14:paraId="0D850882" w14:textId="77777777" w:rsidR="00535A35" w:rsidRPr="00535A35" w:rsidRDefault="00535A35" w:rsidP="00535A35">
      <w:pPr>
        <w:spacing w:before="240"/>
        <w:contextualSpacing/>
        <w:jc w:val="both"/>
        <w:rPr>
          <w:rFonts w:asciiTheme="minorHAnsi" w:hAnsiTheme="minorHAnsi" w:cs="Calibri"/>
          <w:sz w:val="22"/>
          <w:szCs w:val="22"/>
        </w:rPr>
      </w:pPr>
    </w:p>
    <w:p w14:paraId="43A42DB5" w14:textId="77777777" w:rsidR="00535A35" w:rsidRPr="00535A35" w:rsidRDefault="00535A35" w:rsidP="00535A35">
      <w:pPr>
        <w:spacing w:before="240"/>
        <w:contextualSpacing/>
        <w:jc w:val="both"/>
        <w:rPr>
          <w:rFonts w:ascii="Calibri" w:hAnsi="Calibri" w:cs="Calibri"/>
          <w:sz w:val="22"/>
          <w:szCs w:val="22"/>
          <w:lang w:eastAsia="en-GB"/>
        </w:rPr>
      </w:pPr>
      <w:r w:rsidRPr="00535A35">
        <w:rPr>
          <w:rFonts w:asciiTheme="minorHAnsi" w:hAnsiTheme="minorHAnsi" w:cs="Calibri"/>
          <w:sz w:val="22"/>
          <w:szCs w:val="22"/>
        </w:rPr>
        <w:t xml:space="preserve">The proposals must also include </w:t>
      </w:r>
      <w:r w:rsidRPr="00535A35">
        <w:rPr>
          <w:rFonts w:ascii="Calibri" w:hAnsi="Calibri" w:cs="Calibri"/>
          <w:sz w:val="22"/>
          <w:szCs w:val="22"/>
        </w:rPr>
        <w:t xml:space="preserve">a major sub-division of the proposed project into </w:t>
      </w:r>
      <w:r w:rsidRPr="00535A35">
        <w:rPr>
          <w:rFonts w:asciiTheme="minorHAnsi" w:hAnsiTheme="minorHAnsi" w:cs="Calibri"/>
          <w:sz w:val="22"/>
          <w:szCs w:val="22"/>
        </w:rPr>
        <w:t>work packages, numbered 1 through ‘n’ (</w:t>
      </w:r>
      <w:r w:rsidRPr="00535A35">
        <w:rPr>
          <w:rFonts w:ascii="Calibri" w:hAnsi="Calibri" w:cs="Calibri"/>
          <w:sz w:val="22"/>
          <w:szCs w:val="22"/>
          <w:lang w:eastAsia="en-GB"/>
        </w:rPr>
        <w:t xml:space="preserve">this might include the indication of part of the activities subcontracted or carried out by third parties). </w:t>
      </w:r>
    </w:p>
    <w:p w14:paraId="0C7A415D" w14:textId="77777777" w:rsidR="00535A35" w:rsidRPr="00535A35" w:rsidRDefault="00535A35" w:rsidP="00535A35">
      <w:pPr>
        <w:spacing w:before="240"/>
        <w:contextualSpacing/>
        <w:jc w:val="both"/>
        <w:rPr>
          <w:rFonts w:asciiTheme="minorHAnsi" w:hAnsiTheme="minorHAnsi" w:cs="Calibri"/>
          <w:sz w:val="22"/>
          <w:szCs w:val="22"/>
        </w:rPr>
      </w:pPr>
      <w:r w:rsidRPr="00535A35">
        <w:rPr>
          <w:rFonts w:asciiTheme="minorHAnsi" w:hAnsiTheme="minorHAnsi" w:cs="Calibri"/>
          <w:sz w:val="22"/>
          <w:szCs w:val="22"/>
        </w:rPr>
        <w:t xml:space="preserve">Please provide the list of work packages, using the table below. </w:t>
      </w:r>
    </w:p>
    <w:p w14:paraId="492A40A3" w14:textId="77777777" w:rsidR="00535A35" w:rsidRPr="00535A35" w:rsidRDefault="00535A35" w:rsidP="00535A35">
      <w:pPr>
        <w:rPr>
          <w:rFonts w:asciiTheme="minorHAnsi" w:hAnsiTheme="minorHAnsi" w:cs="Calibri"/>
          <w:sz w:val="22"/>
          <w:szCs w:val="22"/>
        </w:rPr>
      </w:pPr>
    </w:p>
    <w:tbl>
      <w:tblPr>
        <w:tblW w:w="9353" w:type="dxa"/>
        <w:jc w:val="center"/>
        <w:tblLayout w:type="fixed"/>
        <w:tblLook w:val="0000" w:firstRow="0" w:lastRow="0" w:firstColumn="0" w:lastColumn="0" w:noHBand="0" w:noVBand="0"/>
      </w:tblPr>
      <w:tblGrid>
        <w:gridCol w:w="990"/>
        <w:gridCol w:w="1275"/>
        <w:gridCol w:w="1276"/>
        <w:gridCol w:w="1701"/>
        <w:gridCol w:w="1134"/>
        <w:gridCol w:w="1418"/>
        <w:gridCol w:w="1559"/>
      </w:tblGrid>
      <w:tr w:rsidR="00535A35" w:rsidRPr="00535A35" w14:paraId="61CF89EE" w14:textId="77777777" w:rsidTr="00CB5036">
        <w:trPr>
          <w:cantSplit/>
          <w:trHeight w:val="351"/>
          <w:jc w:val="center"/>
        </w:trPr>
        <w:tc>
          <w:tcPr>
            <w:tcW w:w="9353" w:type="dxa"/>
            <w:gridSpan w:val="7"/>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4FE7B5D" w14:textId="77777777" w:rsidR="00535A35" w:rsidRPr="00535A35" w:rsidRDefault="00535A35" w:rsidP="00535A35">
            <w:pPr>
              <w:spacing w:before="120" w:after="120"/>
              <w:jc w:val="center"/>
              <w:rPr>
                <w:rFonts w:asciiTheme="minorHAnsi" w:hAnsiTheme="minorHAnsi" w:cs="Calibri"/>
                <w:b/>
                <w:bCs/>
                <w:sz w:val="22"/>
                <w:szCs w:val="22"/>
              </w:rPr>
            </w:pPr>
            <w:r w:rsidRPr="00535A35">
              <w:rPr>
                <w:rFonts w:asciiTheme="minorHAnsi" w:hAnsiTheme="minorHAnsi" w:cs="Calibri"/>
                <w:b/>
                <w:bCs/>
                <w:sz w:val="22"/>
                <w:szCs w:val="22"/>
              </w:rPr>
              <w:t>List of work packages</w:t>
            </w:r>
          </w:p>
        </w:tc>
      </w:tr>
      <w:tr w:rsidR="00535A35" w:rsidRPr="00535A35" w14:paraId="784CB35F" w14:textId="77777777" w:rsidTr="00CB5036">
        <w:trPr>
          <w:cantSplit/>
          <w:trHeight w:val="1211"/>
          <w:jc w:val="center"/>
        </w:trPr>
        <w:tc>
          <w:tcPr>
            <w:tcW w:w="9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1EB6612" w14:textId="77777777" w:rsidR="00535A35" w:rsidRPr="00535A35" w:rsidRDefault="00535A35" w:rsidP="00535A35">
            <w:pPr>
              <w:spacing w:before="120" w:after="120"/>
              <w:jc w:val="center"/>
              <w:rPr>
                <w:rFonts w:asciiTheme="minorHAnsi" w:hAnsiTheme="minorHAnsi" w:cs="Calibri"/>
                <w:b/>
                <w:bCs/>
                <w:sz w:val="22"/>
                <w:szCs w:val="22"/>
              </w:rPr>
            </w:pPr>
            <w:r w:rsidRPr="00535A35">
              <w:rPr>
                <w:rFonts w:asciiTheme="minorHAnsi" w:hAnsiTheme="minorHAnsi" w:cs="Calibri"/>
                <w:b/>
                <w:bCs/>
                <w:sz w:val="22"/>
                <w:szCs w:val="22"/>
              </w:rPr>
              <w:t>Work package No</w:t>
            </w:r>
          </w:p>
        </w:tc>
        <w:tc>
          <w:tcPr>
            <w:tcW w:w="127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EB7AEFB" w14:textId="77777777" w:rsidR="00535A35" w:rsidRPr="00535A35" w:rsidRDefault="00535A35" w:rsidP="00535A35">
            <w:pPr>
              <w:spacing w:before="120" w:after="120"/>
              <w:jc w:val="center"/>
              <w:rPr>
                <w:rFonts w:asciiTheme="minorHAnsi" w:hAnsiTheme="minorHAnsi" w:cs="Calibri"/>
                <w:b/>
                <w:bCs/>
                <w:sz w:val="22"/>
                <w:szCs w:val="22"/>
              </w:rPr>
            </w:pPr>
            <w:r w:rsidRPr="00535A35">
              <w:rPr>
                <w:rFonts w:asciiTheme="minorHAnsi" w:hAnsiTheme="minorHAnsi" w:cs="Calibri"/>
                <w:b/>
                <w:bCs/>
                <w:sz w:val="22"/>
                <w:szCs w:val="22"/>
              </w:rPr>
              <w:t>Work Package Title</w:t>
            </w:r>
          </w:p>
        </w:tc>
        <w:tc>
          <w:tcPr>
            <w:tcW w:w="127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7C0C980" w14:textId="77777777" w:rsidR="00535A35" w:rsidRPr="00535A35" w:rsidRDefault="00535A35" w:rsidP="00535A35">
            <w:pPr>
              <w:spacing w:before="120" w:after="120"/>
              <w:jc w:val="center"/>
              <w:rPr>
                <w:rFonts w:asciiTheme="minorHAnsi" w:hAnsiTheme="minorHAnsi" w:cs="Calibri"/>
                <w:b/>
                <w:bCs/>
                <w:sz w:val="22"/>
                <w:szCs w:val="22"/>
              </w:rPr>
            </w:pPr>
            <w:r w:rsidRPr="00535A35">
              <w:rPr>
                <w:rFonts w:asciiTheme="minorHAnsi" w:hAnsiTheme="minorHAnsi" w:cs="Calibri"/>
                <w:b/>
                <w:bCs/>
                <w:sz w:val="22"/>
                <w:szCs w:val="22"/>
              </w:rPr>
              <w:t>Lead Participant No</w:t>
            </w:r>
          </w:p>
        </w:tc>
        <w:tc>
          <w:tcPr>
            <w:tcW w:w="1701"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9FEDFC8" w14:textId="77777777" w:rsidR="00535A35" w:rsidRPr="00535A35" w:rsidRDefault="00535A35" w:rsidP="00535A35">
            <w:pPr>
              <w:spacing w:before="120" w:after="120"/>
              <w:jc w:val="center"/>
              <w:rPr>
                <w:rFonts w:asciiTheme="minorHAnsi" w:hAnsiTheme="minorHAnsi" w:cs="Calibri"/>
                <w:b/>
                <w:bCs/>
                <w:sz w:val="22"/>
                <w:szCs w:val="22"/>
              </w:rPr>
            </w:pPr>
            <w:r w:rsidRPr="00535A35">
              <w:rPr>
                <w:rFonts w:asciiTheme="minorHAnsi" w:hAnsiTheme="minorHAnsi" w:cs="Calibri"/>
                <w:b/>
                <w:bCs/>
                <w:sz w:val="22"/>
                <w:szCs w:val="22"/>
              </w:rPr>
              <w:t>Lead Participant Short Name</w:t>
            </w:r>
          </w:p>
        </w:tc>
        <w:tc>
          <w:tcPr>
            <w:tcW w:w="1134"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1DBE2E9" w14:textId="77777777" w:rsidR="00535A35" w:rsidRPr="00535A35" w:rsidRDefault="00535A35" w:rsidP="00535A35">
            <w:pPr>
              <w:spacing w:before="120" w:after="120"/>
              <w:jc w:val="center"/>
              <w:rPr>
                <w:rFonts w:asciiTheme="minorHAnsi" w:hAnsiTheme="minorHAnsi" w:cs="Calibri"/>
                <w:b/>
                <w:bCs/>
                <w:sz w:val="22"/>
                <w:szCs w:val="22"/>
              </w:rPr>
            </w:pPr>
            <w:r w:rsidRPr="00535A35">
              <w:rPr>
                <w:rFonts w:asciiTheme="minorHAnsi" w:hAnsiTheme="minorHAnsi" w:cs="Calibri"/>
                <w:b/>
                <w:bCs/>
                <w:sz w:val="22"/>
                <w:szCs w:val="22"/>
              </w:rPr>
              <w:t>Man-days</w:t>
            </w:r>
          </w:p>
        </w:tc>
        <w:tc>
          <w:tcPr>
            <w:tcW w:w="141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B9CC3AA" w14:textId="77777777" w:rsidR="00535A35" w:rsidRPr="00535A35" w:rsidRDefault="00535A35" w:rsidP="00535A35">
            <w:pPr>
              <w:spacing w:before="120" w:after="120"/>
              <w:jc w:val="center"/>
              <w:rPr>
                <w:rFonts w:asciiTheme="minorHAnsi" w:hAnsiTheme="minorHAnsi" w:cs="Calibri"/>
                <w:b/>
                <w:bCs/>
                <w:sz w:val="22"/>
                <w:szCs w:val="22"/>
              </w:rPr>
            </w:pPr>
            <w:r w:rsidRPr="00535A35">
              <w:rPr>
                <w:rFonts w:asciiTheme="minorHAnsi" w:hAnsiTheme="minorHAnsi" w:cs="Calibri"/>
                <w:b/>
                <w:bCs/>
                <w:sz w:val="22"/>
                <w:szCs w:val="22"/>
              </w:rPr>
              <w:t>Start Month</w:t>
            </w:r>
          </w:p>
        </w:tc>
        <w:tc>
          <w:tcPr>
            <w:tcW w:w="1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80AFB05" w14:textId="77777777" w:rsidR="00535A35" w:rsidRPr="00535A35" w:rsidRDefault="00535A35" w:rsidP="00535A35">
            <w:pPr>
              <w:spacing w:before="120" w:after="120"/>
              <w:jc w:val="center"/>
              <w:rPr>
                <w:rFonts w:asciiTheme="minorHAnsi" w:hAnsiTheme="minorHAnsi" w:cs="Calibri"/>
                <w:b/>
                <w:bCs/>
                <w:sz w:val="22"/>
                <w:szCs w:val="22"/>
              </w:rPr>
            </w:pPr>
            <w:r w:rsidRPr="00535A35">
              <w:rPr>
                <w:rFonts w:asciiTheme="minorHAnsi" w:hAnsiTheme="minorHAnsi" w:cs="Calibri"/>
                <w:b/>
                <w:bCs/>
                <w:sz w:val="22"/>
                <w:szCs w:val="22"/>
              </w:rPr>
              <w:t>End Month</w:t>
            </w:r>
          </w:p>
        </w:tc>
      </w:tr>
      <w:tr w:rsidR="00535A35" w:rsidRPr="00535A35" w14:paraId="692547F4" w14:textId="77777777" w:rsidTr="00CB5036">
        <w:trPr>
          <w:cantSplit/>
          <w:jc w:val="center"/>
        </w:trPr>
        <w:tc>
          <w:tcPr>
            <w:tcW w:w="990" w:type="dxa"/>
            <w:tcBorders>
              <w:top w:val="single" w:sz="2" w:space="0" w:color="auto"/>
              <w:left w:val="single" w:sz="2" w:space="0" w:color="auto"/>
              <w:bottom w:val="single" w:sz="2" w:space="0" w:color="auto"/>
              <w:right w:val="single" w:sz="2" w:space="0" w:color="auto"/>
            </w:tcBorders>
          </w:tcPr>
          <w:p w14:paraId="318A4B6F" w14:textId="77777777" w:rsidR="00535A35" w:rsidRPr="00535A35" w:rsidRDefault="00535A35" w:rsidP="00535A35">
            <w:pPr>
              <w:spacing w:before="120" w:after="120"/>
              <w:ind w:left="34"/>
              <w:jc w:val="both"/>
              <w:rPr>
                <w:rFonts w:ascii="Calibri" w:hAnsi="Calibri" w:cs="Arial"/>
                <w:sz w:val="32"/>
              </w:rPr>
            </w:pPr>
          </w:p>
        </w:tc>
        <w:tc>
          <w:tcPr>
            <w:tcW w:w="1275" w:type="dxa"/>
            <w:tcBorders>
              <w:top w:val="single" w:sz="2" w:space="0" w:color="auto"/>
              <w:left w:val="single" w:sz="2" w:space="0" w:color="auto"/>
              <w:bottom w:val="single" w:sz="2" w:space="0" w:color="auto"/>
              <w:right w:val="single" w:sz="2" w:space="0" w:color="auto"/>
            </w:tcBorders>
          </w:tcPr>
          <w:p w14:paraId="217CA7FC" w14:textId="77777777" w:rsidR="00535A35" w:rsidRPr="00535A35" w:rsidRDefault="00535A35" w:rsidP="00535A35">
            <w:pPr>
              <w:spacing w:before="120" w:after="120"/>
              <w:ind w:left="34"/>
              <w:jc w:val="both"/>
              <w:rPr>
                <w:rFonts w:ascii="Calibri" w:hAnsi="Calibri" w:cs="Arial"/>
                <w:sz w:val="32"/>
              </w:rPr>
            </w:pPr>
          </w:p>
        </w:tc>
        <w:tc>
          <w:tcPr>
            <w:tcW w:w="1276" w:type="dxa"/>
            <w:tcBorders>
              <w:top w:val="single" w:sz="2" w:space="0" w:color="auto"/>
              <w:left w:val="single" w:sz="2" w:space="0" w:color="auto"/>
              <w:bottom w:val="single" w:sz="2" w:space="0" w:color="auto"/>
              <w:right w:val="single" w:sz="2" w:space="0" w:color="auto"/>
            </w:tcBorders>
          </w:tcPr>
          <w:p w14:paraId="46452D09" w14:textId="77777777" w:rsidR="00535A35" w:rsidRPr="00535A35" w:rsidRDefault="00535A35" w:rsidP="00535A35">
            <w:pPr>
              <w:spacing w:before="120" w:after="120"/>
              <w:ind w:left="34"/>
              <w:jc w:val="both"/>
              <w:rPr>
                <w:rFonts w:ascii="Calibri" w:hAnsi="Calibri" w:cs="Arial"/>
                <w:sz w:val="32"/>
              </w:rPr>
            </w:pPr>
          </w:p>
        </w:tc>
        <w:tc>
          <w:tcPr>
            <w:tcW w:w="1701" w:type="dxa"/>
            <w:tcBorders>
              <w:top w:val="single" w:sz="2" w:space="0" w:color="auto"/>
              <w:left w:val="single" w:sz="2" w:space="0" w:color="auto"/>
              <w:bottom w:val="single" w:sz="2" w:space="0" w:color="auto"/>
              <w:right w:val="single" w:sz="2" w:space="0" w:color="auto"/>
            </w:tcBorders>
          </w:tcPr>
          <w:p w14:paraId="66DD9ED7" w14:textId="77777777" w:rsidR="00535A35" w:rsidRPr="00535A35" w:rsidRDefault="00535A35" w:rsidP="00535A35">
            <w:pPr>
              <w:spacing w:before="120" w:after="120"/>
              <w:ind w:left="34"/>
              <w:jc w:val="both"/>
              <w:rPr>
                <w:rFonts w:ascii="Calibri" w:hAnsi="Calibri" w:cs="Arial"/>
                <w:sz w:val="32"/>
              </w:rPr>
            </w:pPr>
          </w:p>
        </w:tc>
        <w:tc>
          <w:tcPr>
            <w:tcW w:w="1134" w:type="dxa"/>
            <w:tcBorders>
              <w:top w:val="single" w:sz="2" w:space="0" w:color="auto"/>
              <w:left w:val="single" w:sz="2" w:space="0" w:color="auto"/>
              <w:bottom w:val="single" w:sz="2" w:space="0" w:color="auto"/>
              <w:right w:val="single" w:sz="2" w:space="0" w:color="auto"/>
            </w:tcBorders>
          </w:tcPr>
          <w:p w14:paraId="5F237F83" w14:textId="77777777" w:rsidR="00535A35" w:rsidRPr="00535A35" w:rsidRDefault="00535A35" w:rsidP="00535A35">
            <w:pPr>
              <w:spacing w:before="120" w:after="120"/>
              <w:ind w:left="34"/>
              <w:jc w:val="both"/>
              <w:rPr>
                <w:rFonts w:ascii="Calibri" w:hAnsi="Calibri" w:cs="Arial"/>
                <w:sz w:val="32"/>
              </w:rPr>
            </w:pPr>
          </w:p>
        </w:tc>
        <w:tc>
          <w:tcPr>
            <w:tcW w:w="1418" w:type="dxa"/>
            <w:tcBorders>
              <w:top w:val="single" w:sz="2" w:space="0" w:color="auto"/>
              <w:left w:val="single" w:sz="2" w:space="0" w:color="auto"/>
              <w:bottom w:val="single" w:sz="2" w:space="0" w:color="auto"/>
              <w:right w:val="single" w:sz="2" w:space="0" w:color="auto"/>
            </w:tcBorders>
          </w:tcPr>
          <w:p w14:paraId="6FDFA385" w14:textId="77777777" w:rsidR="00535A35" w:rsidRPr="00535A35" w:rsidRDefault="00535A35" w:rsidP="00535A35">
            <w:pPr>
              <w:spacing w:before="120" w:after="120"/>
              <w:ind w:left="34"/>
              <w:jc w:val="both"/>
              <w:rPr>
                <w:rFonts w:ascii="Calibri" w:hAnsi="Calibri" w:cs="Arial"/>
                <w:sz w:val="32"/>
              </w:rPr>
            </w:pPr>
          </w:p>
        </w:tc>
        <w:tc>
          <w:tcPr>
            <w:tcW w:w="1559" w:type="dxa"/>
            <w:tcBorders>
              <w:top w:val="single" w:sz="2" w:space="0" w:color="auto"/>
              <w:left w:val="single" w:sz="2" w:space="0" w:color="auto"/>
              <w:bottom w:val="single" w:sz="2" w:space="0" w:color="auto"/>
              <w:right w:val="single" w:sz="2" w:space="0" w:color="auto"/>
            </w:tcBorders>
          </w:tcPr>
          <w:p w14:paraId="71912AD6" w14:textId="77777777" w:rsidR="00535A35" w:rsidRPr="00535A35" w:rsidRDefault="00535A35" w:rsidP="00535A35">
            <w:pPr>
              <w:spacing w:before="120" w:after="120"/>
              <w:ind w:left="34"/>
              <w:jc w:val="both"/>
              <w:rPr>
                <w:rFonts w:ascii="Calibri" w:hAnsi="Calibri" w:cs="Arial"/>
                <w:sz w:val="32"/>
              </w:rPr>
            </w:pPr>
          </w:p>
        </w:tc>
      </w:tr>
      <w:tr w:rsidR="00535A35" w:rsidRPr="00535A35" w14:paraId="1EED4530" w14:textId="77777777" w:rsidTr="00CB5036">
        <w:trPr>
          <w:cantSplit/>
          <w:jc w:val="center"/>
        </w:trPr>
        <w:tc>
          <w:tcPr>
            <w:tcW w:w="990" w:type="dxa"/>
            <w:tcBorders>
              <w:top w:val="single" w:sz="2" w:space="0" w:color="auto"/>
              <w:left w:val="single" w:sz="2" w:space="0" w:color="auto"/>
              <w:bottom w:val="single" w:sz="2" w:space="0" w:color="auto"/>
              <w:right w:val="single" w:sz="2" w:space="0" w:color="auto"/>
            </w:tcBorders>
          </w:tcPr>
          <w:p w14:paraId="5646515A" w14:textId="77777777" w:rsidR="00535A35" w:rsidRPr="00535A35" w:rsidRDefault="00535A35" w:rsidP="00535A35">
            <w:pPr>
              <w:spacing w:before="120" w:after="120"/>
              <w:ind w:left="34"/>
              <w:jc w:val="both"/>
              <w:rPr>
                <w:rFonts w:ascii="Calibri" w:hAnsi="Calibri" w:cs="Arial"/>
                <w:sz w:val="32"/>
              </w:rPr>
            </w:pPr>
          </w:p>
        </w:tc>
        <w:tc>
          <w:tcPr>
            <w:tcW w:w="1275" w:type="dxa"/>
            <w:tcBorders>
              <w:top w:val="single" w:sz="2" w:space="0" w:color="auto"/>
              <w:left w:val="single" w:sz="2" w:space="0" w:color="auto"/>
              <w:bottom w:val="single" w:sz="2" w:space="0" w:color="auto"/>
              <w:right w:val="single" w:sz="2" w:space="0" w:color="auto"/>
            </w:tcBorders>
          </w:tcPr>
          <w:p w14:paraId="62ABD13F" w14:textId="77777777" w:rsidR="00535A35" w:rsidRPr="00535A35" w:rsidRDefault="00535A35" w:rsidP="00535A35">
            <w:pPr>
              <w:spacing w:before="120" w:after="120"/>
              <w:ind w:left="34"/>
              <w:jc w:val="both"/>
              <w:rPr>
                <w:rFonts w:ascii="Calibri" w:hAnsi="Calibri" w:cs="Arial"/>
                <w:sz w:val="32"/>
              </w:rPr>
            </w:pPr>
          </w:p>
        </w:tc>
        <w:tc>
          <w:tcPr>
            <w:tcW w:w="1276" w:type="dxa"/>
            <w:tcBorders>
              <w:top w:val="single" w:sz="2" w:space="0" w:color="auto"/>
              <w:left w:val="single" w:sz="2" w:space="0" w:color="auto"/>
              <w:bottom w:val="single" w:sz="2" w:space="0" w:color="auto"/>
              <w:right w:val="single" w:sz="2" w:space="0" w:color="auto"/>
            </w:tcBorders>
          </w:tcPr>
          <w:p w14:paraId="748738C6" w14:textId="77777777" w:rsidR="00535A35" w:rsidRPr="00535A35" w:rsidRDefault="00535A35" w:rsidP="00535A35">
            <w:pPr>
              <w:spacing w:before="120" w:after="120"/>
              <w:ind w:left="34"/>
              <w:jc w:val="both"/>
              <w:rPr>
                <w:rFonts w:ascii="Calibri" w:hAnsi="Calibri" w:cs="Arial"/>
                <w:sz w:val="32"/>
              </w:rPr>
            </w:pPr>
          </w:p>
        </w:tc>
        <w:tc>
          <w:tcPr>
            <w:tcW w:w="1701" w:type="dxa"/>
            <w:tcBorders>
              <w:top w:val="single" w:sz="2" w:space="0" w:color="auto"/>
              <w:left w:val="single" w:sz="2" w:space="0" w:color="auto"/>
              <w:bottom w:val="single" w:sz="2" w:space="0" w:color="auto"/>
              <w:right w:val="single" w:sz="2" w:space="0" w:color="auto"/>
            </w:tcBorders>
          </w:tcPr>
          <w:p w14:paraId="0299EA70" w14:textId="77777777" w:rsidR="00535A35" w:rsidRPr="00535A35" w:rsidRDefault="00535A35" w:rsidP="00535A35">
            <w:pPr>
              <w:spacing w:before="120" w:after="120"/>
              <w:ind w:left="34"/>
              <w:jc w:val="both"/>
              <w:rPr>
                <w:rFonts w:ascii="Calibri" w:hAnsi="Calibri" w:cs="Arial"/>
                <w:sz w:val="32"/>
              </w:rPr>
            </w:pPr>
          </w:p>
        </w:tc>
        <w:tc>
          <w:tcPr>
            <w:tcW w:w="1134" w:type="dxa"/>
            <w:tcBorders>
              <w:top w:val="single" w:sz="2" w:space="0" w:color="auto"/>
              <w:left w:val="single" w:sz="2" w:space="0" w:color="auto"/>
              <w:bottom w:val="single" w:sz="2" w:space="0" w:color="auto"/>
              <w:right w:val="single" w:sz="2" w:space="0" w:color="auto"/>
            </w:tcBorders>
          </w:tcPr>
          <w:p w14:paraId="65C36A61" w14:textId="77777777" w:rsidR="00535A35" w:rsidRPr="00535A35" w:rsidRDefault="00535A35" w:rsidP="00535A35">
            <w:pPr>
              <w:spacing w:before="120" w:after="120"/>
              <w:ind w:left="34"/>
              <w:jc w:val="both"/>
              <w:rPr>
                <w:rFonts w:ascii="Calibri" w:hAnsi="Calibri" w:cs="Arial"/>
                <w:sz w:val="32"/>
              </w:rPr>
            </w:pPr>
          </w:p>
        </w:tc>
        <w:tc>
          <w:tcPr>
            <w:tcW w:w="1418" w:type="dxa"/>
            <w:tcBorders>
              <w:top w:val="single" w:sz="2" w:space="0" w:color="auto"/>
              <w:left w:val="single" w:sz="2" w:space="0" w:color="auto"/>
              <w:bottom w:val="single" w:sz="2" w:space="0" w:color="auto"/>
              <w:right w:val="single" w:sz="2" w:space="0" w:color="auto"/>
            </w:tcBorders>
          </w:tcPr>
          <w:p w14:paraId="14D50514" w14:textId="77777777" w:rsidR="00535A35" w:rsidRPr="00535A35" w:rsidRDefault="00535A35" w:rsidP="00535A35">
            <w:pPr>
              <w:spacing w:before="120" w:after="120"/>
              <w:ind w:left="34"/>
              <w:jc w:val="both"/>
              <w:rPr>
                <w:rFonts w:ascii="Calibri" w:hAnsi="Calibri" w:cs="Arial"/>
                <w:sz w:val="32"/>
              </w:rPr>
            </w:pPr>
          </w:p>
        </w:tc>
        <w:tc>
          <w:tcPr>
            <w:tcW w:w="1559" w:type="dxa"/>
            <w:tcBorders>
              <w:top w:val="single" w:sz="2" w:space="0" w:color="auto"/>
              <w:left w:val="single" w:sz="2" w:space="0" w:color="auto"/>
              <w:bottom w:val="single" w:sz="2" w:space="0" w:color="auto"/>
              <w:right w:val="single" w:sz="2" w:space="0" w:color="auto"/>
            </w:tcBorders>
          </w:tcPr>
          <w:p w14:paraId="4B3081B8" w14:textId="77777777" w:rsidR="00535A35" w:rsidRPr="00535A35" w:rsidRDefault="00535A35" w:rsidP="00535A35">
            <w:pPr>
              <w:spacing w:before="120" w:after="120"/>
              <w:ind w:left="34"/>
              <w:jc w:val="both"/>
              <w:rPr>
                <w:rFonts w:ascii="Calibri" w:hAnsi="Calibri" w:cs="Arial"/>
                <w:sz w:val="32"/>
              </w:rPr>
            </w:pPr>
          </w:p>
        </w:tc>
      </w:tr>
      <w:tr w:rsidR="00535A35" w:rsidRPr="00535A35" w14:paraId="33CF37D1" w14:textId="77777777" w:rsidTr="00CB5036">
        <w:trPr>
          <w:cantSplit/>
          <w:jc w:val="center"/>
        </w:trPr>
        <w:tc>
          <w:tcPr>
            <w:tcW w:w="990" w:type="dxa"/>
            <w:tcBorders>
              <w:top w:val="single" w:sz="2" w:space="0" w:color="auto"/>
              <w:left w:val="single" w:sz="2" w:space="0" w:color="auto"/>
              <w:bottom w:val="single" w:sz="2" w:space="0" w:color="auto"/>
              <w:right w:val="single" w:sz="2" w:space="0" w:color="auto"/>
            </w:tcBorders>
          </w:tcPr>
          <w:p w14:paraId="0F841802" w14:textId="77777777" w:rsidR="00535A35" w:rsidRPr="00535A35" w:rsidRDefault="00535A35" w:rsidP="00535A35">
            <w:pPr>
              <w:spacing w:before="120" w:after="120"/>
              <w:ind w:left="34"/>
              <w:jc w:val="both"/>
              <w:rPr>
                <w:rFonts w:ascii="Calibri" w:hAnsi="Calibri" w:cs="Arial"/>
                <w:sz w:val="32"/>
              </w:rPr>
            </w:pPr>
          </w:p>
        </w:tc>
        <w:tc>
          <w:tcPr>
            <w:tcW w:w="1275" w:type="dxa"/>
            <w:tcBorders>
              <w:top w:val="single" w:sz="2" w:space="0" w:color="auto"/>
              <w:left w:val="single" w:sz="2" w:space="0" w:color="auto"/>
              <w:bottom w:val="single" w:sz="2" w:space="0" w:color="auto"/>
              <w:right w:val="single" w:sz="2" w:space="0" w:color="auto"/>
            </w:tcBorders>
          </w:tcPr>
          <w:p w14:paraId="5999C8D6" w14:textId="77777777" w:rsidR="00535A35" w:rsidRPr="00535A35" w:rsidRDefault="00535A35" w:rsidP="00535A35">
            <w:pPr>
              <w:spacing w:before="120" w:after="120"/>
              <w:ind w:left="34"/>
              <w:jc w:val="both"/>
              <w:rPr>
                <w:rFonts w:ascii="Calibri" w:hAnsi="Calibri" w:cs="Arial"/>
                <w:sz w:val="32"/>
              </w:rPr>
            </w:pPr>
          </w:p>
        </w:tc>
        <w:tc>
          <w:tcPr>
            <w:tcW w:w="1276" w:type="dxa"/>
            <w:tcBorders>
              <w:top w:val="single" w:sz="2" w:space="0" w:color="auto"/>
              <w:left w:val="single" w:sz="2" w:space="0" w:color="auto"/>
              <w:bottom w:val="single" w:sz="2" w:space="0" w:color="auto"/>
              <w:right w:val="single" w:sz="2" w:space="0" w:color="auto"/>
            </w:tcBorders>
          </w:tcPr>
          <w:p w14:paraId="7BBA97D9" w14:textId="77777777" w:rsidR="00535A35" w:rsidRPr="00535A35" w:rsidRDefault="00535A35" w:rsidP="00535A35">
            <w:pPr>
              <w:spacing w:before="120" w:after="120"/>
              <w:ind w:left="34"/>
              <w:jc w:val="both"/>
              <w:rPr>
                <w:rFonts w:ascii="Calibri" w:hAnsi="Calibri" w:cs="Arial"/>
                <w:sz w:val="32"/>
              </w:rPr>
            </w:pPr>
          </w:p>
        </w:tc>
        <w:tc>
          <w:tcPr>
            <w:tcW w:w="1701" w:type="dxa"/>
            <w:tcBorders>
              <w:top w:val="single" w:sz="2" w:space="0" w:color="auto"/>
              <w:left w:val="single" w:sz="2" w:space="0" w:color="auto"/>
              <w:bottom w:val="single" w:sz="2" w:space="0" w:color="auto"/>
              <w:right w:val="single" w:sz="2" w:space="0" w:color="auto"/>
            </w:tcBorders>
          </w:tcPr>
          <w:p w14:paraId="4060656E" w14:textId="77777777" w:rsidR="00535A35" w:rsidRPr="00535A35" w:rsidRDefault="00535A35" w:rsidP="00535A35">
            <w:pPr>
              <w:spacing w:before="120" w:after="120"/>
              <w:ind w:left="34"/>
              <w:jc w:val="both"/>
              <w:rPr>
                <w:rFonts w:ascii="Calibri" w:hAnsi="Calibri" w:cs="Arial"/>
                <w:sz w:val="32"/>
              </w:rPr>
            </w:pPr>
          </w:p>
        </w:tc>
        <w:tc>
          <w:tcPr>
            <w:tcW w:w="1134" w:type="dxa"/>
            <w:tcBorders>
              <w:top w:val="single" w:sz="2" w:space="0" w:color="auto"/>
              <w:left w:val="single" w:sz="2" w:space="0" w:color="auto"/>
              <w:bottom w:val="single" w:sz="2" w:space="0" w:color="auto"/>
              <w:right w:val="single" w:sz="2" w:space="0" w:color="auto"/>
            </w:tcBorders>
          </w:tcPr>
          <w:p w14:paraId="4D2001B4" w14:textId="77777777" w:rsidR="00535A35" w:rsidRPr="00535A35" w:rsidRDefault="00535A35" w:rsidP="00535A35">
            <w:pPr>
              <w:spacing w:before="120" w:after="120"/>
              <w:ind w:left="34"/>
              <w:jc w:val="both"/>
              <w:rPr>
                <w:rFonts w:ascii="Calibri" w:hAnsi="Calibri" w:cs="Arial"/>
                <w:sz w:val="32"/>
              </w:rPr>
            </w:pPr>
          </w:p>
        </w:tc>
        <w:tc>
          <w:tcPr>
            <w:tcW w:w="1418" w:type="dxa"/>
            <w:tcBorders>
              <w:top w:val="single" w:sz="2" w:space="0" w:color="auto"/>
              <w:left w:val="single" w:sz="2" w:space="0" w:color="auto"/>
              <w:bottom w:val="single" w:sz="2" w:space="0" w:color="auto"/>
              <w:right w:val="single" w:sz="2" w:space="0" w:color="auto"/>
            </w:tcBorders>
          </w:tcPr>
          <w:p w14:paraId="5FEE40F0" w14:textId="77777777" w:rsidR="00535A35" w:rsidRPr="00535A35" w:rsidRDefault="00535A35" w:rsidP="00535A35">
            <w:pPr>
              <w:spacing w:before="120" w:after="120"/>
              <w:ind w:left="34"/>
              <w:jc w:val="both"/>
              <w:rPr>
                <w:rFonts w:ascii="Calibri" w:hAnsi="Calibri" w:cs="Arial"/>
                <w:sz w:val="32"/>
              </w:rPr>
            </w:pPr>
          </w:p>
        </w:tc>
        <w:tc>
          <w:tcPr>
            <w:tcW w:w="1559" w:type="dxa"/>
            <w:tcBorders>
              <w:top w:val="single" w:sz="2" w:space="0" w:color="auto"/>
              <w:left w:val="single" w:sz="2" w:space="0" w:color="auto"/>
              <w:bottom w:val="single" w:sz="2" w:space="0" w:color="auto"/>
              <w:right w:val="single" w:sz="2" w:space="0" w:color="auto"/>
            </w:tcBorders>
          </w:tcPr>
          <w:p w14:paraId="523E1C44" w14:textId="77777777" w:rsidR="00535A35" w:rsidRPr="00535A35" w:rsidRDefault="00535A35" w:rsidP="00535A35">
            <w:pPr>
              <w:spacing w:before="120" w:after="120"/>
              <w:ind w:left="34"/>
              <w:jc w:val="both"/>
              <w:rPr>
                <w:rFonts w:ascii="Calibri" w:hAnsi="Calibri" w:cs="Arial"/>
                <w:sz w:val="32"/>
              </w:rPr>
            </w:pPr>
          </w:p>
        </w:tc>
      </w:tr>
      <w:tr w:rsidR="00535A35" w:rsidRPr="00535A35" w14:paraId="42DF9C68" w14:textId="77777777" w:rsidTr="00CB5036">
        <w:trPr>
          <w:cantSplit/>
          <w:trHeight w:val="260"/>
          <w:jc w:val="center"/>
        </w:trPr>
        <w:tc>
          <w:tcPr>
            <w:tcW w:w="990" w:type="dxa"/>
            <w:tcBorders>
              <w:top w:val="single" w:sz="2" w:space="0" w:color="auto"/>
              <w:left w:val="single" w:sz="2" w:space="0" w:color="auto"/>
              <w:bottom w:val="single" w:sz="2" w:space="0" w:color="auto"/>
              <w:right w:val="single" w:sz="2" w:space="0" w:color="auto"/>
            </w:tcBorders>
          </w:tcPr>
          <w:p w14:paraId="2F9D21F9" w14:textId="77777777" w:rsidR="00535A35" w:rsidRPr="00535A35" w:rsidRDefault="00535A35" w:rsidP="00535A35">
            <w:pPr>
              <w:spacing w:before="120" w:after="120"/>
              <w:ind w:left="34"/>
              <w:jc w:val="both"/>
              <w:rPr>
                <w:rFonts w:ascii="Calibri" w:hAnsi="Calibri" w:cs="Arial"/>
                <w:sz w:val="32"/>
              </w:rPr>
            </w:pPr>
          </w:p>
        </w:tc>
        <w:tc>
          <w:tcPr>
            <w:tcW w:w="1275" w:type="dxa"/>
            <w:tcBorders>
              <w:top w:val="single" w:sz="2" w:space="0" w:color="auto"/>
              <w:left w:val="single" w:sz="2" w:space="0" w:color="auto"/>
              <w:bottom w:val="single" w:sz="2" w:space="0" w:color="auto"/>
              <w:right w:val="single" w:sz="2" w:space="0" w:color="auto"/>
            </w:tcBorders>
          </w:tcPr>
          <w:p w14:paraId="3A2D0727" w14:textId="77777777" w:rsidR="00535A35" w:rsidRPr="00535A35" w:rsidRDefault="00535A35" w:rsidP="00535A35">
            <w:pPr>
              <w:spacing w:before="120" w:after="120"/>
              <w:ind w:left="34"/>
              <w:jc w:val="both"/>
              <w:rPr>
                <w:rFonts w:ascii="Calibri" w:hAnsi="Calibri" w:cs="Arial"/>
                <w:sz w:val="32"/>
              </w:rPr>
            </w:pPr>
          </w:p>
        </w:tc>
        <w:tc>
          <w:tcPr>
            <w:tcW w:w="1276" w:type="dxa"/>
            <w:tcBorders>
              <w:top w:val="single" w:sz="2" w:space="0" w:color="auto"/>
              <w:left w:val="single" w:sz="2" w:space="0" w:color="auto"/>
              <w:bottom w:val="single" w:sz="2" w:space="0" w:color="auto"/>
              <w:right w:val="single" w:sz="2" w:space="0" w:color="auto"/>
            </w:tcBorders>
          </w:tcPr>
          <w:p w14:paraId="6C7837C2" w14:textId="77777777" w:rsidR="00535A35" w:rsidRPr="00535A35" w:rsidRDefault="00535A35" w:rsidP="00535A35">
            <w:pPr>
              <w:spacing w:before="120" w:after="120"/>
              <w:ind w:left="34"/>
              <w:jc w:val="both"/>
              <w:rPr>
                <w:rFonts w:ascii="Calibri" w:hAnsi="Calibri" w:cs="Arial"/>
                <w:sz w:val="32"/>
              </w:rPr>
            </w:pPr>
          </w:p>
        </w:tc>
        <w:tc>
          <w:tcPr>
            <w:tcW w:w="1701" w:type="dxa"/>
            <w:tcBorders>
              <w:top w:val="single" w:sz="2" w:space="0" w:color="auto"/>
              <w:left w:val="single" w:sz="2" w:space="0" w:color="auto"/>
              <w:bottom w:val="single" w:sz="2" w:space="0" w:color="auto"/>
              <w:right w:val="single" w:sz="2" w:space="0" w:color="auto"/>
            </w:tcBorders>
          </w:tcPr>
          <w:p w14:paraId="5B001073" w14:textId="77777777" w:rsidR="00535A35" w:rsidRPr="00535A35" w:rsidRDefault="00535A35" w:rsidP="00535A35">
            <w:pPr>
              <w:spacing w:before="120" w:after="120"/>
              <w:ind w:left="34"/>
              <w:jc w:val="both"/>
              <w:rPr>
                <w:rFonts w:ascii="Calibri" w:hAnsi="Calibri" w:cs="Arial"/>
                <w:sz w:val="32"/>
              </w:rPr>
            </w:pPr>
          </w:p>
        </w:tc>
        <w:tc>
          <w:tcPr>
            <w:tcW w:w="1134" w:type="dxa"/>
            <w:tcBorders>
              <w:top w:val="single" w:sz="2" w:space="0" w:color="auto"/>
              <w:left w:val="single" w:sz="2" w:space="0" w:color="auto"/>
              <w:bottom w:val="single" w:sz="2" w:space="0" w:color="auto"/>
              <w:right w:val="single" w:sz="2" w:space="0" w:color="auto"/>
            </w:tcBorders>
          </w:tcPr>
          <w:p w14:paraId="2C83F919" w14:textId="77777777" w:rsidR="00535A35" w:rsidRPr="00535A35" w:rsidRDefault="00535A35" w:rsidP="00535A35">
            <w:pPr>
              <w:spacing w:before="120" w:after="120"/>
              <w:ind w:left="34"/>
              <w:jc w:val="both"/>
              <w:rPr>
                <w:rFonts w:ascii="Calibri" w:hAnsi="Calibri" w:cs="Arial"/>
                <w:sz w:val="32"/>
              </w:rPr>
            </w:pPr>
          </w:p>
        </w:tc>
        <w:tc>
          <w:tcPr>
            <w:tcW w:w="1418" w:type="dxa"/>
            <w:tcBorders>
              <w:top w:val="single" w:sz="2" w:space="0" w:color="auto"/>
              <w:left w:val="single" w:sz="2" w:space="0" w:color="auto"/>
              <w:bottom w:val="single" w:sz="2" w:space="0" w:color="auto"/>
              <w:right w:val="single" w:sz="2" w:space="0" w:color="auto"/>
            </w:tcBorders>
          </w:tcPr>
          <w:p w14:paraId="5DF80E72" w14:textId="77777777" w:rsidR="00535A35" w:rsidRPr="00535A35" w:rsidRDefault="00535A35" w:rsidP="00535A35">
            <w:pPr>
              <w:spacing w:before="120" w:after="120"/>
              <w:ind w:left="34"/>
              <w:jc w:val="both"/>
              <w:rPr>
                <w:rFonts w:ascii="Calibri" w:hAnsi="Calibri" w:cs="Arial"/>
                <w:sz w:val="32"/>
              </w:rPr>
            </w:pPr>
          </w:p>
        </w:tc>
        <w:tc>
          <w:tcPr>
            <w:tcW w:w="1559" w:type="dxa"/>
            <w:tcBorders>
              <w:top w:val="single" w:sz="2" w:space="0" w:color="auto"/>
              <w:left w:val="single" w:sz="2" w:space="0" w:color="auto"/>
              <w:bottom w:val="single" w:sz="2" w:space="0" w:color="auto"/>
              <w:right w:val="single" w:sz="2" w:space="0" w:color="auto"/>
            </w:tcBorders>
          </w:tcPr>
          <w:p w14:paraId="104F0781" w14:textId="77777777" w:rsidR="00535A35" w:rsidRPr="00535A35" w:rsidRDefault="00535A35" w:rsidP="00A16496">
            <w:pPr>
              <w:spacing w:before="120" w:after="120"/>
              <w:jc w:val="both"/>
              <w:rPr>
                <w:rFonts w:ascii="Calibri" w:hAnsi="Calibri" w:cs="Arial"/>
                <w:sz w:val="32"/>
              </w:rPr>
            </w:pPr>
          </w:p>
        </w:tc>
      </w:tr>
    </w:tbl>
    <w:p w14:paraId="61A0A825" w14:textId="77777777" w:rsidR="00535A35" w:rsidRPr="00535A35" w:rsidRDefault="00535A35" w:rsidP="00A16496">
      <w:pPr>
        <w:spacing w:before="240" w:after="120"/>
        <w:ind w:left="720"/>
        <w:contextualSpacing/>
        <w:rPr>
          <w:rFonts w:asciiTheme="minorHAnsi" w:hAnsiTheme="minorHAnsi"/>
          <w:b/>
          <w:sz w:val="22"/>
          <w:szCs w:val="22"/>
        </w:rPr>
      </w:pPr>
    </w:p>
    <w:p w14:paraId="178012A2" w14:textId="77777777" w:rsidR="00535A35" w:rsidRPr="00535A35" w:rsidRDefault="00535A35" w:rsidP="00535A35">
      <w:pPr>
        <w:numPr>
          <w:ilvl w:val="2"/>
          <w:numId w:val="28"/>
        </w:numPr>
        <w:spacing w:before="240" w:after="120"/>
        <w:contextualSpacing/>
        <w:rPr>
          <w:rFonts w:asciiTheme="minorHAnsi" w:hAnsiTheme="minorHAnsi"/>
          <w:b/>
          <w:sz w:val="22"/>
          <w:szCs w:val="22"/>
        </w:rPr>
      </w:pPr>
      <w:r w:rsidRPr="00535A35">
        <w:rPr>
          <w:rFonts w:asciiTheme="minorHAnsi" w:hAnsiTheme="minorHAnsi" w:cs="Calibri"/>
          <w:b/>
          <w:sz w:val="22"/>
          <w:szCs w:val="22"/>
        </w:rPr>
        <w:t xml:space="preserve">Work package description. </w:t>
      </w:r>
    </w:p>
    <w:p w14:paraId="275783F4" w14:textId="77777777" w:rsidR="00535A35" w:rsidRPr="00535A35" w:rsidRDefault="00535A35" w:rsidP="00535A35">
      <w:pPr>
        <w:spacing w:before="240" w:after="120"/>
        <w:rPr>
          <w:rFonts w:asciiTheme="minorHAnsi" w:hAnsiTheme="minorHAnsi"/>
          <w:sz w:val="22"/>
          <w:szCs w:val="22"/>
        </w:rPr>
      </w:pPr>
      <w:r w:rsidRPr="00535A35">
        <w:rPr>
          <w:rFonts w:asciiTheme="minorHAnsi" w:hAnsiTheme="minorHAnsi"/>
          <w:sz w:val="22"/>
          <w:szCs w:val="22"/>
        </w:rPr>
        <w:t>Please provide the description of each work package listed above, using the table below.</w:t>
      </w:r>
    </w:p>
    <w:p w14:paraId="1CD13769" w14:textId="77777777" w:rsidR="00535A35" w:rsidRPr="00ED684D" w:rsidRDefault="00535A35" w:rsidP="002A782D">
      <w:pPr>
        <w:rPr>
          <w:rFonts w:asciiTheme="minorHAnsi" w:hAnsiTheme="minorHAnsi" w:cs="Calibri"/>
          <w:color w:val="00B050"/>
          <w:sz w:val="22"/>
          <w:szCs w:val="22"/>
        </w:rPr>
      </w:pP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992"/>
        <w:gridCol w:w="3017"/>
        <w:gridCol w:w="1803"/>
        <w:gridCol w:w="192"/>
        <w:gridCol w:w="800"/>
        <w:gridCol w:w="1525"/>
      </w:tblGrid>
      <w:tr w:rsidR="00ED684D" w:rsidRPr="00ED684D" w14:paraId="1EF83071" w14:textId="60C02690" w:rsidTr="00215C64">
        <w:trPr>
          <w:cantSplit/>
          <w:jc w:val="center"/>
        </w:trPr>
        <w:tc>
          <w:tcPr>
            <w:tcW w:w="7797" w:type="dxa"/>
            <w:gridSpan w:val="6"/>
            <w:shd w:val="clear" w:color="auto" w:fill="D9D9D9" w:themeFill="background1" w:themeFillShade="D9"/>
          </w:tcPr>
          <w:p w14:paraId="1EF8306F" w14:textId="56850E3F" w:rsidR="00F15FE6" w:rsidRPr="00A16496" w:rsidRDefault="00F15FE6" w:rsidP="002F763F">
            <w:pPr>
              <w:spacing w:before="40"/>
              <w:jc w:val="right"/>
              <w:rPr>
                <w:rFonts w:asciiTheme="minorHAnsi" w:hAnsiTheme="minorHAnsi" w:cs="Calibri"/>
                <w:b/>
                <w:bCs/>
                <w:sz w:val="22"/>
                <w:szCs w:val="22"/>
              </w:rPr>
            </w:pPr>
            <w:r w:rsidRPr="00A16496">
              <w:rPr>
                <w:rFonts w:asciiTheme="minorHAnsi" w:hAnsiTheme="minorHAnsi" w:cs="Calibri"/>
                <w:b/>
                <w:bCs/>
                <w:sz w:val="22"/>
                <w:szCs w:val="22"/>
              </w:rPr>
              <w:t>WORK PACKAGE ID</w:t>
            </w:r>
          </w:p>
        </w:tc>
        <w:tc>
          <w:tcPr>
            <w:tcW w:w="1525" w:type="dxa"/>
            <w:shd w:val="clear" w:color="auto" w:fill="auto"/>
          </w:tcPr>
          <w:p w14:paraId="1EF83070" w14:textId="49807974" w:rsidR="00F15FE6" w:rsidRPr="00A16496" w:rsidRDefault="00F15FE6" w:rsidP="00371FCA">
            <w:pPr>
              <w:spacing w:before="40"/>
              <w:rPr>
                <w:rFonts w:asciiTheme="minorHAnsi" w:hAnsiTheme="minorHAnsi" w:cs="Calibri"/>
                <w:b/>
                <w:bCs/>
                <w:sz w:val="22"/>
                <w:szCs w:val="22"/>
              </w:rPr>
            </w:pPr>
          </w:p>
        </w:tc>
      </w:tr>
      <w:tr w:rsidR="00ED684D" w:rsidRPr="00ED684D" w14:paraId="1EF83074" w14:textId="7C7C5852" w:rsidTr="00215C64">
        <w:trPr>
          <w:cantSplit/>
          <w:jc w:val="center"/>
        </w:trPr>
        <w:tc>
          <w:tcPr>
            <w:tcW w:w="993" w:type="dxa"/>
            <w:shd w:val="clear" w:color="auto" w:fill="D9D9D9" w:themeFill="background1" w:themeFillShade="D9"/>
          </w:tcPr>
          <w:p w14:paraId="1EF83072" w14:textId="42EDD225" w:rsidR="00F15FE6" w:rsidRPr="00A16496" w:rsidRDefault="00F15FE6" w:rsidP="002A782D">
            <w:pPr>
              <w:spacing w:before="40"/>
              <w:rPr>
                <w:rFonts w:asciiTheme="minorHAnsi" w:hAnsiTheme="minorHAnsi" w:cs="Calibri"/>
                <w:b/>
                <w:bCs/>
                <w:sz w:val="22"/>
                <w:szCs w:val="22"/>
              </w:rPr>
            </w:pPr>
            <w:r w:rsidRPr="00A16496">
              <w:rPr>
                <w:rFonts w:asciiTheme="minorHAnsi" w:hAnsiTheme="minorHAnsi" w:cs="Calibri"/>
                <w:b/>
                <w:bCs/>
                <w:sz w:val="22"/>
                <w:szCs w:val="22"/>
              </w:rPr>
              <w:t>Title</w:t>
            </w:r>
          </w:p>
        </w:tc>
        <w:tc>
          <w:tcPr>
            <w:tcW w:w="8329" w:type="dxa"/>
            <w:gridSpan w:val="6"/>
            <w:shd w:val="clear" w:color="auto" w:fill="FFFFFF" w:themeFill="background1"/>
          </w:tcPr>
          <w:p w14:paraId="1EF83073" w14:textId="38A3BC52" w:rsidR="00F15FE6" w:rsidRPr="00A16496" w:rsidRDefault="00F15FE6" w:rsidP="002A782D">
            <w:pPr>
              <w:spacing w:before="40"/>
              <w:rPr>
                <w:rFonts w:asciiTheme="minorHAnsi" w:hAnsiTheme="minorHAnsi" w:cs="Calibri"/>
                <w:b/>
                <w:bCs/>
                <w:sz w:val="22"/>
                <w:szCs w:val="22"/>
              </w:rPr>
            </w:pPr>
          </w:p>
        </w:tc>
      </w:tr>
      <w:tr w:rsidR="00ED684D" w:rsidRPr="00ED684D" w14:paraId="1EF83079" w14:textId="6136ABC2" w:rsidTr="00215C64">
        <w:trPr>
          <w:jc w:val="center"/>
        </w:trPr>
        <w:tc>
          <w:tcPr>
            <w:tcW w:w="1985" w:type="dxa"/>
            <w:gridSpan w:val="2"/>
            <w:shd w:val="clear" w:color="auto" w:fill="D9D9D9" w:themeFill="background1" w:themeFillShade="D9"/>
          </w:tcPr>
          <w:p w14:paraId="1EF83075" w14:textId="1055FE47" w:rsidR="003E4B77" w:rsidRPr="00A16496" w:rsidRDefault="003E4B77" w:rsidP="002A782D">
            <w:pPr>
              <w:spacing w:before="40"/>
              <w:rPr>
                <w:rFonts w:asciiTheme="minorHAnsi" w:hAnsiTheme="minorHAnsi" w:cs="Calibri"/>
                <w:sz w:val="22"/>
                <w:szCs w:val="22"/>
              </w:rPr>
            </w:pPr>
            <w:r w:rsidRPr="00A16496">
              <w:rPr>
                <w:rFonts w:asciiTheme="minorHAnsi" w:hAnsiTheme="minorHAnsi" w:cs="Calibri"/>
                <w:b/>
                <w:bCs/>
                <w:sz w:val="22"/>
                <w:szCs w:val="22"/>
              </w:rPr>
              <w:t xml:space="preserve">Start </w:t>
            </w:r>
            <w:r w:rsidR="009D7C4E" w:rsidRPr="00A16496">
              <w:rPr>
                <w:rFonts w:asciiTheme="minorHAnsi" w:hAnsiTheme="minorHAnsi" w:cs="Calibri"/>
                <w:b/>
                <w:bCs/>
                <w:sz w:val="22"/>
                <w:szCs w:val="22"/>
              </w:rPr>
              <w:t>date/Event</w:t>
            </w:r>
            <w:r w:rsidRPr="00A16496">
              <w:rPr>
                <w:rFonts w:asciiTheme="minorHAnsi" w:hAnsiTheme="minorHAnsi" w:cs="Calibri"/>
                <w:b/>
                <w:bCs/>
                <w:sz w:val="22"/>
                <w:szCs w:val="22"/>
              </w:rPr>
              <w:t xml:space="preserve"> </w:t>
            </w:r>
          </w:p>
        </w:tc>
        <w:tc>
          <w:tcPr>
            <w:tcW w:w="3017" w:type="dxa"/>
          </w:tcPr>
          <w:p w14:paraId="1EF83076" w14:textId="4E08915B" w:rsidR="003E4B77" w:rsidRPr="00A16496" w:rsidRDefault="003E4B77" w:rsidP="002A782D">
            <w:pPr>
              <w:spacing w:before="40"/>
              <w:rPr>
                <w:rFonts w:asciiTheme="minorHAnsi" w:hAnsiTheme="minorHAnsi" w:cs="Calibri"/>
                <w:sz w:val="22"/>
                <w:szCs w:val="22"/>
              </w:rPr>
            </w:pPr>
          </w:p>
        </w:tc>
        <w:tc>
          <w:tcPr>
            <w:tcW w:w="1803" w:type="dxa"/>
            <w:shd w:val="clear" w:color="auto" w:fill="D9D9D9" w:themeFill="background1" w:themeFillShade="D9"/>
          </w:tcPr>
          <w:p w14:paraId="1EF83077" w14:textId="66AF65B5" w:rsidR="003E4B77" w:rsidRPr="00A16496" w:rsidRDefault="003E4B77" w:rsidP="00AD4C6F">
            <w:pPr>
              <w:spacing w:before="40"/>
              <w:rPr>
                <w:rFonts w:asciiTheme="minorHAnsi" w:hAnsiTheme="minorHAnsi" w:cs="Calibri"/>
                <w:sz w:val="22"/>
                <w:szCs w:val="22"/>
              </w:rPr>
            </w:pPr>
            <w:r w:rsidRPr="00A16496">
              <w:rPr>
                <w:rFonts w:asciiTheme="minorHAnsi" w:hAnsiTheme="minorHAnsi" w:cs="Calibri"/>
                <w:b/>
                <w:bCs/>
                <w:sz w:val="22"/>
                <w:szCs w:val="22"/>
              </w:rPr>
              <w:t xml:space="preserve">End </w:t>
            </w:r>
            <w:r w:rsidR="009D7C4E" w:rsidRPr="00A16496">
              <w:rPr>
                <w:rFonts w:asciiTheme="minorHAnsi" w:hAnsiTheme="minorHAnsi" w:cs="Calibri"/>
                <w:b/>
                <w:bCs/>
                <w:sz w:val="22"/>
                <w:szCs w:val="22"/>
              </w:rPr>
              <w:t>date/Event</w:t>
            </w:r>
          </w:p>
        </w:tc>
        <w:tc>
          <w:tcPr>
            <w:tcW w:w="2517" w:type="dxa"/>
            <w:gridSpan w:val="3"/>
          </w:tcPr>
          <w:p w14:paraId="1EF83078" w14:textId="71DDB35B" w:rsidR="003E4B77" w:rsidRPr="00A16496" w:rsidRDefault="003E4B77" w:rsidP="002A782D">
            <w:pPr>
              <w:spacing w:before="40"/>
              <w:rPr>
                <w:rFonts w:asciiTheme="minorHAnsi" w:hAnsiTheme="minorHAnsi" w:cs="Calibri"/>
                <w:bCs/>
                <w:sz w:val="22"/>
                <w:szCs w:val="22"/>
              </w:rPr>
            </w:pPr>
          </w:p>
        </w:tc>
      </w:tr>
      <w:tr w:rsidR="00ED684D" w:rsidRPr="00ED684D" w14:paraId="1EF8307C" w14:textId="6A1164CB" w:rsidTr="00215C64">
        <w:trPr>
          <w:cantSplit/>
          <w:jc w:val="center"/>
        </w:trPr>
        <w:tc>
          <w:tcPr>
            <w:tcW w:w="5002" w:type="dxa"/>
            <w:gridSpan w:val="3"/>
            <w:shd w:val="clear" w:color="auto" w:fill="D9D9D9" w:themeFill="background1" w:themeFillShade="D9"/>
          </w:tcPr>
          <w:p w14:paraId="1EF8307A" w14:textId="6D2BBA66" w:rsidR="003E4B77" w:rsidRPr="00A16496" w:rsidRDefault="003E4B77" w:rsidP="00AD4C6F">
            <w:pPr>
              <w:spacing w:before="40"/>
              <w:rPr>
                <w:rFonts w:asciiTheme="minorHAnsi" w:hAnsiTheme="minorHAnsi" w:cs="Calibri"/>
                <w:b/>
                <w:bCs/>
                <w:sz w:val="22"/>
                <w:szCs w:val="22"/>
              </w:rPr>
            </w:pPr>
            <w:r w:rsidRPr="00A16496">
              <w:rPr>
                <w:rFonts w:asciiTheme="minorHAnsi" w:hAnsiTheme="minorHAnsi" w:cs="Calibri"/>
                <w:b/>
                <w:bCs/>
                <w:sz w:val="22"/>
                <w:szCs w:val="22"/>
              </w:rPr>
              <w:t>Total person-</w:t>
            </w:r>
            <w:r w:rsidR="005B7316" w:rsidRPr="00A16496">
              <w:rPr>
                <w:rFonts w:asciiTheme="minorHAnsi" w:hAnsiTheme="minorHAnsi" w:cs="Calibri"/>
                <w:b/>
                <w:bCs/>
                <w:sz w:val="22"/>
                <w:szCs w:val="22"/>
              </w:rPr>
              <w:t>hours</w:t>
            </w:r>
            <w:r w:rsidR="000E76D9" w:rsidRPr="00A16496">
              <w:rPr>
                <w:rFonts w:asciiTheme="minorHAnsi" w:hAnsiTheme="minorHAnsi" w:cs="Calibri"/>
                <w:b/>
                <w:bCs/>
                <w:sz w:val="22"/>
                <w:szCs w:val="22"/>
              </w:rPr>
              <w:t xml:space="preserve">  </w:t>
            </w:r>
            <w:r w:rsidRPr="00A16496">
              <w:rPr>
                <w:rFonts w:asciiTheme="minorHAnsi" w:hAnsiTheme="minorHAnsi" w:cs="Calibri"/>
                <w:b/>
                <w:bCs/>
                <w:sz w:val="22"/>
                <w:szCs w:val="22"/>
              </w:rPr>
              <w:t>for work package</w:t>
            </w:r>
          </w:p>
        </w:tc>
        <w:tc>
          <w:tcPr>
            <w:tcW w:w="4320" w:type="dxa"/>
            <w:gridSpan w:val="4"/>
          </w:tcPr>
          <w:p w14:paraId="1EF8307B" w14:textId="419AC8AD" w:rsidR="003E4B77" w:rsidRPr="00A16496" w:rsidRDefault="003E4B77" w:rsidP="002A782D">
            <w:pPr>
              <w:spacing w:before="40"/>
              <w:rPr>
                <w:rFonts w:asciiTheme="minorHAnsi" w:hAnsiTheme="minorHAnsi" w:cs="Calibri"/>
                <w:b/>
                <w:bCs/>
                <w:sz w:val="22"/>
                <w:szCs w:val="22"/>
              </w:rPr>
            </w:pPr>
          </w:p>
        </w:tc>
      </w:tr>
      <w:tr w:rsidR="00ED684D" w:rsidRPr="00ED684D" w14:paraId="1EF8307E" w14:textId="7F296FAD" w:rsidTr="00215C64">
        <w:trPr>
          <w:cantSplit/>
          <w:jc w:val="center"/>
        </w:trPr>
        <w:tc>
          <w:tcPr>
            <w:tcW w:w="9322" w:type="dxa"/>
            <w:gridSpan w:val="7"/>
            <w:shd w:val="clear" w:color="auto" w:fill="D9D9D9" w:themeFill="background1" w:themeFillShade="D9"/>
          </w:tcPr>
          <w:p w14:paraId="1EF8307D" w14:textId="4EB48A46" w:rsidR="005B7316" w:rsidRPr="00A16496" w:rsidRDefault="005B7316" w:rsidP="00AD4C6F">
            <w:pPr>
              <w:spacing w:before="40"/>
              <w:rPr>
                <w:rFonts w:asciiTheme="minorHAnsi" w:hAnsiTheme="minorHAnsi" w:cs="Calibri"/>
                <w:b/>
                <w:bCs/>
                <w:sz w:val="22"/>
                <w:szCs w:val="22"/>
              </w:rPr>
            </w:pPr>
            <w:r w:rsidRPr="00A16496">
              <w:rPr>
                <w:rFonts w:asciiTheme="minorHAnsi" w:hAnsiTheme="minorHAnsi" w:cs="Calibri"/>
                <w:b/>
                <w:bCs/>
                <w:sz w:val="22"/>
                <w:szCs w:val="22"/>
              </w:rPr>
              <w:t>Person-hours per participant for work package</w:t>
            </w:r>
          </w:p>
        </w:tc>
      </w:tr>
      <w:tr w:rsidR="00ED684D" w:rsidRPr="00ED684D" w14:paraId="1EF83082" w14:textId="572C6209" w:rsidTr="00215C64">
        <w:trPr>
          <w:cantSplit/>
          <w:jc w:val="center"/>
        </w:trPr>
        <w:tc>
          <w:tcPr>
            <w:tcW w:w="5002" w:type="dxa"/>
            <w:gridSpan w:val="3"/>
            <w:shd w:val="clear" w:color="auto" w:fill="D9D9D9" w:themeFill="background1" w:themeFillShade="D9"/>
          </w:tcPr>
          <w:p w14:paraId="1EF8307F" w14:textId="7C32C331" w:rsidR="005B7316" w:rsidRPr="00A16496" w:rsidRDefault="005B7316" w:rsidP="00D22CFF">
            <w:pPr>
              <w:spacing w:before="40"/>
              <w:rPr>
                <w:rFonts w:asciiTheme="minorHAnsi" w:hAnsiTheme="minorHAnsi" w:cs="Calibri"/>
                <w:b/>
                <w:bCs/>
                <w:sz w:val="22"/>
                <w:szCs w:val="22"/>
              </w:rPr>
            </w:pPr>
            <w:r w:rsidRPr="00A16496">
              <w:rPr>
                <w:rFonts w:asciiTheme="minorHAnsi" w:hAnsiTheme="minorHAnsi" w:cs="Calibri"/>
                <w:b/>
                <w:bCs/>
                <w:sz w:val="22"/>
                <w:szCs w:val="22"/>
              </w:rPr>
              <w:t>Participant Role</w:t>
            </w:r>
          </w:p>
        </w:tc>
        <w:tc>
          <w:tcPr>
            <w:tcW w:w="1995" w:type="dxa"/>
            <w:gridSpan w:val="2"/>
            <w:shd w:val="clear" w:color="auto" w:fill="D9D9D9" w:themeFill="background1" w:themeFillShade="D9"/>
          </w:tcPr>
          <w:p w14:paraId="1EF83080" w14:textId="703F1786" w:rsidR="005B7316" w:rsidRPr="00A16496" w:rsidRDefault="005B7316" w:rsidP="00215C64">
            <w:pPr>
              <w:spacing w:before="40"/>
              <w:jc w:val="center"/>
              <w:rPr>
                <w:rFonts w:asciiTheme="minorHAnsi" w:hAnsiTheme="minorHAnsi" w:cs="Calibri"/>
                <w:b/>
                <w:bCs/>
                <w:sz w:val="22"/>
                <w:szCs w:val="22"/>
              </w:rPr>
            </w:pPr>
            <w:r w:rsidRPr="00A16496">
              <w:rPr>
                <w:rFonts w:asciiTheme="minorHAnsi" w:hAnsiTheme="minorHAnsi" w:cs="Calibri"/>
                <w:b/>
                <w:bCs/>
                <w:sz w:val="22"/>
                <w:szCs w:val="22"/>
              </w:rPr>
              <w:t>Organisation</w:t>
            </w:r>
          </w:p>
        </w:tc>
        <w:tc>
          <w:tcPr>
            <w:tcW w:w="2325" w:type="dxa"/>
            <w:gridSpan w:val="2"/>
            <w:shd w:val="clear" w:color="auto" w:fill="D9D9D9" w:themeFill="background1" w:themeFillShade="D9"/>
          </w:tcPr>
          <w:p w14:paraId="1EF83081" w14:textId="3AB54532" w:rsidR="005B7316" w:rsidRPr="00A16496" w:rsidRDefault="005B7316" w:rsidP="00215C64">
            <w:pPr>
              <w:spacing w:before="40"/>
              <w:jc w:val="center"/>
              <w:rPr>
                <w:rFonts w:ascii="Calibri" w:hAnsi="Calibri" w:cs="Calibri"/>
                <w:b/>
                <w:sz w:val="22"/>
                <w:szCs w:val="22"/>
              </w:rPr>
            </w:pPr>
            <w:r w:rsidRPr="00A16496">
              <w:rPr>
                <w:rFonts w:ascii="Calibri" w:hAnsi="Calibri" w:cs="Calibri"/>
                <w:b/>
                <w:sz w:val="22"/>
                <w:szCs w:val="22"/>
              </w:rPr>
              <w:t>Person-hours:</w:t>
            </w:r>
          </w:p>
        </w:tc>
      </w:tr>
      <w:tr w:rsidR="00ED684D" w:rsidRPr="00ED684D" w14:paraId="1EF83086" w14:textId="011D98A3" w:rsidTr="00A16496">
        <w:trPr>
          <w:cantSplit/>
          <w:jc w:val="center"/>
        </w:trPr>
        <w:tc>
          <w:tcPr>
            <w:tcW w:w="5002" w:type="dxa"/>
            <w:gridSpan w:val="3"/>
          </w:tcPr>
          <w:p w14:paraId="1EF83083" w14:textId="5E6343D3" w:rsidR="005B7316" w:rsidRPr="00A16496" w:rsidRDefault="005B7316" w:rsidP="00AD4C6F">
            <w:pPr>
              <w:spacing w:before="40"/>
              <w:rPr>
                <w:rFonts w:asciiTheme="minorHAnsi" w:hAnsiTheme="minorHAnsi" w:cs="Calibri"/>
                <w:sz w:val="22"/>
                <w:szCs w:val="22"/>
              </w:rPr>
            </w:pPr>
            <w:r w:rsidRPr="00A16496">
              <w:rPr>
                <w:rFonts w:ascii="Calibri" w:hAnsi="Calibri" w:cs="Calibri"/>
                <w:sz w:val="22"/>
                <w:szCs w:val="22"/>
              </w:rPr>
              <w:t>Participant 1 Role</w:t>
            </w:r>
          </w:p>
        </w:tc>
        <w:tc>
          <w:tcPr>
            <w:tcW w:w="1995" w:type="dxa"/>
            <w:gridSpan w:val="2"/>
          </w:tcPr>
          <w:p w14:paraId="1EF83084" w14:textId="212DEDC4" w:rsidR="005B7316" w:rsidRPr="00A16496" w:rsidRDefault="005B7316" w:rsidP="00371FCA">
            <w:pPr>
              <w:spacing w:before="40"/>
              <w:rPr>
                <w:rFonts w:asciiTheme="minorHAnsi" w:hAnsiTheme="minorHAnsi" w:cs="Calibri"/>
                <w:sz w:val="22"/>
                <w:szCs w:val="22"/>
              </w:rPr>
            </w:pPr>
          </w:p>
        </w:tc>
        <w:tc>
          <w:tcPr>
            <w:tcW w:w="2325" w:type="dxa"/>
            <w:gridSpan w:val="2"/>
          </w:tcPr>
          <w:p w14:paraId="1EF83085" w14:textId="7A073232" w:rsidR="005B7316" w:rsidRPr="00A16496" w:rsidRDefault="005B7316" w:rsidP="002A782D">
            <w:pPr>
              <w:spacing w:before="40"/>
              <w:rPr>
                <w:rFonts w:asciiTheme="minorHAnsi" w:hAnsiTheme="minorHAnsi" w:cs="Calibri"/>
                <w:sz w:val="22"/>
                <w:szCs w:val="22"/>
              </w:rPr>
            </w:pPr>
          </w:p>
        </w:tc>
      </w:tr>
      <w:tr w:rsidR="00ED684D" w:rsidRPr="00ED684D" w14:paraId="1EF8308A" w14:textId="062D1A65" w:rsidTr="00A16496">
        <w:trPr>
          <w:cantSplit/>
          <w:jc w:val="center"/>
        </w:trPr>
        <w:tc>
          <w:tcPr>
            <w:tcW w:w="5002" w:type="dxa"/>
            <w:gridSpan w:val="3"/>
          </w:tcPr>
          <w:p w14:paraId="1EF83087" w14:textId="19CD2784" w:rsidR="005B7316" w:rsidRPr="00A16496" w:rsidRDefault="005B7316" w:rsidP="00AD4C6F">
            <w:pPr>
              <w:spacing w:before="40"/>
              <w:rPr>
                <w:rFonts w:asciiTheme="minorHAnsi" w:hAnsiTheme="minorHAnsi" w:cs="Calibri"/>
                <w:sz w:val="22"/>
                <w:szCs w:val="22"/>
              </w:rPr>
            </w:pPr>
            <w:r w:rsidRPr="00A16496">
              <w:rPr>
                <w:rFonts w:ascii="Calibri" w:hAnsi="Calibri" w:cs="Calibri"/>
                <w:sz w:val="22"/>
                <w:szCs w:val="22"/>
              </w:rPr>
              <w:t>Participant 2 Role</w:t>
            </w:r>
          </w:p>
        </w:tc>
        <w:tc>
          <w:tcPr>
            <w:tcW w:w="1995" w:type="dxa"/>
            <w:gridSpan w:val="2"/>
          </w:tcPr>
          <w:p w14:paraId="1EF83088" w14:textId="6E71A035" w:rsidR="005B7316" w:rsidRPr="00A16496" w:rsidRDefault="005B7316" w:rsidP="000769B7">
            <w:pPr>
              <w:spacing w:before="40"/>
              <w:rPr>
                <w:rFonts w:asciiTheme="minorHAnsi" w:hAnsiTheme="minorHAnsi" w:cs="Calibri"/>
                <w:sz w:val="22"/>
                <w:szCs w:val="22"/>
              </w:rPr>
            </w:pPr>
          </w:p>
        </w:tc>
        <w:tc>
          <w:tcPr>
            <w:tcW w:w="2325" w:type="dxa"/>
            <w:gridSpan w:val="2"/>
          </w:tcPr>
          <w:p w14:paraId="1EF83089" w14:textId="181C065F" w:rsidR="005B7316" w:rsidRPr="00A16496" w:rsidRDefault="005B7316" w:rsidP="002A782D">
            <w:pPr>
              <w:spacing w:before="40"/>
              <w:rPr>
                <w:rFonts w:asciiTheme="minorHAnsi" w:hAnsiTheme="minorHAnsi" w:cs="Calibri"/>
                <w:sz w:val="22"/>
                <w:szCs w:val="22"/>
              </w:rPr>
            </w:pPr>
          </w:p>
        </w:tc>
      </w:tr>
      <w:tr w:rsidR="00ED684D" w:rsidRPr="00ED684D" w14:paraId="1EF8308E" w14:textId="0A32338A" w:rsidTr="00A16496">
        <w:trPr>
          <w:cantSplit/>
          <w:jc w:val="center"/>
        </w:trPr>
        <w:tc>
          <w:tcPr>
            <w:tcW w:w="5002" w:type="dxa"/>
            <w:gridSpan w:val="3"/>
          </w:tcPr>
          <w:p w14:paraId="1EF8308B" w14:textId="0B5A4ACB" w:rsidR="005B7316" w:rsidRPr="00A16496" w:rsidRDefault="005B7316" w:rsidP="002A782D">
            <w:pPr>
              <w:spacing w:before="40"/>
              <w:rPr>
                <w:rFonts w:asciiTheme="minorHAnsi" w:hAnsiTheme="minorHAnsi" w:cs="Calibri"/>
                <w:sz w:val="22"/>
                <w:szCs w:val="22"/>
              </w:rPr>
            </w:pPr>
          </w:p>
        </w:tc>
        <w:tc>
          <w:tcPr>
            <w:tcW w:w="1995" w:type="dxa"/>
            <w:gridSpan w:val="2"/>
          </w:tcPr>
          <w:p w14:paraId="1EF8308C" w14:textId="21F406C5" w:rsidR="005B7316" w:rsidRPr="00A16496" w:rsidRDefault="005B7316" w:rsidP="002A782D">
            <w:pPr>
              <w:spacing w:before="40"/>
              <w:rPr>
                <w:rFonts w:asciiTheme="minorHAnsi" w:hAnsiTheme="minorHAnsi" w:cs="Calibri"/>
                <w:sz w:val="22"/>
                <w:szCs w:val="22"/>
              </w:rPr>
            </w:pPr>
          </w:p>
        </w:tc>
        <w:tc>
          <w:tcPr>
            <w:tcW w:w="2325" w:type="dxa"/>
            <w:gridSpan w:val="2"/>
          </w:tcPr>
          <w:p w14:paraId="1EF8308D" w14:textId="29B46FCF" w:rsidR="005B7316" w:rsidRPr="00A16496" w:rsidRDefault="005B7316" w:rsidP="002A782D">
            <w:pPr>
              <w:spacing w:before="40"/>
              <w:rPr>
                <w:rFonts w:asciiTheme="minorHAnsi" w:hAnsiTheme="minorHAnsi" w:cs="Calibri"/>
                <w:sz w:val="22"/>
                <w:szCs w:val="22"/>
              </w:rPr>
            </w:pPr>
          </w:p>
        </w:tc>
      </w:tr>
      <w:tr w:rsidR="00ED684D" w:rsidRPr="00ED684D" w14:paraId="1EF83092" w14:textId="6042023D" w:rsidTr="00A16496">
        <w:trPr>
          <w:cantSplit/>
          <w:jc w:val="center"/>
        </w:trPr>
        <w:tc>
          <w:tcPr>
            <w:tcW w:w="5002" w:type="dxa"/>
            <w:gridSpan w:val="3"/>
          </w:tcPr>
          <w:p w14:paraId="1EF8308F" w14:textId="42EFF8B8" w:rsidR="005B7316" w:rsidRPr="00A16496" w:rsidRDefault="005B7316" w:rsidP="002A782D">
            <w:pPr>
              <w:spacing w:before="40"/>
              <w:rPr>
                <w:rFonts w:asciiTheme="minorHAnsi" w:hAnsiTheme="minorHAnsi" w:cs="Calibri"/>
                <w:sz w:val="22"/>
                <w:szCs w:val="22"/>
              </w:rPr>
            </w:pPr>
          </w:p>
        </w:tc>
        <w:tc>
          <w:tcPr>
            <w:tcW w:w="1995" w:type="dxa"/>
            <w:gridSpan w:val="2"/>
          </w:tcPr>
          <w:p w14:paraId="1EF83090" w14:textId="0B257E8B" w:rsidR="005B7316" w:rsidRPr="00A16496" w:rsidRDefault="005B7316" w:rsidP="002A782D">
            <w:pPr>
              <w:spacing w:before="40"/>
              <w:rPr>
                <w:rFonts w:asciiTheme="minorHAnsi" w:hAnsiTheme="minorHAnsi" w:cs="Calibri"/>
                <w:sz w:val="22"/>
                <w:szCs w:val="22"/>
              </w:rPr>
            </w:pPr>
          </w:p>
        </w:tc>
        <w:tc>
          <w:tcPr>
            <w:tcW w:w="2325" w:type="dxa"/>
            <w:gridSpan w:val="2"/>
          </w:tcPr>
          <w:p w14:paraId="1EF83091" w14:textId="387449DA" w:rsidR="005B7316" w:rsidRPr="00A16496" w:rsidRDefault="005B7316" w:rsidP="002A782D">
            <w:pPr>
              <w:spacing w:before="40"/>
              <w:rPr>
                <w:rFonts w:asciiTheme="minorHAnsi" w:hAnsiTheme="minorHAnsi" w:cs="Calibri"/>
                <w:sz w:val="22"/>
                <w:szCs w:val="22"/>
              </w:rPr>
            </w:pPr>
          </w:p>
        </w:tc>
      </w:tr>
      <w:tr w:rsidR="00ED684D" w:rsidRPr="00ED684D" w14:paraId="1EF83095" w14:textId="3490A0AC" w:rsidTr="00A1649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1138"/>
          <w:jc w:val="center"/>
        </w:trPr>
        <w:tc>
          <w:tcPr>
            <w:tcW w:w="9322" w:type="dxa"/>
            <w:gridSpan w:val="7"/>
          </w:tcPr>
          <w:p w14:paraId="1EF83093" w14:textId="261E1C3E" w:rsidR="005B7316" w:rsidRPr="00A16496" w:rsidRDefault="005B7316" w:rsidP="002A782D">
            <w:pPr>
              <w:spacing w:before="120"/>
              <w:rPr>
                <w:rFonts w:asciiTheme="minorHAnsi" w:hAnsiTheme="minorHAnsi" w:cs="Calibri"/>
                <w:b/>
                <w:bCs/>
                <w:sz w:val="22"/>
                <w:szCs w:val="22"/>
              </w:rPr>
            </w:pPr>
            <w:r w:rsidRPr="00A16496">
              <w:rPr>
                <w:rFonts w:asciiTheme="minorHAnsi" w:hAnsiTheme="minorHAnsi" w:cs="Calibri"/>
                <w:b/>
                <w:bCs/>
                <w:sz w:val="22"/>
                <w:szCs w:val="22"/>
              </w:rPr>
              <w:t>Objectives and approach</w:t>
            </w:r>
            <w:r w:rsidR="007C4E9C">
              <w:rPr>
                <w:rFonts w:asciiTheme="minorHAnsi" w:hAnsiTheme="minorHAnsi" w:cs="Calibri"/>
                <w:b/>
                <w:bCs/>
                <w:sz w:val="22"/>
                <w:szCs w:val="22"/>
              </w:rPr>
              <w:t>:</w:t>
            </w:r>
          </w:p>
          <w:p w14:paraId="1EF83094" w14:textId="29B8E0B1" w:rsidR="005B7316" w:rsidRPr="00A16496" w:rsidRDefault="005B7316" w:rsidP="002A782D">
            <w:pPr>
              <w:spacing w:before="100" w:beforeAutospacing="1"/>
              <w:rPr>
                <w:rFonts w:asciiTheme="minorHAnsi" w:hAnsiTheme="minorHAnsi" w:cs="Calibri"/>
                <w:sz w:val="22"/>
                <w:szCs w:val="22"/>
              </w:rPr>
            </w:pPr>
          </w:p>
        </w:tc>
      </w:tr>
      <w:tr w:rsidR="00ED684D" w:rsidRPr="00ED684D" w14:paraId="1EF83099" w14:textId="7EBBCAE3" w:rsidTr="00A1649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22" w:type="dxa"/>
            <w:gridSpan w:val="7"/>
          </w:tcPr>
          <w:p w14:paraId="59DC5977" w14:textId="67C5A40A" w:rsidR="005B7316" w:rsidRDefault="00741240" w:rsidP="007C4E9C">
            <w:pPr>
              <w:spacing w:before="60" w:after="60"/>
              <w:jc w:val="both"/>
              <w:rPr>
                <w:rFonts w:ascii="Calibri" w:hAnsi="Calibri" w:cs="Arial"/>
                <w:sz w:val="22"/>
                <w:szCs w:val="22"/>
              </w:rPr>
            </w:pPr>
            <w:r w:rsidRPr="00261405">
              <w:rPr>
                <w:rFonts w:ascii="Calibri" w:hAnsi="Calibri" w:cs="Arial"/>
                <w:b/>
                <w:sz w:val="22"/>
                <w:szCs w:val="22"/>
              </w:rPr>
              <w:t>Description of work</w:t>
            </w:r>
            <w:r w:rsidRPr="00261405">
              <w:rPr>
                <w:rFonts w:ascii="Calibri" w:hAnsi="Calibri" w:cs="Arial"/>
                <w:sz w:val="22"/>
                <w:szCs w:val="22"/>
              </w:rPr>
              <w:t xml:space="preserve"> (where appropriate, broken down into tasks), </w:t>
            </w:r>
            <w:r>
              <w:rPr>
                <w:rFonts w:ascii="Calibri" w:hAnsi="Calibri" w:cs="Arial"/>
                <w:sz w:val="22"/>
                <w:szCs w:val="22"/>
              </w:rPr>
              <w:t>coordinator</w:t>
            </w:r>
            <w:r w:rsidRPr="00261405">
              <w:rPr>
                <w:rFonts w:ascii="Calibri" w:hAnsi="Calibri" w:cs="Arial"/>
                <w:sz w:val="22"/>
                <w:szCs w:val="22"/>
              </w:rPr>
              <w:t xml:space="preserve"> and role of </w:t>
            </w:r>
            <w:r w:rsidR="007C4E9C">
              <w:rPr>
                <w:rFonts w:ascii="Calibri" w:hAnsi="Calibri" w:cs="Arial"/>
                <w:sz w:val="22"/>
                <w:szCs w:val="22"/>
              </w:rPr>
              <w:t>co-applicants:</w:t>
            </w:r>
          </w:p>
          <w:p w14:paraId="75611526" w14:textId="77777777" w:rsidR="00741240" w:rsidRDefault="00741240" w:rsidP="00A16496">
            <w:pPr>
              <w:spacing w:before="60" w:after="60"/>
              <w:rPr>
                <w:rFonts w:ascii="Calibri" w:hAnsi="Calibri" w:cs="Arial"/>
                <w:sz w:val="22"/>
                <w:szCs w:val="22"/>
              </w:rPr>
            </w:pPr>
          </w:p>
          <w:p w14:paraId="28755ABA" w14:textId="77777777" w:rsidR="00741240" w:rsidRDefault="00741240" w:rsidP="00A16496">
            <w:pPr>
              <w:spacing w:before="60" w:after="60"/>
              <w:rPr>
                <w:rFonts w:ascii="Calibri" w:hAnsi="Calibri" w:cs="Arial"/>
                <w:sz w:val="22"/>
                <w:szCs w:val="22"/>
              </w:rPr>
            </w:pPr>
          </w:p>
          <w:p w14:paraId="3926583A" w14:textId="77777777" w:rsidR="00741240" w:rsidRDefault="00741240" w:rsidP="00A16496">
            <w:pPr>
              <w:spacing w:before="60" w:after="60"/>
              <w:rPr>
                <w:rFonts w:ascii="Calibri" w:hAnsi="Calibri" w:cs="Arial"/>
                <w:sz w:val="22"/>
                <w:szCs w:val="22"/>
              </w:rPr>
            </w:pPr>
          </w:p>
          <w:p w14:paraId="0F138DED" w14:textId="77777777" w:rsidR="00741240" w:rsidRDefault="00741240" w:rsidP="00A16496">
            <w:pPr>
              <w:spacing w:before="60" w:after="60"/>
              <w:rPr>
                <w:rFonts w:ascii="Calibri" w:hAnsi="Calibri" w:cs="Arial"/>
                <w:sz w:val="22"/>
                <w:szCs w:val="22"/>
              </w:rPr>
            </w:pPr>
          </w:p>
          <w:p w14:paraId="1EF83098" w14:textId="706E7DC8" w:rsidR="00741240" w:rsidRPr="00A16496" w:rsidRDefault="00741240" w:rsidP="00A16496">
            <w:pPr>
              <w:spacing w:before="60" w:after="60"/>
              <w:rPr>
                <w:rFonts w:ascii="Calibri" w:hAnsi="Calibri" w:cs="Arial"/>
                <w:sz w:val="22"/>
                <w:szCs w:val="22"/>
              </w:rPr>
            </w:pPr>
          </w:p>
        </w:tc>
      </w:tr>
      <w:tr w:rsidR="00ED684D" w:rsidRPr="00ED684D" w14:paraId="1EF8309D" w14:textId="2A4EB5CF" w:rsidTr="00A1649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22" w:type="dxa"/>
            <w:gridSpan w:val="7"/>
          </w:tcPr>
          <w:p w14:paraId="7B701D36" w14:textId="32B25086" w:rsidR="00741240" w:rsidRDefault="00741240" w:rsidP="00741240">
            <w:pPr>
              <w:spacing w:before="60" w:after="60"/>
              <w:rPr>
                <w:rFonts w:ascii="Calibri" w:hAnsi="Calibri" w:cs="Arial"/>
                <w:sz w:val="22"/>
                <w:szCs w:val="22"/>
              </w:rPr>
            </w:pPr>
            <w:r w:rsidRPr="00261405">
              <w:rPr>
                <w:rFonts w:ascii="Calibri" w:hAnsi="Calibri" w:cs="Arial"/>
                <w:b/>
                <w:sz w:val="22"/>
                <w:szCs w:val="22"/>
              </w:rPr>
              <w:lastRenderedPageBreak/>
              <w:t>Deliverables of the WP</w:t>
            </w:r>
            <w:r w:rsidRPr="00261405">
              <w:rPr>
                <w:rFonts w:ascii="Calibri" w:hAnsi="Calibri" w:cs="Arial"/>
                <w:sz w:val="22"/>
                <w:szCs w:val="22"/>
              </w:rPr>
              <w:t xml:space="preserve"> (brief description and month of delivery)</w:t>
            </w:r>
            <w:r w:rsidR="007C4E9C">
              <w:rPr>
                <w:rFonts w:ascii="Calibri" w:hAnsi="Calibri" w:cs="Arial"/>
                <w:sz w:val="22"/>
                <w:szCs w:val="22"/>
              </w:rPr>
              <w:t>:</w:t>
            </w:r>
          </w:p>
          <w:p w14:paraId="171DA53E" w14:textId="77777777" w:rsidR="00741240" w:rsidRDefault="00741240" w:rsidP="00741240">
            <w:pPr>
              <w:spacing w:before="60" w:after="60"/>
              <w:rPr>
                <w:rFonts w:ascii="Calibri" w:hAnsi="Calibri" w:cs="Arial"/>
                <w:sz w:val="22"/>
                <w:szCs w:val="22"/>
              </w:rPr>
            </w:pPr>
          </w:p>
          <w:p w14:paraId="6759027A" w14:textId="77777777" w:rsidR="00741240" w:rsidRDefault="00741240" w:rsidP="00741240">
            <w:pPr>
              <w:spacing w:before="60" w:after="60"/>
              <w:rPr>
                <w:rFonts w:ascii="Calibri" w:hAnsi="Calibri" w:cs="Arial"/>
                <w:sz w:val="22"/>
                <w:szCs w:val="22"/>
              </w:rPr>
            </w:pPr>
          </w:p>
          <w:p w14:paraId="5CC1030C" w14:textId="77777777" w:rsidR="00741240" w:rsidRDefault="00741240" w:rsidP="00741240">
            <w:pPr>
              <w:spacing w:before="60" w:after="60"/>
              <w:rPr>
                <w:rFonts w:ascii="Calibri" w:hAnsi="Calibri" w:cs="Arial"/>
                <w:sz w:val="22"/>
                <w:szCs w:val="22"/>
              </w:rPr>
            </w:pPr>
          </w:p>
          <w:p w14:paraId="739EBF72" w14:textId="77777777" w:rsidR="00741240" w:rsidRPr="00261405" w:rsidRDefault="00741240" w:rsidP="00741240">
            <w:pPr>
              <w:spacing w:before="60" w:after="60"/>
              <w:rPr>
                <w:rFonts w:ascii="Calibri" w:hAnsi="Calibri" w:cs="Arial"/>
                <w:sz w:val="22"/>
                <w:szCs w:val="22"/>
              </w:rPr>
            </w:pPr>
          </w:p>
          <w:p w14:paraId="1EF8309C" w14:textId="602C9B4D" w:rsidR="00741240" w:rsidRPr="00A16496" w:rsidRDefault="00741240">
            <w:pPr>
              <w:spacing w:before="120"/>
              <w:rPr>
                <w:rFonts w:asciiTheme="minorHAnsi" w:hAnsiTheme="minorHAnsi" w:cs="Calibri"/>
                <w:b/>
                <w:bCs/>
                <w:sz w:val="22"/>
                <w:szCs w:val="22"/>
              </w:rPr>
            </w:pPr>
          </w:p>
        </w:tc>
      </w:tr>
    </w:tbl>
    <w:p w14:paraId="1114885E" w14:textId="77777777" w:rsidR="00741240" w:rsidRPr="00C2263A" w:rsidRDefault="00741240" w:rsidP="00741240">
      <w:pPr>
        <w:pStyle w:val="ListParagraph"/>
        <w:numPr>
          <w:ilvl w:val="2"/>
          <w:numId w:val="28"/>
        </w:numPr>
        <w:spacing w:before="240"/>
        <w:rPr>
          <w:rFonts w:asciiTheme="minorHAnsi" w:hAnsiTheme="minorHAnsi" w:cs="Calibri"/>
          <w:b/>
          <w:sz w:val="22"/>
          <w:szCs w:val="22"/>
        </w:rPr>
      </w:pPr>
      <w:r w:rsidRPr="00C2263A">
        <w:rPr>
          <w:rFonts w:asciiTheme="minorHAnsi" w:hAnsiTheme="minorHAnsi" w:cs="Calibri"/>
          <w:b/>
          <w:sz w:val="22"/>
          <w:szCs w:val="22"/>
        </w:rPr>
        <w:t xml:space="preserve">List of major deliverables. </w:t>
      </w:r>
    </w:p>
    <w:p w14:paraId="721745E5" w14:textId="77777777" w:rsidR="00741240" w:rsidRDefault="00741240" w:rsidP="00A16496">
      <w:pPr>
        <w:jc w:val="both"/>
        <w:rPr>
          <w:rFonts w:ascii="Calibri" w:hAnsi="Calibri"/>
          <w:sz w:val="22"/>
          <w:szCs w:val="22"/>
        </w:rPr>
      </w:pPr>
      <w:r>
        <w:rPr>
          <w:rFonts w:asciiTheme="minorHAnsi" w:hAnsiTheme="minorHAnsi"/>
          <w:sz w:val="22"/>
          <w:szCs w:val="22"/>
        </w:rPr>
        <w:t>A d</w:t>
      </w:r>
      <w:r w:rsidRPr="00542D64">
        <w:rPr>
          <w:rFonts w:asciiTheme="minorHAnsi" w:hAnsiTheme="minorHAnsi"/>
          <w:sz w:val="22"/>
          <w:szCs w:val="22"/>
        </w:rPr>
        <w:t xml:space="preserve">eliverable refers to a distinct and tangible output of the project, meaningful in terms of the </w:t>
      </w:r>
      <w:r>
        <w:rPr>
          <w:rFonts w:asciiTheme="minorHAnsi" w:hAnsiTheme="minorHAnsi"/>
          <w:sz w:val="22"/>
          <w:szCs w:val="22"/>
        </w:rPr>
        <w:t>o</w:t>
      </w:r>
      <w:r w:rsidRPr="00542D64">
        <w:rPr>
          <w:rFonts w:asciiTheme="minorHAnsi" w:hAnsiTheme="minorHAnsi"/>
          <w:sz w:val="22"/>
          <w:szCs w:val="22"/>
        </w:rPr>
        <w:t xml:space="preserve">verall objectives, generally related to a specific objective and related set of activities and constituted by a report, tool, etc. </w:t>
      </w:r>
      <w:r w:rsidRPr="00542D64">
        <w:rPr>
          <w:rFonts w:ascii="Calibri" w:hAnsi="Calibri"/>
          <w:sz w:val="22"/>
          <w:szCs w:val="22"/>
        </w:rPr>
        <w:t>The following table must list all planned deliverables with a short description of the content and its link with the project plan</w:t>
      </w:r>
      <w:r>
        <w:rPr>
          <w:rFonts w:ascii="Calibri" w:hAnsi="Calibri"/>
          <w:sz w:val="22"/>
          <w:szCs w:val="22"/>
        </w:rPr>
        <w:t xml:space="preserve"> and </w:t>
      </w:r>
      <w:r w:rsidRPr="00542D64">
        <w:rPr>
          <w:rFonts w:ascii="Calibri" w:hAnsi="Calibri"/>
          <w:sz w:val="22"/>
          <w:szCs w:val="22"/>
        </w:rPr>
        <w:t>the expected delivery</w:t>
      </w:r>
      <w:r>
        <w:rPr>
          <w:rFonts w:ascii="Calibri" w:hAnsi="Calibri"/>
          <w:sz w:val="22"/>
          <w:szCs w:val="22"/>
        </w:rPr>
        <w:t xml:space="preserve"> date and</w:t>
      </w:r>
      <w:r w:rsidRPr="00542D64">
        <w:rPr>
          <w:rFonts w:ascii="Calibri" w:hAnsi="Calibri"/>
          <w:sz w:val="22"/>
          <w:szCs w:val="22"/>
        </w:rPr>
        <w:t xml:space="preserve"> periodicity. For each deliverable a dissemination level (public or confidential) shall be added. </w:t>
      </w:r>
      <w:r w:rsidRPr="00453324">
        <w:rPr>
          <w:rFonts w:ascii="Calibri" w:hAnsi="Calibri"/>
          <w:sz w:val="22"/>
          <w:szCs w:val="22"/>
        </w:rPr>
        <w:t xml:space="preserve">Each project should include a deliverable dedicated to capturing the lessons learned and operation benefits. In </w:t>
      </w:r>
      <w:r w:rsidRPr="00453324">
        <w:rPr>
          <w:rFonts w:ascii="Calibri" w:hAnsi="Calibri" w:cs="Calibri"/>
          <w:sz w:val="22"/>
          <w:szCs w:val="22"/>
          <w:lang w:eastAsia="en-US"/>
        </w:rPr>
        <w:t>Areas C,</w:t>
      </w:r>
      <w:r>
        <w:rPr>
          <w:rFonts w:ascii="Calibri" w:hAnsi="Calibri" w:cs="Calibri"/>
          <w:sz w:val="22"/>
          <w:szCs w:val="22"/>
          <w:lang w:eastAsia="en-US"/>
        </w:rPr>
        <w:t xml:space="preserve"> D, E and F</w:t>
      </w:r>
      <w:r w:rsidRPr="00453324">
        <w:rPr>
          <w:rFonts w:ascii="Calibri" w:hAnsi="Calibri" w:cs="Calibri"/>
          <w:sz w:val="22"/>
          <w:szCs w:val="22"/>
          <w:lang w:eastAsia="en-US"/>
        </w:rPr>
        <w:t>: Activity including one demonstration or other dissemination activity of the project result at the specific event if requested by GSA should be included.</w:t>
      </w:r>
      <w:r w:rsidRPr="00453324">
        <w:rPr>
          <w:rFonts w:ascii="Calibri" w:hAnsi="Calibri"/>
          <w:sz w:val="22"/>
          <w:szCs w:val="22"/>
        </w:rPr>
        <w:t xml:space="preserve"> </w:t>
      </w:r>
    </w:p>
    <w:p w14:paraId="1EF830A3" w14:textId="796AAC45" w:rsidR="003E4B77" w:rsidRPr="00A16496" w:rsidRDefault="00741240" w:rsidP="00A16496">
      <w:pPr>
        <w:jc w:val="both"/>
        <w:rPr>
          <w:rFonts w:ascii="Calibri" w:hAnsi="Calibri"/>
          <w:sz w:val="22"/>
          <w:szCs w:val="22"/>
        </w:rPr>
      </w:pPr>
      <w:r>
        <w:rPr>
          <w:rFonts w:asciiTheme="minorHAnsi" w:hAnsiTheme="minorHAnsi" w:cs="Calibri"/>
          <w:sz w:val="22"/>
          <w:szCs w:val="22"/>
        </w:rPr>
        <w:t>Please provide the list of deliverables (in accordance with section 2.</w:t>
      </w:r>
      <w:r w:rsidR="00553195">
        <w:rPr>
          <w:rFonts w:asciiTheme="minorHAnsi" w:hAnsiTheme="minorHAnsi" w:cs="Calibri"/>
          <w:sz w:val="22"/>
          <w:szCs w:val="22"/>
        </w:rPr>
        <w:t>4</w:t>
      </w:r>
      <w:r>
        <w:rPr>
          <w:rFonts w:asciiTheme="minorHAnsi" w:hAnsiTheme="minorHAnsi" w:cs="Calibri"/>
          <w:sz w:val="22"/>
          <w:szCs w:val="22"/>
        </w:rPr>
        <w:t xml:space="preserve"> of the Call for Proposals), using the table below. </w:t>
      </w:r>
    </w:p>
    <w:p w14:paraId="1EF830A9" w14:textId="4C75A79C" w:rsidR="003E4B77" w:rsidRPr="006F096C" w:rsidRDefault="003E4B77" w:rsidP="002A782D">
      <w:pPr>
        <w:rPr>
          <w:rFonts w:asciiTheme="minorHAnsi" w:hAnsiTheme="minorHAnsi" w:cs="Calibri"/>
          <w:sz w:val="22"/>
          <w:szCs w:val="22"/>
        </w:rPr>
      </w:pPr>
    </w:p>
    <w:tbl>
      <w:tblPr>
        <w:tblW w:w="10632" w:type="dxa"/>
        <w:tblInd w:w="-6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268"/>
        <w:gridCol w:w="1355"/>
        <w:gridCol w:w="1843"/>
        <w:gridCol w:w="1417"/>
        <w:gridCol w:w="1417"/>
        <w:gridCol w:w="791"/>
        <w:gridCol w:w="1335"/>
        <w:gridCol w:w="1206"/>
      </w:tblGrid>
      <w:tr w:rsidR="007C4E9C" w:rsidRPr="00453324" w14:paraId="1EF830AB" w14:textId="77777777" w:rsidTr="007C4E9C">
        <w:trPr>
          <w:cantSplit/>
          <w:trHeight w:val="450"/>
        </w:trPr>
        <w:tc>
          <w:tcPr>
            <w:tcW w:w="10632" w:type="dxa"/>
            <w:gridSpan w:val="8"/>
            <w:shd w:val="pct12" w:color="auto" w:fill="FFFFFF"/>
            <w:vAlign w:val="center"/>
          </w:tcPr>
          <w:p w14:paraId="1EF830AA" w14:textId="2A37F4E4" w:rsidR="007C4E9C" w:rsidRPr="00A16496" w:rsidRDefault="007C4E9C" w:rsidP="002A782D">
            <w:pPr>
              <w:numPr>
                <w:ilvl w:val="12"/>
                <w:numId w:val="0"/>
              </w:numPr>
              <w:jc w:val="center"/>
              <w:rPr>
                <w:rFonts w:asciiTheme="minorHAnsi" w:hAnsiTheme="minorHAnsi" w:cs="Calibri"/>
                <w:b/>
                <w:bCs/>
                <w:sz w:val="22"/>
                <w:szCs w:val="22"/>
              </w:rPr>
            </w:pPr>
            <w:r w:rsidRPr="00A16496">
              <w:rPr>
                <w:rFonts w:asciiTheme="minorHAnsi" w:hAnsiTheme="minorHAnsi" w:cs="Calibri"/>
                <w:b/>
                <w:bCs/>
                <w:sz w:val="22"/>
                <w:szCs w:val="22"/>
              </w:rPr>
              <w:t>Deliverables</w:t>
            </w:r>
          </w:p>
        </w:tc>
      </w:tr>
      <w:tr w:rsidR="00453324" w:rsidRPr="00453324" w14:paraId="1EF830B7" w14:textId="77777777" w:rsidTr="00A16496">
        <w:trPr>
          <w:trHeight w:val="634"/>
        </w:trPr>
        <w:tc>
          <w:tcPr>
            <w:tcW w:w="1268" w:type="dxa"/>
            <w:vAlign w:val="center"/>
          </w:tcPr>
          <w:p w14:paraId="1EF830AC" w14:textId="77777777" w:rsidR="00453324" w:rsidRPr="00A16496" w:rsidRDefault="00453324" w:rsidP="000769B7">
            <w:pPr>
              <w:numPr>
                <w:ilvl w:val="12"/>
                <w:numId w:val="0"/>
              </w:numPr>
              <w:spacing w:before="40"/>
              <w:jc w:val="center"/>
              <w:rPr>
                <w:rFonts w:asciiTheme="minorHAnsi" w:hAnsiTheme="minorHAnsi" w:cs="Calibri"/>
                <w:b/>
                <w:bCs/>
                <w:sz w:val="22"/>
                <w:szCs w:val="22"/>
              </w:rPr>
            </w:pPr>
            <w:r w:rsidRPr="00A16496">
              <w:rPr>
                <w:rFonts w:asciiTheme="minorHAnsi" w:hAnsiTheme="minorHAnsi" w:cs="Calibri"/>
                <w:b/>
                <w:bCs/>
                <w:sz w:val="22"/>
                <w:szCs w:val="22"/>
              </w:rPr>
              <w:t>Deliverable ID</w:t>
            </w:r>
          </w:p>
        </w:tc>
        <w:tc>
          <w:tcPr>
            <w:tcW w:w="1355" w:type="dxa"/>
            <w:vAlign w:val="center"/>
          </w:tcPr>
          <w:p w14:paraId="1EF830AD" w14:textId="77777777" w:rsidR="00453324" w:rsidRPr="00A16496" w:rsidRDefault="00453324" w:rsidP="00371FCA">
            <w:pPr>
              <w:spacing w:before="40"/>
              <w:jc w:val="center"/>
              <w:rPr>
                <w:rFonts w:asciiTheme="minorHAnsi" w:hAnsiTheme="minorHAnsi" w:cs="Calibri"/>
                <w:b/>
                <w:bCs/>
                <w:sz w:val="22"/>
                <w:szCs w:val="22"/>
              </w:rPr>
            </w:pPr>
            <w:r w:rsidRPr="00A16496">
              <w:rPr>
                <w:rFonts w:asciiTheme="minorHAnsi" w:hAnsiTheme="minorHAnsi" w:cs="Calibri"/>
                <w:b/>
                <w:bCs/>
                <w:sz w:val="22"/>
                <w:szCs w:val="22"/>
              </w:rPr>
              <w:t>Title</w:t>
            </w:r>
          </w:p>
        </w:tc>
        <w:tc>
          <w:tcPr>
            <w:tcW w:w="1843" w:type="dxa"/>
            <w:vAlign w:val="center"/>
          </w:tcPr>
          <w:p w14:paraId="1EF830AE" w14:textId="77777777" w:rsidR="00453324" w:rsidRPr="00A16496" w:rsidRDefault="00453324" w:rsidP="002A782D">
            <w:pPr>
              <w:spacing w:before="40"/>
              <w:jc w:val="center"/>
              <w:rPr>
                <w:rFonts w:asciiTheme="minorHAnsi" w:hAnsiTheme="minorHAnsi" w:cs="Calibri"/>
                <w:b/>
                <w:bCs/>
                <w:sz w:val="22"/>
                <w:szCs w:val="22"/>
              </w:rPr>
            </w:pPr>
            <w:r w:rsidRPr="00A16496">
              <w:rPr>
                <w:rFonts w:ascii="Calibri" w:hAnsi="Calibri" w:cs="Calibri"/>
                <w:b/>
                <w:bCs/>
                <w:sz w:val="22"/>
                <w:szCs w:val="22"/>
              </w:rPr>
              <w:t>Short description</w:t>
            </w:r>
          </w:p>
        </w:tc>
        <w:tc>
          <w:tcPr>
            <w:tcW w:w="1417" w:type="dxa"/>
            <w:vAlign w:val="center"/>
          </w:tcPr>
          <w:p w14:paraId="173B256E" w14:textId="77777777" w:rsidR="00453324" w:rsidRDefault="00453324" w:rsidP="002A782D">
            <w:pPr>
              <w:numPr>
                <w:ilvl w:val="12"/>
                <w:numId w:val="0"/>
              </w:numPr>
              <w:spacing w:before="40"/>
              <w:jc w:val="center"/>
              <w:rPr>
                <w:rFonts w:asciiTheme="minorHAnsi" w:hAnsiTheme="minorHAnsi" w:cs="Calibri"/>
                <w:b/>
                <w:bCs/>
                <w:sz w:val="22"/>
                <w:szCs w:val="22"/>
              </w:rPr>
            </w:pPr>
            <w:r>
              <w:rPr>
                <w:rFonts w:asciiTheme="minorHAnsi" w:hAnsiTheme="minorHAnsi" w:cs="Calibri"/>
                <w:b/>
                <w:bCs/>
                <w:sz w:val="22"/>
                <w:szCs w:val="22"/>
              </w:rPr>
              <w:t>Estimated</w:t>
            </w:r>
          </w:p>
          <w:p w14:paraId="594C038B" w14:textId="694FE255" w:rsidR="00453324" w:rsidRPr="00453324" w:rsidRDefault="00453324" w:rsidP="002A782D">
            <w:pPr>
              <w:numPr>
                <w:ilvl w:val="12"/>
                <w:numId w:val="0"/>
              </w:numPr>
              <w:spacing w:before="40"/>
              <w:jc w:val="center"/>
              <w:rPr>
                <w:rFonts w:asciiTheme="minorHAnsi" w:hAnsiTheme="minorHAnsi" w:cs="Calibri"/>
                <w:b/>
                <w:bCs/>
                <w:sz w:val="22"/>
                <w:szCs w:val="22"/>
              </w:rPr>
            </w:pPr>
            <w:r>
              <w:rPr>
                <w:rFonts w:asciiTheme="minorHAnsi" w:hAnsiTheme="minorHAnsi" w:cs="Calibri"/>
                <w:b/>
                <w:bCs/>
                <w:sz w:val="22"/>
                <w:szCs w:val="22"/>
              </w:rPr>
              <w:t>Delivery date</w:t>
            </w:r>
          </w:p>
        </w:tc>
        <w:tc>
          <w:tcPr>
            <w:tcW w:w="1417" w:type="dxa"/>
            <w:vAlign w:val="center"/>
          </w:tcPr>
          <w:p w14:paraId="1EF830AF" w14:textId="72704D22" w:rsidR="00453324" w:rsidRPr="00A16496" w:rsidRDefault="00453324" w:rsidP="002A782D">
            <w:pPr>
              <w:numPr>
                <w:ilvl w:val="12"/>
                <w:numId w:val="0"/>
              </w:numPr>
              <w:spacing w:before="40"/>
              <w:jc w:val="center"/>
              <w:rPr>
                <w:rFonts w:asciiTheme="minorHAnsi" w:hAnsiTheme="minorHAnsi" w:cs="Calibri"/>
                <w:b/>
                <w:bCs/>
                <w:sz w:val="22"/>
                <w:szCs w:val="22"/>
              </w:rPr>
            </w:pPr>
            <w:r w:rsidRPr="00A16496">
              <w:rPr>
                <w:rFonts w:asciiTheme="minorHAnsi" w:hAnsiTheme="minorHAnsi" w:cs="Calibri"/>
                <w:b/>
                <w:bCs/>
                <w:sz w:val="22"/>
                <w:szCs w:val="22"/>
              </w:rPr>
              <w:t>Periodicity</w:t>
            </w:r>
          </w:p>
          <w:p w14:paraId="1EF830B0" w14:textId="77777777" w:rsidR="00453324" w:rsidRPr="00A16496" w:rsidRDefault="00453324" w:rsidP="002A782D">
            <w:pPr>
              <w:numPr>
                <w:ilvl w:val="12"/>
                <w:numId w:val="0"/>
              </w:numPr>
              <w:spacing w:before="40"/>
              <w:jc w:val="center"/>
              <w:rPr>
                <w:rFonts w:asciiTheme="minorHAnsi" w:hAnsiTheme="minorHAnsi" w:cs="Calibri"/>
                <w:bCs/>
                <w:sz w:val="22"/>
                <w:szCs w:val="22"/>
              </w:rPr>
            </w:pPr>
            <w:r w:rsidRPr="00A16496">
              <w:rPr>
                <w:rFonts w:asciiTheme="minorHAnsi" w:hAnsiTheme="minorHAnsi" w:cs="Calibri"/>
                <w:bCs/>
                <w:sz w:val="22"/>
                <w:szCs w:val="22"/>
              </w:rPr>
              <w:t>(a)</w:t>
            </w:r>
          </w:p>
        </w:tc>
        <w:tc>
          <w:tcPr>
            <w:tcW w:w="791" w:type="dxa"/>
            <w:vAlign w:val="center"/>
          </w:tcPr>
          <w:p w14:paraId="1EF830B1" w14:textId="77777777" w:rsidR="00453324" w:rsidRPr="00A16496" w:rsidRDefault="00453324" w:rsidP="002A782D">
            <w:pPr>
              <w:numPr>
                <w:ilvl w:val="12"/>
                <w:numId w:val="0"/>
              </w:numPr>
              <w:spacing w:before="40"/>
              <w:jc w:val="center"/>
              <w:rPr>
                <w:rFonts w:asciiTheme="minorHAnsi" w:hAnsiTheme="minorHAnsi" w:cs="Calibri"/>
                <w:b/>
                <w:bCs/>
                <w:sz w:val="22"/>
                <w:szCs w:val="22"/>
              </w:rPr>
            </w:pPr>
            <w:r w:rsidRPr="00A16496">
              <w:rPr>
                <w:rFonts w:asciiTheme="minorHAnsi" w:hAnsiTheme="minorHAnsi" w:cs="Calibri"/>
                <w:b/>
                <w:bCs/>
                <w:sz w:val="22"/>
                <w:szCs w:val="22"/>
              </w:rPr>
              <w:t xml:space="preserve">Type  </w:t>
            </w:r>
          </w:p>
          <w:p w14:paraId="1EF830B2" w14:textId="77777777" w:rsidR="00453324" w:rsidRPr="00A16496" w:rsidRDefault="00453324" w:rsidP="00371FCA">
            <w:pPr>
              <w:numPr>
                <w:ilvl w:val="12"/>
                <w:numId w:val="0"/>
              </w:numPr>
              <w:spacing w:before="40"/>
              <w:jc w:val="center"/>
              <w:rPr>
                <w:rFonts w:asciiTheme="minorHAnsi" w:hAnsiTheme="minorHAnsi" w:cs="Calibri"/>
                <w:b/>
                <w:bCs/>
                <w:sz w:val="22"/>
                <w:szCs w:val="22"/>
              </w:rPr>
            </w:pPr>
            <w:r w:rsidRPr="00A16496">
              <w:rPr>
                <w:rFonts w:asciiTheme="minorHAnsi" w:hAnsiTheme="minorHAnsi" w:cs="Calibri"/>
                <w:sz w:val="22"/>
                <w:szCs w:val="22"/>
              </w:rPr>
              <w:t>(b)</w:t>
            </w:r>
          </w:p>
        </w:tc>
        <w:tc>
          <w:tcPr>
            <w:tcW w:w="1335" w:type="dxa"/>
            <w:vAlign w:val="center"/>
          </w:tcPr>
          <w:p w14:paraId="1EF830B3" w14:textId="77777777" w:rsidR="00453324" w:rsidRPr="00A16496" w:rsidRDefault="00453324" w:rsidP="002A782D">
            <w:pPr>
              <w:numPr>
                <w:ilvl w:val="12"/>
                <w:numId w:val="0"/>
              </w:numPr>
              <w:spacing w:before="40"/>
              <w:jc w:val="center"/>
              <w:rPr>
                <w:rFonts w:asciiTheme="minorHAnsi" w:hAnsiTheme="minorHAnsi" w:cs="Calibri"/>
                <w:b/>
                <w:bCs/>
                <w:sz w:val="22"/>
                <w:szCs w:val="22"/>
              </w:rPr>
            </w:pPr>
            <w:r w:rsidRPr="00A16496">
              <w:rPr>
                <w:rFonts w:asciiTheme="minorHAnsi" w:hAnsiTheme="minorHAnsi" w:cs="Calibri"/>
                <w:b/>
                <w:bCs/>
                <w:sz w:val="22"/>
                <w:szCs w:val="22"/>
              </w:rPr>
              <w:t>Distribution</w:t>
            </w:r>
          </w:p>
          <w:p w14:paraId="1EF830B4" w14:textId="77777777" w:rsidR="00453324" w:rsidRPr="00A16496" w:rsidRDefault="00453324" w:rsidP="00371FCA">
            <w:pPr>
              <w:numPr>
                <w:ilvl w:val="12"/>
                <w:numId w:val="0"/>
              </w:numPr>
              <w:spacing w:before="40"/>
              <w:jc w:val="center"/>
              <w:rPr>
                <w:rFonts w:asciiTheme="minorHAnsi" w:hAnsiTheme="minorHAnsi" w:cs="Calibri"/>
                <w:b/>
                <w:bCs/>
                <w:sz w:val="22"/>
                <w:szCs w:val="22"/>
              </w:rPr>
            </w:pPr>
            <w:r w:rsidRPr="00A16496">
              <w:rPr>
                <w:rFonts w:asciiTheme="minorHAnsi" w:hAnsiTheme="minorHAnsi" w:cs="Calibri"/>
                <w:sz w:val="22"/>
                <w:szCs w:val="22"/>
              </w:rPr>
              <w:t>(c)</w:t>
            </w:r>
          </w:p>
        </w:tc>
        <w:tc>
          <w:tcPr>
            <w:tcW w:w="1206" w:type="dxa"/>
            <w:vAlign w:val="center"/>
          </w:tcPr>
          <w:p w14:paraId="1EF830B5" w14:textId="77777777" w:rsidR="00453324" w:rsidRPr="00A16496" w:rsidRDefault="00453324" w:rsidP="002A782D">
            <w:pPr>
              <w:numPr>
                <w:ilvl w:val="12"/>
                <w:numId w:val="0"/>
              </w:numPr>
              <w:spacing w:before="40"/>
              <w:jc w:val="center"/>
              <w:rPr>
                <w:rFonts w:asciiTheme="minorHAnsi" w:hAnsiTheme="minorHAnsi" w:cs="Calibri"/>
                <w:b/>
                <w:bCs/>
                <w:sz w:val="22"/>
                <w:szCs w:val="22"/>
              </w:rPr>
            </w:pPr>
            <w:r w:rsidRPr="00A16496">
              <w:rPr>
                <w:rFonts w:asciiTheme="minorHAnsi" w:hAnsiTheme="minorHAnsi" w:cs="Calibri"/>
                <w:b/>
                <w:bCs/>
                <w:sz w:val="22"/>
                <w:szCs w:val="22"/>
              </w:rPr>
              <w:t>WP Ref.</w:t>
            </w:r>
          </w:p>
          <w:p w14:paraId="1EF830B6" w14:textId="77777777" w:rsidR="00453324" w:rsidRPr="00A16496" w:rsidRDefault="00453324" w:rsidP="00371FCA">
            <w:pPr>
              <w:numPr>
                <w:ilvl w:val="12"/>
                <w:numId w:val="0"/>
              </w:numPr>
              <w:spacing w:before="40"/>
              <w:jc w:val="center"/>
              <w:rPr>
                <w:rFonts w:asciiTheme="minorHAnsi" w:hAnsiTheme="minorHAnsi" w:cs="Calibri"/>
                <w:sz w:val="22"/>
                <w:szCs w:val="22"/>
              </w:rPr>
            </w:pPr>
            <w:r w:rsidRPr="00A16496">
              <w:rPr>
                <w:rFonts w:asciiTheme="minorHAnsi" w:hAnsiTheme="minorHAnsi" w:cs="Calibri"/>
                <w:sz w:val="22"/>
                <w:szCs w:val="22"/>
              </w:rPr>
              <w:t>(d)</w:t>
            </w:r>
          </w:p>
        </w:tc>
      </w:tr>
      <w:tr w:rsidR="00453324" w:rsidRPr="00453324" w14:paraId="1EF830BF" w14:textId="77777777" w:rsidTr="00A16496">
        <w:trPr>
          <w:trHeight w:val="317"/>
        </w:trPr>
        <w:tc>
          <w:tcPr>
            <w:tcW w:w="1268" w:type="dxa"/>
          </w:tcPr>
          <w:p w14:paraId="1EF830B8" w14:textId="5317A9A7" w:rsidR="00453324" w:rsidRPr="00A16496" w:rsidRDefault="00453324" w:rsidP="002A782D">
            <w:pPr>
              <w:numPr>
                <w:ilvl w:val="12"/>
                <w:numId w:val="0"/>
              </w:numPr>
              <w:spacing w:before="40"/>
              <w:rPr>
                <w:rFonts w:asciiTheme="minorHAnsi" w:hAnsiTheme="minorHAnsi" w:cs="Calibri"/>
                <w:sz w:val="22"/>
                <w:szCs w:val="22"/>
              </w:rPr>
            </w:pPr>
          </w:p>
        </w:tc>
        <w:tc>
          <w:tcPr>
            <w:tcW w:w="1355" w:type="dxa"/>
          </w:tcPr>
          <w:p w14:paraId="1EF830B9" w14:textId="77777777" w:rsidR="00453324" w:rsidRPr="00A16496" w:rsidRDefault="00453324" w:rsidP="002A782D">
            <w:pPr>
              <w:spacing w:before="40"/>
              <w:rPr>
                <w:rFonts w:asciiTheme="minorHAnsi" w:hAnsiTheme="minorHAnsi" w:cs="Calibri"/>
                <w:sz w:val="22"/>
                <w:szCs w:val="22"/>
              </w:rPr>
            </w:pPr>
          </w:p>
        </w:tc>
        <w:tc>
          <w:tcPr>
            <w:tcW w:w="1843" w:type="dxa"/>
          </w:tcPr>
          <w:p w14:paraId="1EF830BA" w14:textId="77777777" w:rsidR="00453324" w:rsidRPr="00A16496" w:rsidRDefault="00453324" w:rsidP="002A782D">
            <w:pPr>
              <w:spacing w:before="40"/>
              <w:rPr>
                <w:rFonts w:asciiTheme="minorHAnsi" w:hAnsiTheme="minorHAnsi" w:cs="Calibri"/>
                <w:sz w:val="22"/>
                <w:szCs w:val="22"/>
              </w:rPr>
            </w:pPr>
          </w:p>
        </w:tc>
        <w:tc>
          <w:tcPr>
            <w:tcW w:w="1417" w:type="dxa"/>
          </w:tcPr>
          <w:p w14:paraId="6D06D1CF" w14:textId="77777777" w:rsidR="00453324" w:rsidRPr="00453324" w:rsidRDefault="00453324" w:rsidP="002A782D">
            <w:pPr>
              <w:numPr>
                <w:ilvl w:val="12"/>
                <w:numId w:val="0"/>
              </w:numPr>
              <w:spacing w:before="40"/>
              <w:rPr>
                <w:rFonts w:asciiTheme="minorHAnsi" w:hAnsiTheme="minorHAnsi" w:cs="Calibri"/>
                <w:sz w:val="22"/>
                <w:szCs w:val="22"/>
              </w:rPr>
            </w:pPr>
          </w:p>
        </w:tc>
        <w:tc>
          <w:tcPr>
            <w:tcW w:w="1417" w:type="dxa"/>
          </w:tcPr>
          <w:p w14:paraId="1EF830BB" w14:textId="5430BE71" w:rsidR="00453324" w:rsidRPr="00A16496" w:rsidRDefault="00453324" w:rsidP="002A782D">
            <w:pPr>
              <w:numPr>
                <w:ilvl w:val="12"/>
                <w:numId w:val="0"/>
              </w:numPr>
              <w:spacing w:before="40"/>
              <w:rPr>
                <w:rFonts w:asciiTheme="minorHAnsi" w:hAnsiTheme="minorHAnsi" w:cs="Calibri"/>
                <w:sz w:val="22"/>
                <w:szCs w:val="22"/>
              </w:rPr>
            </w:pPr>
          </w:p>
        </w:tc>
        <w:tc>
          <w:tcPr>
            <w:tcW w:w="791" w:type="dxa"/>
          </w:tcPr>
          <w:p w14:paraId="1EF830BC" w14:textId="77777777" w:rsidR="00453324" w:rsidRPr="00A16496" w:rsidRDefault="00453324" w:rsidP="002A782D">
            <w:pPr>
              <w:numPr>
                <w:ilvl w:val="12"/>
                <w:numId w:val="0"/>
              </w:numPr>
              <w:spacing w:before="40"/>
              <w:jc w:val="center"/>
              <w:rPr>
                <w:rFonts w:asciiTheme="minorHAnsi" w:hAnsiTheme="minorHAnsi" w:cs="Calibri"/>
                <w:sz w:val="22"/>
                <w:szCs w:val="22"/>
              </w:rPr>
            </w:pPr>
          </w:p>
        </w:tc>
        <w:tc>
          <w:tcPr>
            <w:tcW w:w="1335" w:type="dxa"/>
          </w:tcPr>
          <w:p w14:paraId="1EF830BD" w14:textId="77777777" w:rsidR="00453324" w:rsidRPr="00A16496" w:rsidRDefault="00453324" w:rsidP="002A782D">
            <w:pPr>
              <w:numPr>
                <w:ilvl w:val="12"/>
                <w:numId w:val="0"/>
              </w:numPr>
              <w:spacing w:before="40"/>
              <w:jc w:val="center"/>
              <w:rPr>
                <w:rFonts w:asciiTheme="minorHAnsi" w:hAnsiTheme="minorHAnsi" w:cs="Calibri"/>
                <w:sz w:val="22"/>
                <w:szCs w:val="22"/>
              </w:rPr>
            </w:pPr>
          </w:p>
        </w:tc>
        <w:tc>
          <w:tcPr>
            <w:tcW w:w="1206" w:type="dxa"/>
          </w:tcPr>
          <w:p w14:paraId="1EF830BE" w14:textId="77777777" w:rsidR="00453324" w:rsidRPr="00A16496" w:rsidRDefault="00453324" w:rsidP="002A782D">
            <w:pPr>
              <w:numPr>
                <w:ilvl w:val="12"/>
                <w:numId w:val="0"/>
              </w:numPr>
              <w:spacing w:before="40"/>
              <w:rPr>
                <w:rFonts w:asciiTheme="minorHAnsi" w:hAnsiTheme="minorHAnsi" w:cs="Calibri"/>
                <w:sz w:val="22"/>
                <w:szCs w:val="22"/>
              </w:rPr>
            </w:pPr>
          </w:p>
        </w:tc>
      </w:tr>
      <w:tr w:rsidR="00453324" w:rsidRPr="00453324" w14:paraId="1EF830C7" w14:textId="77777777" w:rsidTr="00A16496">
        <w:trPr>
          <w:trHeight w:val="317"/>
        </w:trPr>
        <w:tc>
          <w:tcPr>
            <w:tcW w:w="1268" w:type="dxa"/>
          </w:tcPr>
          <w:p w14:paraId="1EF830C0" w14:textId="77777777" w:rsidR="00453324" w:rsidRPr="00A16496" w:rsidRDefault="00453324" w:rsidP="002A782D">
            <w:pPr>
              <w:numPr>
                <w:ilvl w:val="12"/>
                <w:numId w:val="0"/>
              </w:numPr>
              <w:spacing w:before="40"/>
              <w:rPr>
                <w:rFonts w:asciiTheme="minorHAnsi" w:hAnsiTheme="minorHAnsi" w:cs="Calibri"/>
                <w:sz w:val="22"/>
                <w:szCs w:val="22"/>
              </w:rPr>
            </w:pPr>
          </w:p>
        </w:tc>
        <w:tc>
          <w:tcPr>
            <w:tcW w:w="1355" w:type="dxa"/>
          </w:tcPr>
          <w:p w14:paraId="1EF830C1" w14:textId="77777777" w:rsidR="00453324" w:rsidRPr="00A16496" w:rsidRDefault="00453324" w:rsidP="002A782D">
            <w:pPr>
              <w:spacing w:before="40"/>
              <w:rPr>
                <w:rFonts w:asciiTheme="minorHAnsi" w:hAnsiTheme="minorHAnsi" w:cs="Calibri"/>
                <w:sz w:val="22"/>
                <w:szCs w:val="22"/>
              </w:rPr>
            </w:pPr>
          </w:p>
        </w:tc>
        <w:tc>
          <w:tcPr>
            <w:tcW w:w="1843" w:type="dxa"/>
          </w:tcPr>
          <w:p w14:paraId="1EF830C2" w14:textId="77777777" w:rsidR="00453324" w:rsidRPr="00A16496" w:rsidRDefault="00453324" w:rsidP="002A782D">
            <w:pPr>
              <w:spacing w:before="40"/>
              <w:rPr>
                <w:rFonts w:asciiTheme="minorHAnsi" w:hAnsiTheme="minorHAnsi" w:cs="Calibri"/>
                <w:sz w:val="22"/>
                <w:szCs w:val="22"/>
              </w:rPr>
            </w:pPr>
          </w:p>
        </w:tc>
        <w:tc>
          <w:tcPr>
            <w:tcW w:w="1417" w:type="dxa"/>
          </w:tcPr>
          <w:p w14:paraId="13C173B4" w14:textId="77777777" w:rsidR="00453324" w:rsidRPr="00453324" w:rsidRDefault="00453324" w:rsidP="002A782D">
            <w:pPr>
              <w:numPr>
                <w:ilvl w:val="12"/>
                <w:numId w:val="0"/>
              </w:numPr>
              <w:spacing w:before="40"/>
              <w:rPr>
                <w:rFonts w:asciiTheme="minorHAnsi" w:hAnsiTheme="minorHAnsi" w:cs="Calibri"/>
                <w:sz w:val="22"/>
                <w:szCs w:val="22"/>
              </w:rPr>
            </w:pPr>
          </w:p>
        </w:tc>
        <w:tc>
          <w:tcPr>
            <w:tcW w:w="1417" w:type="dxa"/>
          </w:tcPr>
          <w:p w14:paraId="1EF830C3" w14:textId="39ABED75" w:rsidR="00453324" w:rsidRPr="00A16496" w:rsidRDefault="00453324" w:rsidP="002A782D">
            <w:pPr>
              <w:numPr>
                <w:ilvl w:val="12"/>
                <w:numId w:val="0"/>
              </w:numPr>
              <w:spacing w:before="40"/>
              <w:rPr>
                <w:rFonts w:asciiTheme="minorHAnsi" w:hAnsiTheme="minorHAnsi" w:cs="Calibri"/>
                <w:sz w:val="22"/>
                <w:szCs w:val="22"/>
              </w:rPr>
            </w:pPr>
          </w:p>
        </w:tc>
        <w:tc>
          <w:tcPr>
            <w:tcW w:w="791" w:type="dxa"/>
          </w:tcPr>
          <w:p w14:paraId="1EF830C4" w14:textId="77777777" w:rsidR="00453324" w:rsidRPr="00A16496" w:rsidRDefault="00453324" w:rsidP="002A782D">
            <w:pPr>
              <w:numPr>
                <w:ilvl w:val="12"/>
                <w:numId w:val="0"/>
              </w:numPr>
              <w:spacing w:before="40"/>
              <w:jc w:val="center"/>
              <w:rPr>
                <w:rFonts w:asciiTheme="minorHAnsi" w:hAnsiTheme="minorHAnsi" w:cs="Calibri"/>
                <w:sz w:val="22"/>
                <w:szCs w:val="22"/>
              </w:rPr>
            </w:pPr>
          </w:p>
        </w:tc>
        <w:tc>
          <w:tcPr>
            <w:tcW w:w="1335" w:type="dxa"/>
          </w:tcPr>
          <w:p w14:paraId="1EF830C5" w14:textId="77777777" w:rsidR="00453324" w:rsidRPr="00A16496" w:rsidRDefault="00453324" w:rsidP="002A782D">
            <w:pPr>
              <w:numPr>
                <w:ilvl w:val="12"/>
                <w:numId w:val="0"/>
              </w:numPr>
              <w:spacing w:before="40"/>
              <w:jc w:val="center"/>
              <w:rPr>
                <w:rFonts w:asciiTheme="minorHAnsi" w:hAnsiTheme="minorHAnsi" w:cs="Calibri"/>
                <w:sz w:val="22"/>
                <w:szCs w:val="22"/>
              </w:rPr>
            </w:pPr>
          </w:p>
        </w:tc>
        <w:tc>
          <w:tcPr>
            <w:tcW w:w="1206" w:type="dxa"/>
          </w:tcPr>
          <w:p w14:paraId="1EF830C6" w14:textId="77777777" w:rsidR="00453324" w:rsidRPr="00A16496" w:rsidRDefault="00453324" w:rsidP="002A782D">
            <w:pPr>
              <w:numPr>
                <w:ilvl w:val="12"/>
                <w:numId w:val="0"/>
              </w:numPr>
              <w:spacing w:before="40"/>
              <w:rPr>
                <w:rFonts w:asciiTheme="minorHAnsi" w:hAnsiTheme="minorHAnsi" w:cs="Calibri"/>
                <w:sz w:val="22"/>
                <w:szCs w:val="22"/>
              </w:rPr>
            </w:pPr>
          </w:p>
        </w:tc>
      </w:tr>
      <w:tr w:rsidR="00453324" w:rsidRPr="00453324" w14:paraId="1EF830CF" w14:textId="77777777" w:rsidTr="00A16496">
        <w:trPr>
          <w:trHeight w:val="317"/>
        </w:trPr>
        <w:tc>
          <w:tcPr>
            <w:tcW w:w="1268" w:type="dxa"/>
          </w:tcPr>
          <w:p w14:paraId="1EF830C8" w14:textId="77777777" w:rsidR="00453324" w:rsidRPr="00A16496" w:rsidRDefault="00453324" w:rsidP="002A782D">
            <w:pPr>
              <w:numPr>
                <w:ilvl w:val="12"/>
                <w:numId w:val="0"/>
              </w:numPr>
              <w:spacing w:before="40"/>
              <w:rPr>
                <w:rFonts w:asciiTheme="minorHAnsi" w:hAnsiTheme="minorHAnsi" w:cs="Calibri"/>
                <w:sz w:val="22"/>
                <w:szCs w:val="22"/>
              </w:rPr>
            </w:pPr>
          </w:p>
        </w:tc>
        <w:tc>
          <w:tcPr>
            <w:tcW w:w="1355" w:type="dxa"/>
          </w:tcPr>
          <w:p w14:paraId="1EF830C9" w14:textId="77777777" w:rsidR="00453324" w:rsidRPr="00A16496" w:rsidRDefault="00453324" w:rsidP="002A782D">
            <w:pPr>
              <w:spacing w:before="40"/>
              <w:rPr>
                <w:rFonts w:asciiTheme="minorHAnsi" w:hAnsiTheme="minorHAnsi" w:cs="Calibri"/>
                <w:sz w:val="22"/>
                <w:szCs w:val="22"/>
              </w:rPr>
            </w:pPr>
          </w:p>
        </w:tc>
        <w:tc>
          <w:tcPr>
            <w:tcW w:w="1843" w:type="dxa"/>
          </w:tcPr>
          <w:p w14:paraId="1EF830CA" w14:textId="77777777" w:rsidR="00453324" w:rsidRPr="00A16496" w:rsidRDefault="00453324" w:rsidP="002A782D">
            <w:pPr>
              <w:spacing w:before="40"/>
              <w:rPr>
                <w:rFonts w:asciiTheme="minorHAnsi" w:hAnsiTheme="minorHAnsi" w:cs="Calibri"/>
                <w:sz w:val="22"/>
                <w:szCs w:val="22"/>
              </w:rPr>
            </w:pPr>
          </w:p>
        </w:tc>
        <w:tc>
          <w:tcPr>
            <w:tcW w:w="1417" w:type="dxa"/>
          </w:tcPr>
          <w:p w14:paraId="7F682C1E" w14:textId="77777777" w:rsidR="00453324" w:rsidRPr="00453324" w:rsidRDefault="00453324" w:rsidP="002A782D">
            <w:pPr>
              <w:numPr>
                <w:ilvl w:val="12"/>
                <w:numId w:val="0"/>
              </w:numPr>
              <w:spacing w:before="40"/>
              <w:rPr>
                <w:rFonts w:asciiTheme="minorHAnsi" w:hAnsiTheme="minorHAnsi" w:cs="Calibri"/>
                <w:sz w:val="22"/>
                <w:szCs w:val="22"/>
              </w:rPr>
            </w:pPr>
          </w:p>
        </w:tc>
        <w:tc>
          <w:tcPr>
            <w:tcW w:w="1417" w:type="dxa"/>
          </w:tcPr>
          <w:p w14:paraId="1EF830CB" w14:textId="7F807DD4" w:rsidR="00453324" w:rsidRPr="00A16496" w:rsidRDefault="00453324" w:rsidP="002A782D">
            <w:pPr>
              <w:numPr>
                <w:ilvl w:val="12"/>
                <w:numId w:val="0"/>
              </w:numPr>
              <w:spacing w:before="40"/>
              <w:rPr>
                <w:rFonts w:asciiTheme="minorHAnsi" w:hAnsiTheme="minorHAnsi" w:cs="Calibri"/>
                <w:sz w:val="22"/>
                <w:szCs w:val="22"/>
              </w:rPr>
            </w:pPr>
          </w:p>
        </w:tc>
        <w:tc>
          <w:tcPr>
            <w:tcW w:w="791" w:type="dxa"/>
          </w:tcPr>
          <w:p w14:paraId="1EF830CC" w14:textId="77777777" w:rsidR="00453324" w:rsidRPr="00A16496" w:rsidRDefault="00453324" w:rsidP="002A782D">
            <w:pPr>
              <w:numPr>
                <w:ilvl w:val="12"/>
                <w:numId w:val="0"/>
              </w:numPr>
              <w:spacing w:before="40"/>
              <w:jc w:val="center"/>
              <w:rPr>
                <w:rFonts w:asciiTheme="minorHAnsi" w:hAnsiTheme="minorHAnsi" w:cs="Calibri"/>
                <w:sz w:val="22"/>
                <w:szCs w:val="22"/>
              </w:rPr>
            </w:pPr>
          </w:p>
        </w:tc>
        <w:tc>
          <w:tcPr>
            <w:tcW w:w="1335" w:type="dxa"/>
          </w:tcPr>
          <w:p w14:paraId="1EF830CD" w14:textId="77777777" w:rsidR="00453324" w:rsidRPr="00A16496" w:rsidRDefault="00453324" w:rsidP="002A782D">
            <w:pPr>
              <w:numPr>
                <w:ilvl w:val="12"/>
                <w:numId w:val="0"/>
              </w:numPr>
              <w:spacing w:before="40"/>
              <w:jc w:val="center"/>
              <w:rPr>
                <w:rFonts w:asciiTheme="minorHAnsi" w:hAnsiTheme="minorHAnsi" w:cs="Calibri"/>
                <w:sz w:val="22"/>
                <w:szCs w:val="22"/>
              </w:rPr>
            </w:pPr>
          </w:p>
        </w:tc>
        <w:tc>
          <w:tcPr>
            <w:tcW w:w="1206" w:type="dxa"/>
          </w:tcPr>
          <w:p w14:paraId="1EF830CE" w14:textId="77777777" w:rsidR="00453324" w:rsidRPr="00A16496" w:rsidRDefault="00453324" w:rsidP="002A782D">
            <w:pPr>
              <w:numPr>
                <w:ilvl w:val="12"/>
                <w:numId w:val="0"/>
              </w:numPr>
              <w:spacing w:before="40"/>
              <w:rPr>
                <w:rFonts w:asciiTheme="minorHAnsi" w:hAnsiTheme="minorHAnsi" w:cs="Calibri"/>
                <w:sz w:val="22"/>
                <w:szCs w:val="22"/>
              </w:rPr>
            </w:pPr>
          </w:p>
        </w:tc>
      </w:tr>
      <w:tr w:rsidR="00453324" w:rsidRPr="00453324" w14:paraId="1EF830D7" w14:textId="77777777" w:rsidTr="00A16496">
        <w:trPr>
          <w:trHeight w:val="317"/>
        </w:trPr>
        <w:tc>
          <w:tcPr>
            <w:tcW w:w="1268" w:type="dxa"/>
          </w:tcPr>
          <w:p w14:paraId="1EF830D0" w14:textId="77777777" w:rsidR="00453324" w:rsidRPr="00453324" w:rsidRDefault="00453324" w:rsidP="002A782D">
            <w:pPr>
              <w:numPr>
                <w:ilvl w:val="12"/>
                <w:numId w:val="0"/>
              </w:numPr>
              <w:spacing w:before="40"/>
              <w:rPr>
                <w:rFonts w:asciiTheme="minorHAnsi" w:hAnsiTheme="minorHAnsi" w:cs="Calibri"/>
                <w:sz w:val="22"/>
                <w:szCs w:val="22"/>
              </w:rPr>
            </w:pPr>
          </w:p>
        </w:tc>
        <w:tc>
          <w:tcPr>
            <w:tcW w:w="1355" w:type="dxa"/>
          </w:tcPr>
          <w:p w14:paraId="1EF830D1" w14:textId="77777777" w:rsidR="00453324" w:rsidRPr="00453324" w:rsidRDefault="00453324" w:rsidP="002A782D">
            <w:pPr>
              <w:spacing w:before="40"/>
              <w:rPr>
                <w:rFonts w:asciiTheme="minorHAnsi" w:hAnsiTheme="minorHAnsi" w:cs="Calibri"/>
                <w:sz w:val="22"/>
                <w:szCs w:val="22"/>
              </w:rPr>
            </w:pPr>
          </w:p>
        </w:tc>
        <w:tc>
          <w:tcPr>
            <w:tcW w:w="1843" w:type="dxa"/>
          </w:tcPr>
          <w:p w14:paraId="1EF830D2" w14:textId="77777777" w:rsidR="00453324" w:rsidRPr="00453324" w:rsidRDefault="00453324" w:rsidP="002A782D">
            <w:pPr>
              <w:spacing w:before="40"/>
              <w:rPr>
                <w:rFonts w:asciiTheme="minorHAnsi" w:hAnsiTheme="minorHAnsi" w:cs="Calibri"/>
                <w:sz w:val="22"/>
                <w:szCs w:val="22"/>
              </w:rPr>
            </w:pPr>
          </w:p>
        </w:tc>
        <w:tc>
          <w:tcPr>
            <w:tcW w:w="1417" w:type="dxa"/>
          </w:tcPr>
          <w:p w14:paraId="4CD779D9" w14:textId="77777777" w:rsidR="00453324" w:rsidRPr="00453324" w:rsidRDefault="00453324" w:rsidP="002A782D">
            <w:pPr>
              <w:numPr>
                <w:ilvl w:val="12"/>
                <w:numId w:val="0"/>
              </w:numPr>
              <w:spacing w:before="40"/>
              <w:rPr>
                <w:rFonts w:asciiTheme="minorHAnsi" w:hAnsiTheme="minorHAnsi" w:cs="Calibri"/>
                <w:sz w:val="22"/>
                <w:szCs w:val="22"/>
              </w:rPr>
            </w:pPr>
          </w:p>
        </w:tc>
        <w:tc>
          <w:tcPr>
            <w:tcW w:w="1417" w:type="dxa"/>
          </w:tcPr>
          <w:p w14:paraId="1EF830D3" w14:textId="5A716FB6" w:rsidR="00453324" w:rsidRPr="00453324" w:rsidRDefault="00453324" w:rsidP="002A782D">
            <w:pPr>
              <w:numPr>
                <w:ilvl w:val="12"/>
                <w:numId w:val="0"/>
              </w:numPr>
              <w:spacing w:before="40"/>
              <w:rPr>
                <w:rFonts w:asciiTheme="minorHAnsi" w:hAnsiTheme="minorHAnsi" w:cs="Calibri"/>
                <w:sz w:val="22"/>
                <w:szCs w:val="22"/>
              </w:rPr>
            </w:pPr>
          </w:p>
        </w:tc>
        <w:tc>
          <w:tcPr>
            <w:tcW w:w="791" w:type="dxa"/>
          </w:tcPr>
          <w:p w14:paraId="1EF830D4" w14:textId="77777777" w:rsidR="00453324" w:rsidRPr="00453324" w:rsidRDefault="00453324" w:rsidP="002A782D">
            <w:pPr>
              <w:numPr>
                <w:ilvl w:val="12"/>
                <w:numId w:val="0"/>
              </w:numPr>
              <w:spacing w:before="40"/>
              <w:jc w:val="center"/>
              <w:rPr>
                <w:rFonts w:asciiTheme="minorHAnsi" w:hAnsiTheme="minorHAnsi" w:cs="Calibri"/>
                <w:sz w:val="22"/>
                <w:szCs w:val="22"/>
              </w:rPr>
            </w:pPr>
          </w:p>
        </w:tc>
        <w:tc>
          <w:tcPr>
            <w:tcW w:w="1335" w:type="dxa"/>
          </w:tcPr>
          <w:p w14:paraId="1EF830D5" w14:textId="77777777" w:rsidR="00453324" w:rsidRPr="00453324" w:rsidRDefault="00453324" w:rsidP="002A782D">
            <w:pPr>
              <w:numPr>
                <w:ilvl w:val="12"/>
                <w:numId w:val="0"/>
              </w:numPr>
              <w:spacing w:before="40"/>
              <w:jc w:val="center"/>
              <w:rPr>
                <w:rFonts w:asciiTheme="minorHAnsi" w:hAnsiTheme="minorHAnsi" w:cs="Calibri"/>
                <w:sz w:val="22"/>
                <w:szCs w:val="22"/>
              </w:rPr>
            </w:pPr>
          </w:p>
        </w:tc>
        <w:tc>
          <w:tcPr>
            <w:tcW w:w="1206" w:type="dxa"/>
          </w:tcPr>
          <w:p w14:paraId="1EF830D6" w14:textId="77777777" w:rsidR="00453324" w:rsidRPr="00453324" w:rsidRDefault="00453324" w:rsidP="002A782D">
            <w:pPr>
              <w:numPr>
                <w:ilvl w:val="12"/>
                <w:numId w:val="0"/>
              </w:numPr>
              <w:spacing w:before="40"/>
              <w:rPr>
                <w:rFonts w:asciiTheme="minorHAnsi" w:hAnsiTheme="minorHAnsi" w:cs="Calibri"/>
                <w:sz w:val="22"/>
                <w:szCs w:val="22"/>
              </w:rPr>
            </w:pPr>
          </w:p>
        </w:tc>
      </w:tr>
      <w:tr w:rsidR="00453324" w:rsidRPr="00453324" w14:paraId="1EF830DF" w14:textId="77777777" w:rsidTr="00A16496">
        <w:trPr>
          <w:trHeight w:val="317"/>
        </w:trPr>
        <w:tc>
          <w:tcPr>
            <w:tcW w:w="1268" w:type="dxa"/>
          </w:tcPr>
          <w:p w14:paraId="1EF830D8" w14:textId="77777777" w:rsidR="00453324" w:rsidRPr="00453324" w:rsidRDefault="00453324" w:rsidP="002A782D">
            <w:pPr>
              <w:numPr>
                <w:ilvl w:val="12"/>
                <w:numId w:val="0"/>
              </w:numPr>
              <w:spacing w:before="40"/>
              <w:rPr>
                <w:rFonts w:asciiTheme="minorHAnsi" w:hAnsiTheme="minorHAnsi" w:cs="Calibri"/>
                <w:sz w:val="22"/>
                <w:szCs w:val="22"/>
              </w:rPr>
            </w:pPr>
          </w:p>
        </w:tc>
        <w:tc>
          <w:tcPr>
            <w:tcW w:w="1355" w:type="dxa"/>
          </w:tcPr>
          <w:p w14:paraId="1EF830D9" w14:textId="77777777" w:rsidR="00453324" w:rsidRPr="00453324" w:rsidRDefault="00453324" w:rsidP="002A782D">
            <w:pPr>
              <w:spacing w:before="40"/>
              <w:rPr>
                <w:rFonts w:asciiTheme="minorHAnsi" w:hAnsiTheme="minorHAnsi" w:cs="Calibri"/>
                <w:sz w:val="22"/>
                <w:szCs w:val="22"/>
              </w:rPr>
            </w:pPr>
          </w:p>
        </w:tc>
        <w:tc>
          <w:tcPr>
            <w:tcW w:w="1843" w:type="dxa"/>
          </w:tcPr>
          <w:p w14:paraId="1EF830DA" w14:textId="77777777" w:rsidR="00453324" w:rsidRPr="00453324" w:rsidRDefault="00453324" w:rsidP="002A782D">
            <w:pPr>
              <w:spacing w:before="40"/>
              <w:rPr>
                <w:rFonts w:asciiTheme="minorHAnsi" w:hAnsiTheme="minorHAnsi" w:cs="Calibri"/>
                <w:sz w:val="22"/>
                <w:szCs w:val="22"/>
              </w:rPr>
            </w:pPr>
          </w:p>
        </w:tc>
        <w:tc>
          <w:tcPr>
            <w:tcW w:w="1417" w:type="dxa"/>
          </w:tcPr>
          <w:p w14:paraId="69F5BE2D" w14:textId="77777777" w:rsidR="00453324" w:rsidRPr="00453324" w:rsidRDefault="00453324" w:rsidP="002A782D">
            <w:pPr>
              <w:numPr>
                <w:ilvl w:val="12"/>
                <w:numId w:val="0"/>
              </w:numPr>
              <w:spacing w:before="40"/>
              <w:rPr>
                <w:rFonts w:asciiTheme="minorHAnsi" w:hAnsiTheme="minorHAnsi" w:cs="Calibri"/>
                <w:sz w:val="22"/>
                <w:szCs w:val="22"/>
              </w:rPr>
            </w:pPr>
          </w:p>
        </w:tc>
        <w:tc>
          <w:tcPr>
            <w:tcW w:w="1417" w:type="dxa"/>
          </w:tcPr>
          <w:p w14:paraId="1EF830DB" w14:textId="016A66C8" w:rsidR="00453324" w:rsidRPr="00453324" w:rsidRDefault="00453324" w:rsidP="002A782D">
            <w:pPr>
              <w:numPr>
                <w:ilvl w:val="12"/>
                <w:numId w:val="0"/>
              </w:numPr>
              <w:spacing w:before="40"/>
              <w:rPr>
                <w:rFonts w:asciiTheme="minorHAnsi" w:hAnsiTheme="minorHAnsi" w:cs="Calibri"/>
                <w:sz w:val="22"/>
                <w:szCs w:val="22"/>
              </w:rPr>
            </w:pPr>
          </w:p>
        </w:tc>
        <w:tc>
          <w:tcPr>
            <w:tcW w:w="791" w:type="dxa"/>
          </w:tcPr>
          <w:p w14:paraId="1EF830DC" w14:textId="77777777" w:rsidR="00453324" w:rsidRPr="00453324" w:rsidRDefault="00453324" w:rsidP="002A782D">
            <w:pPr>
              <w:numPr>
                <w:ilvl w:val="12"/>
                <w:numId w:val="0"/>
              </w:numPr>
              <w:spacing w:before="40"/>
              <w:jc w:val="center"/>
              <w:rPr>
                <w:rFonts w:asciiTheme="minorHAnsi" w:hAnsiTheme="minorHAnsi" w:cs="Calibri"/>
                <w:sz w:val="22"/>
                <w:szCs w:val="22"/>
              </w:rPr>
            </w:pPr>
          </w:p>
        </w:tc>
        <w:tc>
          <w:tcPr>
            <w:tcW w:w="1335" w:type="dxa"/>
          </w:tcPr>
          <w:p w14:paraId="1EF830DD" w14:textId="77777777" w:rsidR="00453324" w:rsidRPr="00453324" w:rsidRDefault="00453324" w:rsidP="002A782D">
            <w:pPr>
              <w:numPr>
                <w:ilvl w:val="12"/>
                <w:numId w:val="0"/>
              </w:numPr>
              <w:spacing w:before="40"/>
              <w:jc w:val="center"/>
              <w:rPr>
                <w:rFonts w:asciiTheme="minorHAnsi" w:hAnsiTheme="minorHAnsi" w:cs="Calibri"/>
                <w:sz w:val="22"/>
                <w:szCs w:val="22"/>
              </w:rPr>
            </w:pPr>
          </w:p>
        </w:tc>
        <w:tc>
          <w:tcPr>
            <w:tcW w:w="1206" w:type="dxa"/>
          </w:tcPr>
          <w:p w14:paraId="1EF830DE" w14:textId="77777777" w:rsidR="00453324" w:rsidRPr="00453324" w:rsidRDefault="00453324" w:rsidP="002A782D">
            <w:pPr>
              <w:numPr>
                <w:ilvl w:val="12"/>
                <w:numId w:val="0"/>
              </w:numPr>
              <w:spacing w:before="40"/>
              <w:rPr>
                <w:rFonts w:asciiTheme="minorHAnsi" w:hAnsiTheme="minorHAnsi" w:cs="Calibri"/>
                <w:sz w:val="22"/>
                <w:szCs w:val="22"/>
              </w:rPr>
            </w:pPr>
          </w:p>
        </w:tc>
      </w:tr>
      <w:tr w:rsidR="00453324" w:rsidRPr="00453324" w14:paraId="1EF830E7" w14:textId="77777777" w:rsidTr="00A16496">
        <w:trPr>
          <w:trHeight w:val="317"/>
        </w:trPr>
        <w:tc>
          <w:tcPr>
            <w:tcW w:w="1268" w:type="dxa"/>
          </w:tcPr>
          <w:p w14:paraId="1EF830E0" w14:textId="77777777" w:rsidR="00453324" w:rsidRPr="00453324" w:rsidRDefault="00453324" w:rsidP="002A782D">
            <w:pPr>
              <w:numPr>
                <w:ilvl w:val="12"/>
                <w:numId w:val="0"/>
              </w:numPr>
              <w:spacing w:before="40"/>
              <w:jc w:val="center"/>
              <w:rPr>
                <w:rFonts w:asciiTheme="minorHAnsi" w:hAnsiTheme="minorHAnsi" w:cs="Calibri"/>
                <w:sz w:val="22"/>
                <w:szCs w:val="22"/>
              </w:rPr>
            </w:pPr>
          </w:p>
        </w:tc>
        <w:tc>
          <w:tcPr>
            <w:tcW w:w="1355" w:type="dxa"/>
          </w:tcPr>
          <w:p w14:paraId="1EF830E1" w14:textId="77777777" w:rsidR="00453324" w:rsidRPr="00453324" w:rsidRDefault="00453324" w:rsidP="002A782D">
            <w:pPr>
              <w:spacing w:before="40"/>
              <w:rPr>
                <w:rFonts w:asciiTheme="minorHAnsi" w:hAnsiTheme="minorHAnsi" w:cs="Calibri"/>
                <w:sz w:val="22"/>
                <w:szCs w:val="22"/>
              </w:rPr>
            </w:pPr>
          </w:p>
        </w:tc>
        <w:tc>
          <w:tcPr>
            <w:tcW w:w="1843" w:type="dxa"/>
          </w:tcPr>
          <w:p w14:paraId="1EF830E2" w14:textId="77777777" w:rsidR="00453324" w:rsidRPr="00453324" w:rsidRDefault="00453324" w:rsidP="002A782D">
            <w:pPr>
              <w:spacing w:before="40"/>
              <w:rPr>
                <w:rFonts w:asciiTheme="minorHAnsi" w:hAnsiTheme="minorHAnsi" w:cs="Calibri"/>
                <w:sz w:val="22"/>
                <w:szCs w:val="22"/>
              </w:rPr>
            </w:pPr>
          </w:p>
        </w:tc>
        <w:tc>
          <w:tcPr>
            <w:tcW w:w="1417" w:type="dxa"/>
          </w:tcPr>
          <w:p w14:paraId="3E672D21" w14:textId="77777777" w:rsidR="00453324" w:rsidRPr="00453324" w:rsidRDefault="00453324" w:rsidP="002A782D">
            <w:pPr>
              <w:numPr>
                <w:ilvl w:val="12"/>
                <w:numId w:val="0"/>
              </w:numPr>
              <w:spacing w:before="40"/>
              <w:rPr>
                <w:rFonts w:asciiTheme="minorHAnsi" w:hAnsiTheme="minorHAnsi" w:cs="Calibri"/>
                <w:sz w:val="22"/>
                <w:szCs w:val="22"/>
              </w:rPr>
            </w:pPr>
          </w:p>
        </w:tc>
        <w:tc>
          <w:tcPr>
            <w:tcW w:w="1417" w:type="dxa"/>
          </w:tcPr>
          <w:p w14:paraId="1EF830E3" w14:textId="138DB50B" w:rsidR="00453324" w:rsidRPr="00453324" w:rsidRDefault="00453324" w:rsidP="002A782D">
            <w:pPr>
              <w:numPr>
                <w:ilvl w:val="12"/>
                <w:numId w:val="0"/>
              </w:numPr>
              <w:spacing w:before="40"/>
              <w:rPr>
                <w:rFonts w:asciiTheme="minorHAnsi" w:hAnsiTheme="minorHAnsi" w:cs="Calibri"/>
                <w:sz w:val="22"/>
                <w:szCs w:val="22"/>
              </w:rPr>
            </w:pPr>
          </w:p>
        </w:tc>
        <w:tc>
          <w:tcPr>
            <w:tcW w:w="791" w:type="dxa"/>
          </w:tcPr>
          <w:p w14:paraId="1EF830E4" w14:textId="77777777" w:rsidR="00453324" w:rsidRPr="00453324" w:rsidRDefault="00453324" w:rsidP="002A782D">
            <w:pPr>
              <w:numPr>
                <w:ilvl w:val="12"/>
                <w:numId w:val="0"/>
              </w:numPr>
              <w:spacing w:before="40"/>
              <w:jc w:val="center"/>
              <w:rPr>
                <w:rFonts w:asciiTheme="minorHAnsi" w:hAnsiTheme="minorHAnsi" w:cs="Calibri"/>
                <w:sz w:val="22"/>
                <w:szCs w:val="22"/>
              </w:rPr>
            </w:pPr>
          </w:p>
        </w:tc>
        <w:tc>
          <w:tcPr>
            <w:tcW w:w="1335" w:type="dxa"/>
          </w:tcPr>
          <w:p w14:paraId="1EF830E5" w14:textId="77777777" w:rsidR="00453324" w:rsidRPr="00453324" w:rsidRDefault="00453324" w:rsidP="002A782D">
            <w:pPr>
              <w:numPr>
                <w:ilvl w:val="12"/>
                <w:numId w:val="0"/>
              </w:numPr>
              <w:spacing w:before="40"/>
              <w:jc w:val="center"/>
              <w:rPr>
                <w:rFonts w:asciiTheme="minorHAnsi" w:hAnsiTheme="minorHAnsi" w:cs="Calibri"/>
                <w:sz w:val="22"/>
                <w:szCs w:val="22"/>
              </w:rPr>
            </w:pPr>
          </w:p>
        </w:tc>
        <w:tc>
          <w:tcPr>
            <w:tcW w:w="1206" w:type="dxa"/>
          </w:tcPr>
          <w:p w14:paraId="1EF830E6" w14:textId="77777777" w:rsidR="00453324" w:rsidRPr="00453324" w:rsidRDefault="00453324" w:rsidP="002A782D">
            <w:pPr>
              <w:spacing w:before="40"/>
              <w:jc w:val="center"/>
              <w:rPr>
                <w:rFonts w:asciiTheme="minorHAnsi" w:hAnsiTheme="minorHAnsi" w:cs="Calibri"/>
                <w:sz w:val="22"/>
                <w:szCs w:val="22"/>
              </w:rPr>
            </w:pPr>
          </w:p>
        </w:tc>
      </w:tr>
    </w:tbl>
    <w:p w14:paraId="1EF830E8" w14:textId="77777777" w:rsidR="003E4B77" w:rsidRPr="00A16496" w:rsidRDefault="003E4B77" w:rsidP="002A782D">
      <w:pPr>
        <w:numPr>
          <w:ilvl w:val="12"/>
          <w:numId w:val="0"/>
        </w:numPr>
        <w:spacing w:before="120"/>
        <w:rPr>
          <w:rFonts w:asciiTheme="minorHAnsi" w:hAnsiTheme="minorHAnsi" w:cs="Calibri"/>
          <w:sz w:val="22"/>
          <w:szCs w:val="22"/>
          <w:u w:val="single"/>
        </w:rPr>
      </w:pPr>
      <w:r w:rsidRPr="00A16496">
        <w:rPr>
          <w:rFonts w:asciiTheme="minorHAnsi" w:hAnsiTheme="minorHAnsi" w:cs="Calibri"/>
          <w:sz w:val="22"/>
          <w:szCs w:val="22"/>
          <w:u w:val="single"/>
        </w:rPr>
        <w:t>Notes:</w:t>
      </w:r>
    </w:p>
    <w:p w14:paraId="1EF830E9" w14:textId="77777777" w:rsidR="006F096C" w:rsidRPr="00A16496" w:rsidRDefault="000E76D9" w:rsidP="009255A9">
      <w:pPr>
        <w:numPr>
          <w:ilvl w:val="1"/>
          <w:numId w:val="9"/>
        </w:numPr>
        <w:tabs>
          <w:tab w:val="left" w:pos="426"/>
        </w:tabs>
        <w:jc w:val="both"/>
        <w:rPr>
          <w:rFonts w:asciiTheme="minorHAnsi" w:hAnsiTheme="minorHAnsi" w:cs="Calibri"/>
          <w:sz w:val="22"/>
          <w:szCs w:val="22"/>
        </w:rPr>
      </w:pPr>
      <w:r w:rsidRPr="00A16496">
        <w:rPr>
          <w:rFonts w:asciiTheme="minorHAnsi" w:hAnsiTheme="minorHAnsi" w:cs="Calibri"/>
          <w:sz w:val="22"/>
          <w:szCs w:val="22"/>
        </w:rPr>
        <w:t>Periodicity may include: Annual, Quarterly, Monthly, ad-hoc, etc.</w:t>
      </w:r>
    </w:p>
    <w:p w14:paraId="1EF830EA" w14:textId="77777777" w:rsidR="003E4B77" w:rsidRPr="00A16496" w:rsidRDefault="003E4B77" w:rsidP="009255A9">
      <w:pPr>
        <w:numPr>
          <w:ilvl w:val="1"/>
          <w:numId w:val="9"/>
        </w:numPr>
        <w:tabs>
          <w:tab w:val="left" w:pos="426"/>
        </w:tabs>
        <w:jc w:val="both"/>
        <w:rPr>
          <w:rFonts w:asciiTheme="minorHAnsi" w:hAnsiTheme="minorHAnsi" w:cs="Calibri"/>
          <w:sz w:val="22"/>
          <w:szCs w:val="22"/>
        </w:rPr>
      </w:pPr>
      <w:r w:rsidRPr="00A16496">
        <w:rPr>
          <w:rFonts w:asciiTheme="minorHAnsi" w:hAnsiTheme="minorHAnsi" w:cs="Calibri"/>
          <w:sz w:val="22"/>
          <w:szCs w:val="22"/>
        </w:rPr>
        <w:t>R = Report; SP = Specification,</w:t>
      </w:r>
      <w:r w:rsidR="006F096C" w:rsidRPr="00A16496">
        <w:rPr>
          <w:rFonts w:asciiTheme="minorHAnsi" w:hAnsiTheme="minorHAnsi" w:cs="Calibri"/>
          <w:sz w:val="22"/>
          <w:szCs w:val="22"/>
        </w:rPr>
        <w:t xml:space="preserve"> T= Tool,</w:t>
      </w:r>
      <w:r w:rsidRPr="00A16496">
        <w:rPr>
          <w:rFonts w:asciiTheme="minorHAnsi" w:hAnsiTheme="minorHAnsi" w:cs="Calibri"/>
          <w:sz w:val="22"/>
          <w:szCs w:val="22"/>
        </w:rPr>
        <w:t xml:space="preserve"> O = Other.</w:t>
      </w:r>
    </w:p>
    <w:p w14:paraId="1EF830EB" w14:textId="77777777" w:rsidR="003E4B77" w:rsidRPr="00A16496" w:rsidRDefault="003E4B77" w:rsidP="009255A9">
      <w:pPr>
        <w:numPr>
          <w:ilvl w:val="1"/>
          <w:numId w:val="9"/>
        </w:numPr>
        <w:tabs>
          <w:tab w:val="left" w:pos="426"/>
        </w:tabs>
        <w:jc w:val="both"/>
        <w:rPr>
          <w:rFonts w:asciiTheme="minorHAnsi" w:hAnsiTheme="minorHAnsi" w:cs="Calibri"/>
          <w:sz w:val="22"/>
          <w:szCs w:val="22"/>
        </w:rPr>
      </w:pPr>
      <w:r w:rsidRPr="00A16496">
        <w:rPr>
          <w:rFonts w:asciiTheme="minorHAnsi" w:hAnsiTheme="minorHAnsi" w:cs="Calibri"/>
          <w:sz w:val="22"/>
          <w:szCs w:val="22"/>
        </w:rPr>
        <w:t xml:space="preserve">P = Public, </w:t>
      </w:r>
      <w:r w:rsidR="000769B7" w:rsidRPr="00A16496">
        <w:rPr>
          <w:rFonts w:asciiTheme="minorHAnsi" w:hAnsiTheme="minorHAnsi" w:cs="Calibri"/>
          <w:sz w:val="22"/>
          <w:szCs w:val="22"/>
        </w:rPr>
        <w:t xml:space="preserve">open </w:t>
      </w:r>
      <w:r w:rsidRPr="00A16496">
        <w:rPr>
          <w:rFonts w:asciiTheme="minorHAnsi" w:hAnsiTheme="minorHAnsi" w:cs="Calibri"/>
          <w:sz w:val="22"/>
          <w:szCs w:val="22"/>
        </w:rPr>
        <w:t xml:space="preserve">for </w:t>
      </w:r>
      <w:r w:rsidR="006F096C" w:rsidRPr="00A16496">
        <w:rPr>
          <w:rFonts w:asciiTheme="minorHAnsi" w:hAnsiTheme="minorHAnsi" w:cs="Calibri"/>
          <w:sz w:val="22"/>
          <w:szCs w:val="22"/>
        </w:rPr>
        <w:t xml:space="preserve">public </w:t>
      </w:r>
      <w:r w:rsidRPr="00A16496">
        <w:rPr>
          <w:rFonts w:asciiTheme="minorHAnsi" w:hAnsiTheme="minorHAnsi" w:cs="Calibri"/>
          <w:sz w:val="22"/>
          <w:szCs w:val="22"/>
        </w:rPr>
        <w:t xml:space="preserve">dissemination (public deliverables shall be of a professional standard in a form suitable for print or electronic publication); </w:t>
      </w:r>
    </w:p>
    <w:p w14:paraId="1EF830EC" w14:textId="77777777" w:rsidR="006F096C" w:rsidRPr="00A16496" w:rsidRDefault="003E4B77" w:rsidP="00371FCA">
      <w:pPr>
        <w:tabs>
          <w:tab w:val="left" w:pos="426"/>
        </w:tabs>
        <w:ind w:left="1440"/>
        <w:jc w:val="both"/>
        <w:rPr>
          <w:rFonts w:asciiTheme="minorHAnsi" w:hAnsiTheme="minorHAnsi" w:cs="Calibri"/>
          <w:sz w:val="22"/>
          <w:szCs w:val="22"/>
        </w:rPr>
      </w:pPr>
      <w:r w:rsidRPr="00A16496">
        <w:rPr>
          <w:rFonts w:asciiTheme="minorHAnsi" w:hAnsiTheme="minorHAnsi" w:cs="Calibri"/>
          <w:sz w:val="22"/>
          <w:szCs w:val="22"/>
        </w:rPr>
        <w:t>C</w:t>
      </w:r>
      <w:r w:rsidR="000769B7" w:rsidRPr="00A16496">
        <w:rPr>
          <w:rFonts w:asciiTheme="minorHAnsi" w:hAnsiTheme="minorHAnsi" w:cs="Calibri"/>
          <w:sz w:val="22"/>
          <w:szCs w:val="22"/>
        </w:rPr>
        <w:t>O</w:t>
      </w:r>
      <w:r w:rsidRPr="00A16496">
        <w:rPr>
          <w:rFonts w:asciiTheme="minorHAnsi" w:hAnsiTheme="minorHAnsi" w:cs="Calibri"/>
          <w:sz w:val="22"/>
          <w:szCs w:val="22"/>
        </w:rPr>
        <w:t xml:space="preserve"> = Confidential, </w:t>
      </w:r>
      <w:r w:rsidR="000769B7" w:rsidRPr="00A16496">
        <w:rPr>
          <w:rFonts w:ascii="Calibri" w:hAnsi="Calibri" w:cs="Calibri"/>
          <w:sz w:val="22"/>
          <w:szCs w:val="22"/>
        </w:rPr>
        <w:t xml:space="preserve">restricted under conditions </w:t>
      </w:r>
      <w:r w:rsidR="00832146" w:rsidRPr="00A16496">
        <w:rPr>
          <w:rFonts w:ascii="Calibri" w:hAnsi="Calibri" w:cs="Calibri"/>
          <w:sz w:val="22"/>
          <w:szCs w:val="22"/>
        </w:rPr>
        <w:t xml:space="preserve">to be </w:t>
      </w:r>
      <w:r w:rsidR="000769B7" w:rsidRPr="00A16496">
        <w:rPr>
          <w:rFonts w:ascii="Calibri" w:hAnsi="Calibri" w:cs="Calibri"/>
          <w:sz w:val="22"/>
          <w:szCs w:val="22"/>
        </w:rPr>
        <w:t xml:space="preserve">set out in </w:t>
      </w:r>
      <w:r w:rsidR="00832146" w:rsidRPr="00A16496">
        <w:rPr>
          <w:rFonts w:ascii="Calibri" w:hAnsi="Calibri" w:cs="Calibri"/>
          <w:sz w:val="22"/>
          <w:szCs w:val="22"/>
        </w:rPr>
        <w:t xml:space="preserve">the </w:t>
      </w:r>
      <w:r w:rsidR="000769B7" w:rsidRPr="00A16496">
        <w:rPr>
          <w:rFonts w:ascii="Calibri" w:hAnsi="Calibri" w:cs="Calibri"/>
          <w:sz w:val="22"/>
          <w:szCs w:val="22"/>
        </w:rPr>
        <w:t>Specific Grant Agreement</w:t>
      </w:r>
      <w:r w:rsidRPr="00A16496">
        <w:rPr>
          <w:rFonts w:asciiTheme="minorHAnsi" w:hAnsiTheme="minorHAnsi" w:cs="Calibri"/>
          <w:sz w:val="22"/>
          <w:szCs w:val="22"/>
        </w:rPr>
        <w:t xml:space="preserve">. Irrespective of the status, all reports and deliverables must be made accessible to the other project participants, and </w:t>
      </w:r>
      <w:r w:rsidR="00832146" w:rsidRPr="00A16496">
        <w:rPr>
          <w:rFonts w:asciiTheme="minorHAnsi" w:hAnsiTheme="minorHAnsi" w:cs="Calibri"/>
          <w:sz w:val="22"/>
          <w:szCs w:val="22"/>
        </w:rPr>
        <w:t xml:space="preserve">to </w:t>
      </w:r>
      <w:r w:rsidRPr="00A16496">
        <w:rPr>
          <w:rFonts w:asciiTheme="minorHAnsi" w:hAnsiTheme="minorHAnsi" w:cs="Calibri"/>
          <w:sz w:val="22"/>
          <w:szCs w:val="22"/>
        </w:rPr>
        <w:t xml:space="preserve">the </w:t>
      </w:r>
      <w:r w:rsidR="006F096C" w:rsidRPr="00A16496">
        <w:rPr>
          <w:rFonts w:asciiTheme="minorHAnsi" w:hAnsiTheme="minorHAnsi" w:cs="Calibri"/>
          <w:sz w:val="22"/>
          <w:szCs w:val="22"/>
        </w:rPr>
        <w:t>GSA</w:t>
      </w:r>
      <w:r w:rsidRPr="00A16496">
        <w:rPr>
          <w:rFonts w:asciiTheme="minorHAnsi" w:hAnsiTheme="minorHAnsi" w:cs="Calibri"/>
          <w:sz w:val="22"/>
          <w:szCs w:val="22"/>
        </w:rPr>
        <w:t>.</w:t>
      </w:r>
    </w:p>
    <w:p w14:paraId="1EF830ED" w14:textId="77777777" w:rsidR="000769B7" w:rsidRPr="00A16496" w:rsidRDefault="000769B7" w:rsidP="000769B7">
      <w:pPr>
        <w:tabs>
          <w:tab w:val="left" w:pos="426"/>
        </w:tabs>
        <w:ind w:left="1440"/>
        <w:jc w:val="both"/>
        <w:rPr>
          <w:rFonts w:ascii="Calibri" w:hAnsi="Calibri" w:cs="Calibri"/>
          <w:sz w:val="22"/>
          <w:szCs w:val="22"/>
        </w:rPr>
      </w:pPr>
      <w:r w:rsidRPr="00A16496">
        <w:rPr>
          <w:rFonts w:ascii="Calibri" w:hAnsi="Calibri" w:cs="Calibri"/>
          <w:sz w:val="22"/>
          <w:szCs w:val="22"/>
        </w:rPr>
        <w:t>ER = External restricted (eg. Members, stakeholder groups or other particular target</w:t>
      </w:r>
    </w:p>
    <w:p w14:paraId="1EF830EE" w14:textId="77777777" w:rsidR="000769B7" w:rsidRPr="00A16496" w:rsidRDefault="000769B7" w:rsidP="000769B7">
      <w:pPr>
        <w:tabs>
          <w:tab w:val="left" w:pos="426"/>
        </w:tabs>
        <w:ind w:left="1440"/>
        <w:jc w:val="both"/>
        <w:rPr>
          <w:rFonts w:ascii="Calibri" w:hAnsi="Calibri" w:cs="Calibri"/>
          <w:sz w:val="22"/>
          <w:szCs w:val="22"/>
        </w:rPr>
      </w:pPr>
      <w:r w:rsidRPr="00A16496">
        <w:rPr>
          <w:rFonts w:ascii="Calibri" w:hAnsi="Calibri" w:cs="Calibri"/>
          <w:sz w:val="22"/>
          <w:szCs w:val="22"/>
        </w:rPr>
        <w:t>groups)</w:t>
      </w:r>
    </w:p>
    <w:p w14:paraId="1EF830EF" w14:textId="77777777" w:rsidR="003E4B77" w:rsidRPr="00A16496" w:rsidRDefault="003E4B77" w:rsidP="009255A9">
      <w:pPr>
        <w:numPr>
          <w:ilvl w:val="1"/>
          <w:numId w:val="9"/>
        </w:numPr>
        <w:tabs>
          <w:tab w:val="left" w:pos="426"/>
        </w:tabs>
        <w:jc w:val="both"/>
        <w:rPr>
          <w:rFonts w:asciiTheme="minorHAnsi" w:hAnsiTheme="minorHAnsi" w:cs="Calibri"/>
          <w:sz w:val="22"/>
          <w:szCs w:val="22"/>
        </w:rPr>
      </w:pPr>
      <w:r w:rsidRPr="00A16496">
        <w:rPr>
          <w:rFonts w:asciiTheme="minorHAnsi" w:hAnsiTheme="minorHAnsi" w:cs="Calibri"/>
          <w:sz w:val="22"/>
          <w:szCs w:val="22"/>
        </w:rPr>
        <w:t>Corresponding to the specific WP</w:t>
      </w:r>
      <w:r w:rsidR="000E76D9" w:rsidRPr="00A16496">
        <w:rPr>
          <w:rFonts w:asciiTheme="minorHAnsi" w:hAnsiTheme="minorHAnsi" w:cs="Calibri"/>
          <w:sz w:val="22"/>
          <w:szCs w:val="22"/>
        </w:rPr>
        <w:t xml:space="preserve"> ID</w:t>
      </w:r>
      <w:r w:rsidRPr="00A16496">
        <w:rPr>
          <w:rFonts w:asciiTheme="minorHAnsi" w:hAnsiTheme="minorHAnsi" w:cs="Calibri"/>
          <w:sz w:val="22"/>
          <w:szCs w:val="22"/>
        </w:rPr>
        <w:t xml:space="preserve"> they refer to.</w:t>
      </w:r>
    </w:p>
    <w:p w14:paraId="1EF830F0" w14:textId="77777777" w:rsidR="003E4B77" w:rsidRPr="00A16496" w:rsidRDefault="003E4B77" w:rsidP="002A782D">
      <w:pPr>
        <w:tabs>
          <w:tab w:val="left" w:pos="426"/>
        </w:tabs>
        <w:ind w:left="1080"/>
        <w:jc w:val="both"/>
        <w:rPr>
          <w:rFonts w:asciiTheme="minorHAnsi" w:hAnsiTheme="minorHAnsi" w:cs="Calibri"/>
          <w:sz w:val="22"/>
          <w:szCs w:val="22"/>
        </w:rPr>
      </w:pPr>
    </w:p>
    <w:p w14:paraId="5009EF5F" w14:textId="347B4662" w:rsidR="00741240" w:rsidRPr="00A16496" w:rsidRDefault="00741240" w:rsidP="00A16496">
      <w:pPr>
        <w:pStyle w:val="ListParagraph"/>
        <w:numPr>
          <w:ilvl w:val="3"/>
          <w:numId w:val="9"/>
        </w:numPr>
        <w:tabs>
          <w:tab w:val="left" w:pos="-720"/>
        </w:tabs>
        <w:suppressAutoHyphens/>
        <w:spacing w:line="360" w:lineRule="auto"/>
        <w:ind w:left="709"/>
        <w:jc w:val="both"/>
        <w:rPr>
          <w:rFonts w:ascii="Calibri" w:hAnsi="Calibri" w:cs="Calibri"/>
          <w:b/>
          <w:sz w:val="22"/>
          <w:szCs w:val="22"/>
        </w:rPr>
      </w:pPr>
      <w:r w:rsidRPr="00A16496">
        <w:rPr>
          <w:rFonts w:ascii="Calibri" w:hAnsi="Calibri" w:cs="Calibri"/>
          <w:b/>
          <w:sz w:val="22"/>
          <w:szCs w:val="22"/>
        </w:rPr>
        <w:t>Management structure and procedures</w:t>
      </w:r>
    </w:p>
    <w:p w14:paraId="2830ECA6" w14:textId="77777777" w:rsidR="00741240" w:rsidRPr="00741240" w:rsidRDefault="00741240" w:rsidP="00A16496">
      <w:pPr>
        <w:numPr>
          <w:ilvl w:val="2"/>
          <w:numId w:val="11"/>
        </w:numPr>
        <w:spacing w:before="240"/>
        <w:ind w:left="284" w:hanging="142"/>
        <w:contextualSpacing/>
        <w:rPr>
          <w:rFonts w:asciiTheme="minorHAnsi" w:hAnsiTheme="minorHAnsi" w:cs="Calibri"/>
          <w:b/>
          <w:sz w:val="22"/>
          <w:szCs w:val="22"/>
        </w:rPr>
      </w:pPr>
      <w:r w:rsidRPr="00741240">
        <w:rPr>
          <w:rFonts w:asciiTheme="minorHAnsi" w:hAnsiTheme="minorHAnsi" w:cs="Calibri"/>
          <w:b/>
          <w:sz w:val="22"/>
          <w:szCs w:val="22"/>
        </w:rPr>
        <w:t>Organisational structure and related milestones</w:t>
      </w:r>
    </w:p>
    <w:p w14:paraId="77F36DAC" w14:textId="77777777" w:rsidR="00741240" w:rsidRPr="00741240" w:rsidRDefault="00741240" w:rsidP="00741240">
      <w:pPr>
        <w:jc w:val="both"/>
        <w:rPr>
          <w:rFonts w:asciiTheme="minorHAnsi" w:hAnsiTheme="minorHAnsi" w:cs="Calibri"/>
          <w:sz w:val="22"/>
          <w:szCs w:val="22"/>
        </w:rPr>
      </w:pPr>
      <w:r w:rsidRPr="00741240">
        <w:rPr>
          <w:rFonts w:asciiTheme="minorHAnsi" w:hAnsiTheme="minorHAnsi" w:cs="Calibri"/>
          <w:sz w:val="22"/>
          <w:szCs w:val="22"/>
        </w:rPr>
        <w:t xml:space="preserve">Describe the organisational structure and the decision-making (please include a list of milestones as in the table below). Explain why the organisational structure and decision-making mechanisms are appropriate to the complexity and scale of the project. Describe, where relevant, how effective innovation management will be addressed in the management structure and project plan. </w:t>
      </w:r>
    </w:p>
    <w:p w14:paraId="50C369BA" w14:textId="77777777" w:rsidR="00741240" w:rsidRPr="00741240" w:rsidRDefault="00741240" w:rsidP="00741240">
      <w:pPr>
        <w:rPr>
          <w:rFonts w:asciiTheme="minorHAnsi" w:hAnsiTheme="minorHAnsi" w:cs="Calibri"/>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9"/>
        <w:gridCol w:w="1563"/>
        <w:gridCol w:w="2101"/>
        <w:gridCol w:w="2081"/>
        <w:gridCol w:w="1911"/>
      </w:tblGrid>
      <w:tr w:rsidR="00741240" w:rsidRPr="00741240" w14:paraId="0A0DEB49" w14:textId="77777777" w:rsidTr="00CB5036">
        <w:trPr>
          <w:trHeight w:val="367"/>
          <w:tblHeader/>
        </w:trPr>
        <w:tc>
          <w:tcPr>
            <w:tcW w:w="9065" w:type="dxa"/>
            <w:gridSpan w:val="5"/>
            <w:shd w:val="clear" w:color="auto" w:fill="D9D9D9" w:themeFill="background1" w:themeFillShade="D9"/>
          </w:tcPr>
          <w:p w14:paraId="73BBE35A" w14:textId="77777777" w:rsidR="00741240" w:rsidRPr="00741240" w:rsidRDefault="00741240" w:rsidP="00741240">
            <w:pPr>
              <w:spacing w:before="120" w:after="120"/>
              <w:jc w:val="center"/>
              <w:rPr>
                <w:rFonts w:asciiTheme="minorHAnsi" w:hAnsiTheme="minorHAnsi" w:cs="Calibri"/>
                <w:b/>
                <w:bCs/>
                <w:sz w:val="22"/>
                <w:szCs w:val="22"/>
              </w:rPr>
            </w:pPr>
            <w:r w:rsidRPr="00741240">
              <w:rPr>
                <w:rFonts w:asciiTheme="minorHAnsi" w:hAnsiTheme="minorHAnsi" w:cs="Calibri"/>
                <w:b/>
                <w:bCs/>
                <w:sz w:val="22"/>
                <w:szCs w:val="22"/>
              </w:rPr>
              <w:lastRenderedPageBreak/>
              <w:t>Milestones</w:t>
            </w:r>
          </w:p>
        </w:tc>
      </w:tr>
      <w:tr w:rsidR="00741240" w:rsidRPr="00741240" w14:paraId="1FCCD1D6" w14:textId="77777777" w:rsidTr="00CB5036">
        <w:trPr>
          <w:tblHeader/>
        </w:trPr>
        <w:tc>
          <w:tcPr>
            <w:tcW w:w="1409" w:type="dxa"/>
            <w:shd w:val="clear" w:color="auto" w:fill="D9D9D9" w:themeFill="background1" w:themeFillShade="D9"/>
          </w:tcPr>
          <w:p w14:paraId="5307FF19" w14:textId="77777777" w:rsidR="00741240" w:rsidRPr="00741240" w:rsidRDefault="00741240" w:rsidP="00741240">
            <w:pPr>
              <w:spacing w:before="120" w:after="120"/>
              <w:jc w:val="center"/>
              <w:rPr>
                <w:rFonts w:asciiTheme="minorHAnsi" w:hAnsiTheme="minorHAnsi" w:cs="Calibri"/>
                <w:b/>
                <w:bCs/>
                <w:sz w:val="22"/>
                <w:szCs w:val="22"/>
              </w:rPr>
            </w:pPr>
            <w:r w:rsidRPr="00741240">
              <w:rPr>
                <w:rFonts w:asciiTheme="minorHAnsi" w:hAnsiTheme="minorHAnsi" w:cs="Calibri"/>
                <w:b/>
                <w:bCs/>
                <w:sz w:val="22"/>
                <w:szCs w:val="22"/>
              </w:rPr>
              <w:t>Milestone number</w:t>
            </w:r>
          </w:p>
        </w:tc>
        <w:tc>
          <w:tcPr>
            <w:tcW w:w="1563" w:type="dxa"/>
            <w:shd w:val="clear" w:color="auto" w:fill="D9D9D9" w:themeFill="background1" w:themeFillShade="D9"/>
          </w:tcPr>
          <w:p w14:paraId="74D24908" w14:textId="77777777" w:rsidR="00741240" w:rsidRPr="00741240" w:rsidRDefault="00741240" w:rsidP="00741240">
            <w:pPr>
              <w:spacing w:before="120" w:after="120"/>
              <w:jc w:val="center"/>
              <w:rPr>
                <w:rFonts w:asciiTheme="minorHAnsi" w:hAnsiTheme="minorHAnsi" w:cs="Calibri"/>
                <w:b/>
                <w:bCs/>
                <w:sz w:val="22"/>
                <w:szCs w:val="22"/>
              </w:rPr>
            </w:pPr>
            <w:r w:rsidRPr="00741240">
              <w:rPr>
                <w:rFonts w:asciiTheme="minorHAnsi" w:hAnsiTheme="minorHAnsi" w:cs="Calibri"/>
                <w:b/>
                <w:bCs/>
                <w:sz w:val="22"/>
                <w:szCs w:val="22"/>
              </w:rPr>
              <w:t>Milestone name</w:t>
            </w:r>
          </w:p>
        </w:tc>
        <w:tc>
          <w:tcPr>
            <w:tcW w:w="2101" w:type="dxa"/>
            <w:shd w:val="clear" w:color="auto" w:fill="D9D9D9" w:themeFill="background1" w:themeFillShade="D9"/>
          </w:tcPr>
          <w:p w14:paraId="4248A7C6" w14:textId="77777777" w:rsidR="00741240" w:rsidRPr="00741240" w:rsidRDefault="00741240" w:rsidP="00741240">
            <w:pPr>
              <w:spacing w:before="120" w:after="120"/>
              <w:jc w:val="center"/>
              <w:rPr>
                <w:rFonts w:asciiTheme="minorHAnsi" w:hAnsiTheme="minorHAnsi" w:cs="Calibri"/>
                <w:b/>
                <w:bCs/>
                <w:sz w:val="22"/>
                <w:szCs w:val="22"/>
              </w:rPr>
            </w:pPr>
            <w:r w:rsidRPr="00741240">
              <w:rPr>
                <w:rFonts w:asciiTheme="minorHAnsi" w:hAnsiTheme="minorHAnsi" w:cs="Calibri"/>
                <w:b/>
                <w:bCs/>
                <w:sz w:val="22"/>
                <w:szCs w:val="22"/>
              </w:rPr>
              <w:t>Related work package(s)</w:t>
            </w:r>
          </w:p>
        </w:tc>
        <w:tc>
          <w:tcPr>
            <w:tcW w:w="2081" w:type="dxa"/>
            <w:shd w:val="clear" w:color="auto" w:fill="D9D9D9" w:themeFill="background1" w:themeFillShade="D9"/>
          </w:tcPr>
          <w:p w14:paraId="7859381C" w14:textId="77777777" w:rsidR="00741240" w:rsidRPr="00741240" w:rsidRDefault="00741240" w:rsidP="00741240">
            <w:pPr>
              <w:spacing w:before="120" w:after="120"/>
              <w:jc w:val="center"/>
              <w:rPr>
                <w:rFonts w:asciiTheme="minorHAnsi" w:hAnsiTheme="minorHAnsi" w:cs="Calibri"/>
                <w:b/>
                <w:bCs/>
                <w:sz w:val="22"/>
                <w:szCs w:val="22"/>
              </w:rPr>
            </w:pPr>
            <w:r w:rsidRPr="00741240">
              <w:rPr>
                <w:rFonts w:asciiTheme="minorHAnsi" w:hAnsiTheme="minorHAnsi" w:cs="Calibri"/>
                <w:b/>
                <w:bCs/>
                <w:sz w:val="22"/>
                <w:szCs w:val="22"/>
              </w:rPr>
              <w:t xml:space="preserve">Estimated date </w:t>
            </w:r>
          </w:p>
        </w:tc>
        <w:tc>
          <w:tcPr>
            <w:tcW w:w="1911" w:type="dxa"/>
            <w:shd w:val="clear" w:color="auto" w:fill="D9D9D9" w:themeFill="background1" w:themeFillShade="D9"/>
          </w:tcPr>
          <w:p w14:paraId="11CA7A91" w14:textId="77777777" w:rsidR="00741240" w:rsidRPr="00741240" w:rsidRDefault="00741240" w:rsidP="00741240">
            <w:pPr>
              <w:spacing w:before="120" w:after="120"/>
              <w:jc w:val="center"/>
              <w:rPr>
                <w:rFonts w:asciiTheme="minorHAnsi" w:hAnsiTheme="minorHAnsi" w:cs="Calibri"/>
                <w:b/>
                <w:bCs/>
                <w:sz w:val="22"/>
                <w:szCs w:val="22"/>
              </w:rPr>
            </w:pPr>
            <w:r w:rsidRPr="00741240">
              <w:rPr>
                <w:rFonts w:asciiTheme="minorHAnsi" w:hAnsiTheme="minorHAnsi" w:cs="Calibri"/>
                <w:b/>
                <w:bCs/>
                <w:sz w:val="22"/>
                <w:szCs w:val="22"/>
              </w:rPr>
              <w:t>Means of verification</w:t>
            </w:r>
          </w:p>
        </w:tc>
      </w:tr>
      <w:tr w:rsidR="00741240" w:rsidRPr="00741240" w14:paraId="0255A083" w14:textId="77777777" w:rsidTr="00CB5036">
        <w:trPr>
          <w:tblHeader/>
        </w:trPr>
        <w:tc>
          <w:tcPr>
            <w:tcW w:w="1409" w:type="dxa"/>
          </w:tcPr>
          <w:p w14:paraId="0F9ACB52" w14:textId="77777777" w:rsidR="00741240" w:rsidRPr="00741240" w:rsidRDefault="00741240" w:rsidP="00741240">
            <w:pPr>
              <w:spacing w:before="120" w:after="120"/>
              <w:jc w:val="center"/>
              <w:rPr>
                <w:rFonts w:asciiTheme="minorHAnsi" w:hAnsiTheme="minorHAnsi" w:cs="Calibri"/>
                <w:b/>
                <w:bCs/>
                <w:sz w:val="22"/>
                <w:szCs w:val="22"/>
              </w:rPr>
            </w:pPr>
          </w:p>
        </w:tc>
        <w:tc>
          <w:tcPr>
            <w:tcW w:w="1563" w:type="dxa"/>
          </w:tcPr>
          <w:p w14:paraId="4076D4B1" w14:textId="77777777" w:rsidR="00741240" w:rsidRPr="00741240" w:rsidRDefault="00741240" w:rsidP="00741240">
            <w:pPr>
              <w:spacing w:before="120" w:after="120"/>
              <w:jc w:val="center"/>
              <w:rPr>
                <w:rFonts w:asciiTheme="minorHAnsi" w:hAnsiTheme="minorHAnsi" w:cs="Calibri"/>
                <w:b/>
                <w:bCs/>
                <w:sz w:val="22"/>
                <w:szCs w:val="22"/>
              </w:rPr>
            </w:pPr>
          </w:p>
        </w:tc>
        <w:tc>
          <w:tcPr>
            <w:tcW w:w="2101" w:type="dxa"/>
          </w:tcPr>
          <w:p w14:paraId="29CA6437" w14:textId="77777777" w:rsidR="00741240" w:rsidRPr="00741240" w:rsidRDefault="00741240" w:rsidP="00741240">
            <w:pPr>
              <w:spacing w:before="120" w:after="120"/>
              <w:jc w:val="center"/>
              <w:rPr>
                <w:rFonts w:asciiTheme="minorHAnsi" w:hAnsiTheme="minorHAnsi" w:cs="Calibri"/>
                <w:b/>
                <w:bCs/>
                <w:sz w:val="22"/>
                <w:szCs w:val="22"/>
              </w:rPr>
            </w:pPr>
          </w:p>
        </w:tc>
        <w:tc>
          <w:tcPr>
            <w:tcW w:w="2081" w:type="dxa"/>
          </w:tcPr>
          <w:p w14:paraId="54736A9F" w14:textId="77777777" w:rsidR="00741240" w:rsidRPr="00741240" w:rsidRDefault="00741240" w:rsidP="00741240">
            <w:pPr>
              <w:spacing w:before="120" w:after="120"/>
              <w:jc w:val="center"/>
              <w:rPr>
                <w:rFonts w:asciiTheme="minorHAnsi" w:hAnsiTheme="minorHAnsi" w:cs="Calibri"/>
                <w:b/>
                <w:bCs/>
                <w:sz w:val="22"/>
                <w:szCs w:val="22"/>
              </w:rPr>
            </w:pPr>
          </w:p>
        </w:tc>
        <w:tc>
          <w:tcPr>
            <w:tcW w:w="1911" w:type="dxa"/>
          </w:tcPr>
          <w:p w14:paraId="6ACE2B07" w14:textId="77777777" w:rsidR="00741240" w:rsidRPr="00741240" w:rsidRDefault="00741240" w:rsidP="00741240">
            <w:pPr>
              <w:spacing w:before="120" w:after="120"/>
              <w:jc w:val="center"/>
              <w:rPr>
                <w:rFonts w:asciiTheme="minorHAnsi" w:hAnsiTheme="minorHAnsi" w:cs="Calibri"/>
                <w:b/>
                <w:bCs/>
                <w:sz w:val="22"/>
                <w:szCs w:val="22"/>
              </w:rPr>
            </w:pPr>
          </w:p>
        </w:tc>
      </w:tr>
      <w:tr w:rsidR="00741240" w:rsidRPr="00741240" w14:paraId="0EB8D7E3" w14:textId="77777777" w:rsidTr="00CB5036">
        <w:trPr>
          <w:tblHeader/>
        </w:trPr>
        <w:tc>
          <w:tcPr>
            <w:tcW w:w="1409" w:type="dxa"/>
          </w:tcPr>
          <w:p w14:paraId="29FB6389" w14:textId="77777777" w:rsidR="00741240" w:rsidRPr="00741240" w:rsidRDefault="00741240" w:rsidP="00741240">
            <w:pPr>
              <w:spacing w:before="120" w:after="120"/>
              <w:jc w:val="center"/>
              <w:rPr>
                <w:rFonts w:asciiTheme="minorHAnsi" w:hAnsiTheme="minorHAnsi" w:cs="Calibri"/>
                <w:b/>
                <w:bCs/>
                <w:sz w:val="22"/>
                <w:szCs w:val="22"/>
              </w:rPr>
            </w:pPr>
          </w:p>
        </w:tc>
        <w:tc>
          <w:tcPr>
            <w:tcW w:w="1563" w:type="dxa"/>
          </w:tcPr>
          <w:p w14:paraId="2C263D1D" w14:textId="77777777" w:rsidR="00741240" w:rsidRPr="00741240" w:rsidRDefault="00741240" w:rsidP="00741240">
            <w:pPr>
              <w:spacing w:before="120" w:after="120"/>
              <w:jc w:val="center"/>
              <w:rPr>
                <w:rFonts w:asciiTheme="minorHAnsi" w:hAnsiTheme="minorHAnsi" w:cs="Calibri"/>
                <w:b/>
                <w:bCs/>
                <w:sz w:val="22"/>
                <w:szCs w:val="22"/>
              </w:rPr>
            </w:pPr>
          </w:p>
        </w:tc>
        <w:tc>
          <w:tcPr>
            <w:tcW w:w="2101" w:type="dxa"/>
          </w:tcPr>
          <w:p w14:paraId="520350CF" w14:textId="77777777" w:rsidR="00741240" w:rsidRPr="00741240" w:rsidRDefault="00741240" w:rsidP="00741240">
            <w:pPr>
              <w:spacing w:before="120" w:after="120"/>
              <w:jc w:val="center"/>
              <w:rPr>
                <w:rFonts w:asciiTheme="minorHAnsi" w:hAnsiTheme="minorHAnsi" w:cs="Calibri"/>
                <w:b/>
                <w:bCs/>
                <w:sz w:val="22"/>
                <w:szCs w:val="22"/>
              </w:rPr>
            </w:pPr>
          </w:p>
        </w:tc>
        <w:tc>
          <w:tcPr>
            <w:tcW w:w="2081" w:type="dxa"/>
          </w:tcPr>
          <w:p w14:paraId="643FF5C8" w14:textId="77777777" w:rsidR="00741240" w:rsidRPr="00741240" w:rsidRDefault="00741240" w:rsidP="00741240">
            <w:pPr>
              <w:spacing w:before="120" w:after="120"/>
              <w:jc w:val="center"/>
              <w:rPr>
                <w:rFonts w:asciiTheme="minorHAnsi" w:hAnsiTheme="minorHAnsi" w:cs="Calibri"/>
                <w:b/>
                <w:bCs/>
                <w:sz w:val="22"/>
                <w:szCs w:val="22"/>
              </w:rPr>
            </w:pPr>
          </w:p>
        </w:tc>
        <w:tc>
          <w:tcPr>
            <w:tcW w:w="1911" w:type="dxa"/>
          </w:tcPr>
          <w:p w14:paraId="04C4D8AB" w14:textId="77777777" w:rsidR="00741240" w:rsidRPr="00741240" w:rsidRDefault="00741240" w:rsidP="00741240">
            <w:pPr>
              <w:spacing w:before="120" w:after="120"/>
              <w:jc w:val="center"/>
              <w:rPr>
                <w:rFonts w:asciiTheme="minorHAnsi" w:hAnsiTheme="minorHAnsi" w:cs="Calibri"/>
                <w:b/>
                <w:bCs/>
                <w:sz w:val="22"/>
                <w:szCs w:val="22"/>
              </w:rPr>
            </w:pPr>
          </w:p>
        </w:tc>
      </w:tr>
      <w:tr w:rsidR="00741240" w:rsidRPr="00741240" w14:paraId="4D135384" w14:textId="77777777" w:rsidTr="00CB5036">
        <w:trPr>
          <w:tblHeader/>
        </w:trPr>
        <w:tc>
          <w:tcPr>
            <w:tcW w:w="1409" w:type="dxa"/>
          </w:tcPr>
          <w:p w14:paraId="643EE90B" w14:textId="77777777" w:rsidR="00741240" w:rsidRPr="00741240" w:rsidRDefault="00741240" w:rsidP="00741240">
            <w:pPr>
              <w:spacing w:before="120" w:after="120"/>
              <w:jc w:val="center"/>
              <w:rPr>
                <w:rFonts w:asciiTheme="minorHAnsi" w:hAnsiTheme="minorHAnsi" w:cs="Calibri"/>
                <w:b/>
                <w:bCs/>
                <w:sz w:val="22"/>
                <w:szCs w:val="22"/>
              </w:rPr>
            </w:pPr>
          </w:p>
        </w:tc>
        <w:tc>
          <w:tcPr>
            <w:tcW w:w="1563" w:type="dxa"/>
          </w:tcPr>
          <w:p w14:paraId="5C7F3312" w14:textId="77777777" w:rsidR="00741240" w:rsidRPr="00741240" w:rsidRDefault="00741240" w:rsidP="00741240">
            <w:pPr>
              <w:spacing w:before="120" w:after="120"/>
              <w:jc w:val="center"/>
              <w:rPr>
                <w:rFonts w:asciiTheme="minorHAnsi" w:hAnsiTheme="minorHAnsi" w:cs="Calibri"/>
                <w:b/>
                <w:bCs/>
                <w:sz w:val="22"/>
                <w:szCs w:val="22"/>
              </w:rPr>
            </w:pPr>
          </w:p>
        </w:tc>
        <w:tc>
          <w:tcPr>
            <w:tcW w:w="2101" w:type="dxa"/>
          </w:tcPr>
          <w:p w14:paraId="16D71ED8" w14:textId="77777777" w:rsidR="00741240" w:rsidRPr="00741240" w:rsidRDefault="00741240" w:rsidP="00741240">
            <w:pPr>
              <w:spacing w:before="120" w:after="120"/>
              <w:jc w:val="center"/>
              <w:rPr>
                <w:rFonts w:asciiTheme="minorHAnsi" w:hAnsiTheme="minorHAnsi" w:cs="Calibri"/>
                <w:b/>
                <w:bCs/>
                <w:sz w:val="22"/>
                <w:szCs w:val="22"/>
              </w:rPr>
            </w:pPr>
          </w:p>
        </w:tc>
        <w:tc>
          <w:tcPr>
            <w:tcW w:w="2081" w:type="dxa"/>
          </w:tcPr>
          <w:p w14:paraId="55C70E1F" w14:textId="77777777" w:rsidR="00741240" w:rsidRPr="00741240" w:rsidRDefault="00741240" w:rsidP="00741240">
            <w:pPr>
              <w:spacing w:before="120" w:after="120"/>
              <w:jc w:val="center"/>
              <w:rPr>
                <w:rFonts w:asciiTheme="minorHAnsi" w:hAnsiTheme="minorHAnsi" w:cs="Calibri"/>
                <w:b/>
                <w:bCs/>
                <w:sz w:val="22"/>
                <w:szCs w:val="22"/>
              </w:rPr>
            </w:pPr>
          </w:p>
        </w:tc>
        <w:tc>
          <w:tcPr>
            <w:tcW w:w="1911" w:type="dxa"/>
          </w:tcPr>
          <w:p w14:paraId="5075AA4E" w14:textId="77777777" w:rsidR="00741240" w:rsidRPr="00741240" w:rsidRDefault="00741240" w:rsidP="00741240">
            <w:pPr>
              <w:spacing w:before="120" w:after="120"/>
              <w:jc w:val="center"/>
              <w:rPr>
                <w:rFonts w:asciiTheme="minorHAnsi" w:hAnsiTheme="minorHAnsi" w:cs="Calibri"/>
                <w:b/>
                <w:bCs/>
                <w:sz w:val="22"/>
                <w:szCs w:val="22"/>
              </w:rPr>
            </w:pPr>
          </w:p>
        </w:tc>
      </w:tr>
      <w:tr w:rsidR="00741240" w:rsidRPr="00741240" w14:paraId="7138E7FA" w14:textId="77777777" w:rsidTr="00CB5036">
        <w:trPr>
          <w:tblHeader/>
        </w:trPr>
        <w:tc>
          <w:tcPr>
            <w:tcW w:w="1409" w:type="dxa"/>
          </w:tcPr>
          <w:p w14:paraId="7977DF58" w14:textId="77777777" w:rsidR="00741240" w:rsidRPr="00741240" w:rsidRDefault="00741240" w:rsidP="00741240">
            <w:pPr>
              <w:spacing w:before="120" w:after="120"/>
              <w:jc w:val="center"/>
              <w:rPr>
                <w:rFonts w:asciiTheme="minorHAnsi" w:hAnsiTheme="minorHAnsi" w:cs="Calibri"/>
                <w:b/>
                <w:bCs/>
                <w:sz w:val="22"/>
                <w:szCs w:val="22"/>
              </w:rPr>
            </w:pPr>
          </w:p>
        </w:tc>
        <w:tc>
          <w:tcPr>
            <w:tcW w:w="1563" w:type="dxa"/>
          </w:tcPr>
          <w:p w14:paraId="06C01E7F" w14:textId="77777777" w:rsidR="00741240" w:rsidRPr="00741240" w:rsidRDefault="00741240" w:rsidP="00741240">
            <w:pPr>
              <w:spacing w:before="120" w:after="120"/>
              <w:jc w:val="center"/>
              <w:rPr>
                <w:rFonts w:asciiTheme="minorHAnsi" w:hAnsiTheme="minorHAnsi" w:cs="Calibri"/>
                <w:b/>
                <w:bCs/>
                <w:sz w:val="22"/>
                <w:szCs w:val="22"/>
              </w:rPr>
            </w:pPr>
          </w:p>
        </w:tc>
        <w:tc>
          <w:tcPr>
            <w:tcW w:w="2101" w:type="dxa"/>
          </w:tcPr>
          <w:p w14:paraId="135E946E" w14:textId="77777777" w:rsidR="00741240" w:rsidRPr="00741240" w:rsidRDefault="00741240" w:rsidP="00741240">
            <w:pPr>
              <w:spacing w:before="120" w:after="120"/>
              <w:jc w:val="center"/>
              <w:rPr>
                <w:rFonts w:asciiTheme="minorHAnsi" w:hAnsiTheme="minorHAnsi" w:cs="Calibri"/>
                <w:b/>
                <w:bCs/>
                <w:sz w:val="22"/>
                <w:szCs w:val="22"/>
              </w:rPr>
            </w:pPr>
          </w:p>
        </w:tc>
        <w:tc>
          <w:tcPr>
            <w:tcW w:w="2081" w:type="dxa"/>
          </w:tcPr>
          <w:p w14:paraId="2E70EC78" w14:textId="77777777" w:rsidR="00741240" w:rsidRPr="00741240" w:rsidRDefault="00741240" w:rsidP="00741240">
            <w:pPr>
              <w:spacing w:before="120" w:after="120"/>
              <w:jc w:val="center"/>
              <w:rPr>
                <w:rFonts w:asciiTheme="minorHAnsi" w:hAnsiTheme="minorHAnsi" w:cs="Calibri"/>
                <w:b/>
                <w:bCs/>
                <w:sz w:val="22"/>
                <w:szCs w:val="22"/>
              </w:rPr>
            </w:pPr>
          </w:p>
        </w:tc>
        <w:tc>
          <w:tcPr>
            <w:tcW w:w="1911" w:type="dxa"/>
          </w:tcPr>
          <w:p w14:paraId="3D2C8D63" w14:textId="77777777" w:rsidR="00741240" w:rsidRPr="00741240" w:rsidRDefault="00741240" w:rsidP="00741240">
            <w:pPr>
              <w:spacing w:before="120" w:after="120"/>
              <w:jc w:val="center"/>
              <w:rPr>
                <w:rFonts w:asciiTheme="minorHAnsi" w:hAnsiTheme="minorHAnsi" w:cs="Calibri"/>
                <w:b/>
                <w:bCs/>
                <w:sz w:val="22"/>
                <w:szCs w:val="22"/>
              </w:rPr>
            </w:pPr>
          </w:p>
        </w:tc>
      </w:tr>
    </w:tbl>
    <w:p w14:paraId="3E1BB02D" w14:textId="77777777" w:rsidR="006D43D4" w:rsidRDefault="006D43D4" w:rsidP="00A16496">
      <w:pPr>
        <w:spacing w:before="240"/>
        <w:ind w:left="284"/>
        <w:contextualSpacing/>
        <w:rPr>
          <w:rFonts w:asciiTheme="minorHAnsi" w:hAnsiTheme="minorHAnsi" w:cs="Calibri"/>
          <w:b/>
          <w:sz w:val="22"/>
          <w:szCs w:val="22"/>
        </w:rPr>
      </w:pPr>
    </w:p>
    <w:p w14:paraId="2F2859EF" w14:textId="77777777" w:rsidR="00741240" w:rsidRPr="00741240" w:rsidRDefault="00741240" w:rsidP="00A16496">
      <w:pPr>
        <w:numPr>
          <w:ilvl w:val="2"/>
          <w:numId w:val="11"/>
        </w:numPr>
        <w:spacing w:before="240"/>
        <w:ind w:left="284" w:hanging="284"/>
        <w:contextualSpacing/>
        <w:rPr>
          <w:rFonts w:asciiTheme="minorHAnsi" w:hAnsiTheme="minorHAnsi" w:cs="Calibri"/>
          <w:b/>
          <w:sz w:val="22"/>
          <w:szCs w:val="22"/>
        </w:rPr>
      </w:pPr>
      <w:r w:rsidRPr="00741240">
        <w:rPr>
          <w:rFonts w:asciiTheme="minorHAnsi" w:hAnsiTheme="minorHAnsi" w:cs="Calibri"/>
          <w:b/>
          <w:sz w:val="22"/>
          <w:szCs w:val="22"/>
        </w:rPr>
        <w:t>Risks and mitigation measures</w:t>
      </w:r>
    </w:p>
    <w:p w14:paraId="3A0EDFE5" w14:textId="77777777" w:rsidR="00741240" w:rsidRDefault="00741240" w:rsidP="00A16496">
      <w:pPr>
        <w:ind w:left="-142"/>
        <w:jc w:val="both"/>
        <w:rPr>
          <w:rFonts w:asciiTheme="minorHAnsi" w:hAnsiTheme="minorHAnsi" w:cs="Calibri"/>
          <w:sz w:val="22"/>
          <w:szCs w:val="22"/>
        </w:rPr>
      </w:pPr>
      <w:r w:rsidRPr="00741240">
        <w:rPr>
          <w:rFonts w:asciiTheme="minorHAnsi" w:hAnsiTheme="minorHAnsi" w:cs="Calibri"/>
          <w:sz w:val="22"/>
          <w:szCs w:val="22"/>
        </w:rPr>
        <w:t>Describe any critical risks, relating to project implementation, that the stated project objectives may not be achieved. Detail any risk mitigation measures. Please provide the following table with critical risks identified and mitigating actions.</w:t>
      </w:r>
    </w:p>
    <w:p w14:paraId="534A00D4" w14:textId="77777777" w:rsidR="006D43D4" w:rsidRPr="00741240" w:rsidRDefault="006D43D4" w:rsidP="00A16496">
      <w:pPr>
        <w:ind w:left="-142"/>
        <w:jc w:val="both"/>
        <w:rPr>
          <w:rFonts w:asciiTheme="minorHAnsi" w:hAnsiTheme="minorHAnsi" w:cs="Calibri"/>
          <w:b/>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1"/>
        <w:gridCol w:w="2299"/>
        <w:gridCol w:w="3065"/>
      </w:tblGrid>
      <w:tr w:rsidR="00741240" w:rsidRPr="00741240" w14:paraId="6B9269B5" w14:textId="77777777" w:rsidTr="00CB5036">
        <w:trPr>
          <w:trHeight w:val="367"/>
        </w:trPr>
        <w:tc>
          <w:tcPr>
            <w:tcW w:w="9065" w:type="dxa"/>
            <w:gridSpan w:val="3"/>
            <w:shd w:val="clear" w:color="auto" w:fill="D9D9D9" w:themeFill="background1" w:themeFillShade="D9"/>
          </w:tcPr>
          <w:p w14:paraId="67B02543" w14:textId="77777777" w:rsidR="00741240" w:rsidRPr="00741240" w:rsidRDefault="00741240" w:rsidP="00741240">
            <w:pPr>
              <w:spacing w:before="120" w:after="120"/>
              <w:jc w:val="center"/>
              <w:rPr>
                <w:rFonts w:asciiTheme="minorHAnsi" w:hAnsiTheme="minorHAnsi" w:cs="Calibri"/>
                <w:b/>
                <w:bCs/>
                <w:sz w:val="22"/>
                <w:szCs w:val="22"/>
              </w:rPr>
            </w:pPr>
            <w:r w:rsidRPr="00741240">
              <w:rPr>
                <w:rFonts w:asciiTheme="minorHAnsi" w:hAnsiTheme="minorHAnsi" w:cs="Calibri"/>
                <w:b/>
                <w:bCs/>
                <w:sz w:val="22"/>
                <w:szCs w:val="22"/>
              </w:rPr>
              <w:t>Risks</w:t>
            </w:r>
          </w:p>
        </w:tc>
      </w:tr>
      <w:tr w:rsidR="00741240" w:rsidRPr="00741240" w14:paraId="77FABE3A" w14:textId="77777777" w:rsidTr="00CB5036">
        <w:trPr>
          <w:trHeight w:val="682"/>
        </w:trPr>
        <w:tc>
          <w:tcPr>
            <w:tcW w:w="3701" w:type="dxa"/>
            <w:shd w:val="clear" w:color="auto" w:fill="D9D9D9" w:themeFill="background1" w:themeFillShade="D9"/>
          </w:tcPr>
          <w:p w14:paraId="6AEE33F2" w14:textId="77777777" w:rsidR="00741240" w:rsidRPr="00741240" w:rsidRDefault="00741240" w:rsidP="00741240">
            <w:pPr>
              <w:spacing w:before="120" w:after="120"/>
              <w:jc w:val="center"/>
              <w:rPr>
                <w:rFonts w:asciiTheme="minorHAnsi" w:hAnsiTheme="minorHAnsi" w:cs="Calibri"/>
                <w:b/>
                <w:bCs/>
                <w:sz w:val="22"/>
                <w:szCs w:val="22"/>
              </w:rPr>
            </w:pPr>
            <w:r w:rsidRPr="00741240">
              <w:rPr>
                <w:rFonts w:asciiTheme="minorHAnsi" w:hAnsiTheme="minorHAnsi" w:cs="Calibri"/>
                <w:b/>
                <w:bCs/>
                <w:sz w:val="22"/>
                <w:szCs w:val="22"/>
              </w:rPr>
              <w:t>Description of risk</w:t>
            </w:r>
          </w:p>
        </w:tc>
        <w:tc>
          <w:tcPr>
            <w:tcW w:w="2299" w:type="dxa"/>
            <w:shd w:val="clear" w:color="auto" w:fill="D9D9D9" w:themeFill="background1" w:themeFillShade="D9"/>
          </w:tcPr>
          <w:p w14:paraId="4F4BBA08" w14:textId="77777777" w:rsidR="00741240" w:rsidRPr="00741240" w:rsidRDefault="00741240" w:rsidP="00741240">
            <w:pPr>
              <w:spacing w:before="120" w:after="120"/>
              <w:jc w:val="center"/>
              <w:rPr>
                <w:rFonts w:asciiTheme="minorHAnsi" w:hAnsiTheme="minorHAnsi" w:cs="Calibri"/>
                <w:b/>
                <w:bCs/>
                <w:sz w:val="22"/>
                <w:szCs w:val="22"/>
              </w:rPr>
            </w:pPr>
            <w:r w:rsidRPr="00741240">
              <w:rPr>
                <w:rFonts w:asciiTheme="minorHAnsi" w:hAnsiTheme="minorHAnsi" w:cs="Calibri"/>
                <w:b/>
                <w:bCs/>
                <w:sz w:val="22"/>
                <w:szCs w:val="22"/>
              </w:rPr>
              <w:t>Work package(s) involved</w:t>
            </w:r>
          </w:p>
        </w:tc>
        <w:tc>
          <w:tcPr>
            <w:tcW w:w="3065" w:type="dxa"/>
            <w:shd w:val="clear" w:color="auto" w:fill="D9D9D9" w:themeFill="background1" w:themeFillShade="D9"/>
          </w:tcPr>
          <w:p w14:paraId="272CAD22" w14:textId="77777777" w:rsidR="00741240" w:rsidRPr="00741240" w:rsidRDefault="00741240" w:rsidP="00741240">
            <w:pPr>
              <w:spacing w:before="120" w:after="120"/>
              <w:jc w:val="center"/>
              <w:rPr>
                <w:rFonts w:asciiTheme="minorHAnsi" w:hAnsiTheme="minorHAnsi" w:cs="Calibri"/>
                <w:b/>
                <w:bCs/>
                <w:sz w:val="22"/>
                <w:szCs w:val="22"/>
              </w:rPr>
            </w:pPr>
            <w:r w:rsidRPr="00741240">
              <w:rPr>
                <w:rFonts w:asciiTheme="minorHAnsi" w:hAnsiTheme="minorHAnsi" w:cs="Calibri"/>
                <w:b/>
                <w:bCs/>
                <w:sz w:val="22"/>
                <w:szCs w:val="22"/>
              </w:rPr>
              <w:t>Proposed risk-mitigation measures</w:t>
            </w:r>
          </w:p>
        </w:tc>
      </w:tr>
      <w:tr w:rsidR="00741240" w:rsidRPr="00741240" w14:paraId="0609C7C3" w14:textId="77777777" w:rsidTr="00CB5036">
        <w:tc>
          <w:tcPr>
            <w:tcW w:w="3701" w:type="dxa"/>
          </w:tcPr>
          <w:p w14:paraId="69609ED8" w14:textId="77777777" w:rsidR="00741240" w:rsidRPr="00741240" w:rsidRDefault="00741240" w:rsidP="00741240">
            <w:pPr>
              <w:spacing w:before="120" w:after="120"/>
              <w:jc w:val="center"/>
              <w:rPr>
                <w:rFonts w:asciiTheme="minorHAnsi" w:hAnsiTheme="minorHAnsi" w:cs="Calibri"/>
                <w:b/>
                <w:bCs/>
                <w:sz w:val="22"/>
                <w:szCs w:val="22"/>
              </w:rPr>
            </w:pPr>
          </w:p>
        </w:tc>
        <w:tc>
          <w:tcPr>
            <w:tcW w:w="2299" w:type="dxa"/>
          </w:tcPr>
          <w:p w14:paraId="3ABAB456" w14:textId="77777777" w:rsidR="00741240" w:rsidRPr="00741240" w:rsidRDefault="00741240" w:rsidP="00741240">
            <w:pPr>
              <w:spacing w:before="120" w:after="120"/>
              <w:jc w:val="center"/>
              <w:rPr>
                <w:rFonts w:asciiTheme="minorHAnsi" w:hAnsiTheme="minorHAnsi" w:cs="Calibri"/>
                <w:b/>
                <w:bCs/>
                <w:sz w:val="22"/>
                <w:szCs w:val="22"/>
              </w:rPr>
            </w:pPr>
          </w:p>
        </w:tc>
        <w:tc>
          <w:tcPr>
            <w:tcW w:w="3065" w:type="dxa"/>
          </w:tcPr>
          <w:p w14:paraId="27A5285A" w14:textId="77777777" w:rsidR="00741240" w:rsidRPr="00741240" w:rsidRDefault="00741240" w:rsidP="00741240">
            <w:pPr>
              <w:spacing w:before="120" w:after="120"/>
              <w:jc w:val="center"/>
              <w:rPr>
                <w:rFonts w:asciiTheme="minorHAnsi" w:hAnsiTheme="minorHAnsi" w:cs="Calibri"/>
                <w:b/>
                <w:bCs/>
                <w:sz w:val="22"/>
                <w:szCs w:val="22"/>
              </w:rPr>
            </w:pPr>
          </w:p>
        </w:tc>
      </w:tr>
      <w:tr w:rsidR="00741240" w:rsidRPr="00741240" w14:paraId="158C5B60" w14:textId="77777777" w:rsidTr="00CB5036">
        <w:tc>
          <w:tcPr>
            <w:tcW w:w="3701" w:type="dxa"/>
          </w:tcPr>
          <w:p w14:paraId="404126C2" w14:textId="77777777" w:rsidR="00741240" w:rsidRPr="00741240" w:rsidRDefault="00741240" w:rsidP="00741240">
            <w:pPr>
              <w:spacing w:before="120" w:after="120"/>
              <w:jc w:val="center"/>
              <w:rPr>
                <w:rFonts w:asciiTheme="minorHAnsi" w:hAnsiTheme="minorHAnsi" w:cs="Calibri"/>
                <w:b/>
                <w:bCs/>
                <w:sz w:val="22"/>
                <w:szCs w:val="22"/>
              </w:rPr>
            </w:pPr>
          </w:p>
        </w:tc>
        <w:tc>
          <w:tcPr>
            <w:tcW w:w="2299" w:type="dxa"/>
          </w:tcPr>
          <w:p w14:paraId="1E78ACAE" w14:textId="77777777" w:rsidR="00741240" w:rsidRPr="00741240" w:rsidRDefault="00741240" w:rsidP="00741240">
            <w:pPr>
              <w:spacing w:before="120" w:after="120"/>
              <w:jc w:val="center"/>
              <w:rPr>
                <w:rFonts w:asciiTheme="minorHAnsi" w:hAnsiTheme="minorHAnsi" w:cs="Calibri"/>
                <w:b/>
                <w:bCs/>
                <w:sz w:val="22"/>
                <w:szCs w:val="22"/>
              </w:rPr>
            </w:pPr>
          </w:p>
        </w:tc>
        <w:tc>
          <w:tcPr>
            <w:tcW w:w="3065" w:type="dxa"/>
          </w:tcPr>
          <w:p w14:paraId="16855EA3" w14:textId="77777777" w:rsidR="00741240" w:rsidRPr="00741240" w:rsidRDefault="00741240" w:rsidP="00741240">
            <w:pPr>
              <w:spacing w:before="120" w:after="120"/>
              <w:jc w:val="center"/>
              <w:rPr>
                <w:rFonts w:asciiTheme="minorHAnsi" w:hAnsiTheme="minorHAnsi" w:cs="Calibri"/>
                <w:b/>
                <w:bCs/>
                <w:sz w:val="22"/>
                <w:szCs w:val="22"/>
              </w:rPr>
            </w:pPr>
          </w:p>
        </w:tc>
      </w:tr>
      <w:tr w:rsidR="00741240" w:rsidRPr="00741240" w14:paraId="14536E0C" w14:textId="77777777" w:rsidTr="00CB5036">
        <w:tc>
          <w:tcPr>
            <w:tcW w:w="3701" w:type="dxa"/>
          </w:tcPr>
          <w:p w14:paraId="449A2247" w14:textId="77777777" w:rsidR="00741240" w:rsidRPr="00741240" w:rsidRDefault="00741240" w:rsidP="00741240">
            <w:pPr>
              <w:spacing w:before="120" w:after="120"/>
              <w:jc w:val="center"/>
              <w:rPr>
                <w:rFonts w:asciiTheme="minorHAnsi" w:hAnsiTheme="minorHAnsi" w:cs="Calibri"/>
                <w:b/>
                <w:bCs/>
                <w:sz w:val="22"/>
                <w:szCs w:val="22"/>
              </w:rPr>
            </w:pPr>
          </w:p>
        </w:tc>
        <w:tc>
          <w:tcPr>
            <w:tcW w:w="2299" w:type="dxa"/>
          </w:tcPr>
          <w:p w14:paraId="6821E4AB" w14:textId="77777777" w:rsidR="00741240" w:rsidRPr="00741240" w:rsidRDefault="00741240" w:rsidP="00741240">
            <w:pPr>
              <w:spacing w:before="120" w:after="120"/>
              <w:jc w:val="center"/>
              <w:rPr>
                <w:rFonts w:asciiTheme="minorHAnsi" w:hAnsiTheme="minorHAnsi" w:cs="Calibri"/>
                <w:b/>
                <w:bCs/>
                <w:sz w:val="22"/>
                <w:szCs w:val="22"/>
              </w:rPr>
            </w:pPr>
          </w:p>
        </w:tc>
        <w:tc>
          <w:tcPr>
            <w:tcW w:w="3065" w:type="dxa"/>
          </w:tcPr>
          <w:p w14:paraId="774E5D05" w14:textId="77777777" w:rsidR="00741240" w:rsidRPr="00741240" w:rsidRDefault="00741240" w:rsidP="00741240">
            <w:pPr>
              <w:spacing w:before="120" w:after="120"/>
              <w:jc w:val="center"/>
              <w:rPr>
                <w:rFonts w:asciiTheme="minorHAnsi" w:hAnsiTheme="minorHAnsi" w:cs="Calibri"/>
                <w:b/>
                <w:bCs/>
                <w:sz w:val="22"/>
                <w:szCs w:val="22"/>
              </w:rPr>
            </w:pPr>
          </w:p>
        </w:tc>
      </w:tr>
      <w:tr w:rsidR="00741240" w:rsidRPr="00741240" w14:paraId="20E5A225" w14:textId="77777777" w:rsidTr="00CB5036">
        <w:tc>
          <w:tcPr>
            <w:tcW w:w="3701" w:type="dxa"/>
          </w:tcPr>
          <w:p w14:paraId="5FB1851E" w14:textId="77777777" w:rsidR="00741240" w:rsidRPr="00741240" w:rsidRDefault="00741240" w:rsidP="00741240">
            <w:pPr>
              <w:spacing w:before="120" w:after="120"/>
              <w:jc w:val="center"/>
              <w:rPr>
                <w:rFonts w:asciiTheme="minorHAnsi" w:hAnsiTheme="minorHAnsi" w:cs="Calibri"/>
                <w:b/>
                <w:bCs/>
                <w:sz w:val="22"/>
                <w:szCs w:val="22"/>
              </w:rPr>
            </w:pPr>
          </w:p>
        </w:tc>
        <w:tc>
          <w:tcPr>
            <w:tcW w:w="2299" w:type="dxa"/>
          </w:tcPr>
          <w:p w14:paraId="384CCA08" w14:textId="77777777" w:rsidR="00741240" w:rsidRPr="00741240" w:rsidRDefault="00741240" w:rsidP="00741240">
            <w:pPr>
              <w:spacing w:before="120" w:after="120"/>
              <w:jc w:val="center"/>
              <w:rPr>
                <w:rFonts w:asciiTheme="minorHAnsi" w:hAnsiTheme="minorHAnsi" w:cs="Calibri"/>
                <w:b/>
                <w:bCs/>
                <w:sz w:val="22"/>
                <w:szCs w:val="22"/>
              </w:rPr>
            </w:pPr>
          </w:p>
        </w:tc>
        <w:tc>
          <w:tcPr>
            <w:tcW w:w="3065" w:type="dxa"/>
          </w:tcPr>
          <w:p w14:paraId="74EF7197" w14:textId="77777777" w:rsidR="00741240" w:rsidRPr="00741240" w:rsidRDefault="00741240" w:rsidP="00741240">
            <w:pPr>
              <w:spacing w:before="120" w:after="120"/>
              <w:jc w:val="center"/>
              <w:rPr>
                <w:rFonts w:asciiTheme="minorHAnsi" w:hAnsiTheme="minorHAnsi" w:cs="Calibri"/>
                <w:b/>
                <w:bCs/>
                <w:sz w:val="22"/>
                <w:szCs w:val="22"/>
              </w:rPr>
            </w:pPr>
          </w:p>
        </w:tc>
      </w:tr>
    </w:tbl>
    <w:p w14:paraId="248A3BB0" w14:textId="77777777" w:rsidR="00741240" w:rsidRPr="00741240" w:rsidRDefault="00741240" w:rsidP="00741240">
      <w:pPr>
        <w:tabs>
          <w:tab w:val="left" w:pos="-720"/>
        </w:tabs>
        <w:suppressAutoHyphens/>
        <w:spacing w:line="360" w:lineRule="auto"/>
        <w:ind w:left="470"/>
        <w:contextualSpacing/>
        <w:jc w:val="both"/>
        <w:rPr>
          <w:rFonts w:ascii="Calibri" w:hAnsi="Calibri" w:cs="Calibri"/>
          <w:b/>
          <w:sz w:val="22"/>
          <w:szCs w:val="22"/>
        </w:rPr>
      </w:pPr>
    </w:p>
    <w:p w14:paraId="66208509" w14:textId="1FFCB43A" w:rsidR="00741240" w:rsidRPr="00A16496" w:rsidRDefault="00741240" w:rsidP="00A16496">
      <w:pPr>
        <w:pStyle w:val="ListParagraph"/>
        <w:numPr>
          <w:ilvl w:val="3"/>
          <w:numId w:val="9"/>
        </w:numPr>
        <w:tabs>
          <w:tab w:val="left" w:pos="-720"/>
        </w:tabs>
        <w:suppressAutoHyphens/>
        <w:spacing w:line="360" w:lineRule="auto"/>
        <w:ind w:left="709" w:hanging="709"/>
        <w:jc w:val="both"/>
        <w:rPr>
          <w:rFonts w:ascii="Calibri" w:hAnsi="Calibri" w:cs="Calibri"/>
          <w:b/>
          <w:sz w:val="22"/>
          <w:szCs w:val="22"/>
        </w:rPr>
      </w:pPr>
      <w:r w:rsidRPr="00A16496">
        <w:rPr>
          <w:rFonts w:ascii="Calibri" w:hAnsi="Calibri" w:cs="Calibri"/>
          <w:b/>
          <w:sz w:val="22"/>
          <w:szCs w:val="22"/>
        </w:rPr>
        <w:t>Consortium as a whole</w:t>
      </w:r>
    </w:p>
    <w:p w14:paraId="089C89A8" w14:textId="77777777" w:rsidR="00741240" w:rsidRPr="00741240" w:rsidRDefault="00741240" w:rsidP="00741240">
      <w:pPr>
        <w:jc w:val="both"/>
        <w:rPr>
          <w:rFonts w:asciiTheme="minorHAnsi" w:hAnsiTheme="minorHAnsi" w:cs="Calibri"/>
          <w:sz w:val="22"/>
          <w:szCs w:val="22"/>
        </w:rPr>
      </w:pPr>
      <w:r w:rsidRPr="00741240">
        <w:rPr>
          <w:rFonts w:asciiTheme="minorHAnsi" w:hAnsiTheme="minorHAnsi" w:cs="Calibri"/>
          <w:sz w:val="22"/>
          <w:szCs w:val="22"/>
        </w:rPr>
        <w:t>Describe the consortium. How will it match the project’s objectives? How do the members complement one another (and cover the value chain, where appropriate)? In what way does each of them contribute to the project? How will they be able to work effectively together? Please note that the individual members of the consortium are described in the form A4. There is no need to repeat that information here.</w:t>
      </w:r>
    </w:p>
    <w:p w14:paraId="7859AE45" w14:textId="77777777" w:rsidR="00741240" w:rsidRPr="00741240" w:rsidRDefault="00741240" w:rsidP="00741240">
      <w:pPr>
        <w:jc w:val="both"/>
        <w:rPr>
          <w:rFonts w:asciiTheme="minorHAnsi" w:hAnsiTheme="minorHAnsi" w:cs="Calibri"/>
          <w:sz w:val="22"/>
          <w:szCs w:val="22"/>
        </w:rPr>
      </w:pPr>
    </w:p>
    <w:p w14:paraId="237F8EC5" w14:textId="77777777" w:rsidR="00741240" w:rsidRPr="00741240" w:rsidRDefault="00741240" w:rsidP="00741240">
      <w:pPr>
        <w:jc w:val="both"/>
        <w:rPr>
          <w:rFonts w:asciiTheme="minorHAnsi" w:hAnsiTheme="minorHAnsi" w:cs="Calibri"/>
          <w:sz w:val="22"/>
          <w:szCs w:val="22"/>
        </w:rPr>
      </w:pPr>
      <w:r w:rsidRPr="00741240">
        <w:rPr>
          <w:rFonts w:asciiTheme="minorHAnsi" w:hAnsiTheme="minorHAnsi" w:cs="Calibri"/>
          <w:sz w:val="22"/>
          <w:szCs w:val="22"/>
        </w:rPr>
        <w:t>Describe the industrial/commercial involvement in the project to ensure exploitation of the results and explain why this is consistent with and will help to achieve the specific measures which are proposed for exploitation of the results of the project.</w:t>
      </w:r>
    </w:p>
    <w:p w14:paraId="6F94DF39" w14:textId="77777777" w:rsidR="00741240" w:rsidRPr="00741240" w:rsidRDefault="00741240" w:rsidP="00741240">
      <w:pPr>
        <w:jc w:val="both"/>
        <w:rPr>
          <w:rFonts w:asciiTheme="minorHAnsi" w:hAnsiTheme="minorHAnsi" w:cs="Calibri"/>
          <w:sz w:val="22"/>
          <w:szCs w:val="22"/>
        </w:rPr>
      </w:pPr>
    </w:p>
    <w:p w14:paraId="3D448EBC" w14:textId="6E902769" w:rsidR="00741240" w:rsidRPr="00A16496" w:rsidRDefault="00741240" w:rsidP="00A16496">
      <w:pPr>
        <w:pStyle w:val="ListParagraph"/>
        <w:numPr>
          <w:ilvl w:val="3"/>
          <w:numId w:val="9"/>
        </w:numPr>
        <w:tabs>
          <w:tab w:val="left" w:pos="-720"/>
        </w:tabs>
        <w:suppressAutoHyphens/>
        <w:spacing w:line="360" w:lineRule="auto"/>
        <w:ind w:left="709" w:hanging="709"/>
        <w:jc w:val="both"/>
        <w:rPr>
          <w:rFonts w:ascii="Calibri" w:hAnsi="Calibri" w:cs="Calibri"/>
          <w:b/>
          <w:sz w:val="22"/>
          <w:szCs w:val="22"/>
        </w:rPr>
      </w:pPr>
      <w:r w:rsidRPr="00A16496">
        <w:rPr>
          <w:rFonts w:ascii="Calibri" w:hAnsi="Calibri" w:cs="Calibri"/>
          <w:b/>
          <w:sz w:val="22"/>
          <w:szCs w:val="22"/>
        </w:rPr>
        <w:t>Resources to be committed</w:t>
      </w:r>
    </w:p>
    <w:p w14:paraId="0A24940C" w14:textId="77777777" w:rsidR="00741240" w:rsidRPr="00741240" w:rsidRDefault="00741240" w:rsidP="00741240">
      <w:pPr>
        <w:jc w:val="both"/>
        <w:rPr>
          <w:rFonts w:asciiTheme="minorHAnsi" w:hAnsiTheme="minorHAnsi" w:cs="Calibri"/>
          <w:sz w:val="22"/>
          <w:szCs w:val="22"/>
        </w:rPr>
      </w:pPr>
      <w:r w:rsidRPr="00741240">
        <w:rPr>
          <w:rFonts w:asciiTheme="minorHAnsi" w:hAnsiTheme="minorHAnsi" w:cs="Calibri"/>
          <w:sz w:val="22"/>
          <w:szCs w:val="22"/>
        </w:rPr>
        <w:t>Please make sure the information in this section matches the costs as stated in the budget table in form C1 of the administrative forms, and the number of man-days, shown in the detailed work package descriptions.</w:t>
      </w:r>
    </w:p>
    <w:p w14:paraId="10EA89C3" w14:textId="77777777" w:rsidR="007C4E9C" w:rsidRDefault="007C4E9C" w:rsidP="00741240">
      <w:pPr>
        <w:jc w:val="both"/>
        <w:rPr>
          <w:rFonts w:asciiTheme="minorHAnsi" w:hAnsiTheme="minorHAnsi" w:cs="Calibri"/>
          <w:sz w:val="22"/>
          <w:szCs w:val="22"/>
        </w:rPr>
      </w:pPr>
    </w:p>
    <w:p w14:paraId="38504A5B" w14:textId="77777777" w:rsidR="00741240" w:rsidRDefault="00741240" w:rsidP="00741240">
      <w:pPr>
        <w:jc w:val="both"/>
        <w:rPr>
          <w:rFonts w:asciiTheme="minorHAnsi" w:hAnsiTheme="minorHAnsi" w:cs="Calibri"/>
          <w:sz w:val="22"/>
          <w:szCs w:val="22"/>
        </w:rPr>
      </w:pPr>
      <w:r w:rsidRPr="00741240">
        <w:rPr>
          <w:rFonts w:asciiTheme="minorHAnsi" w:hAnsiTheme="minorHAnsi" w:cs="Calibri"/>
          <w:sz w:val="22"/>
          <w:szCs w:val="22"/>
        </w:rPr>
        <w:t xml:space="preserve">Please provide the following: </w:t>
      </w:r>
    </w:p>
    <w:p w14:paraId="10CC2CAD" w14:textId="6E9078D1" w:rsidR="007C4E9C" w:rsidRDefault="007C4E9C" w:rsidP="00741240">
      <w:pPr>
        <w:jc w:val="both"/>
        <w:rPr>
          <w:rFonts w:asciiTheme="minorHAnsi" w:hAnsiTheme="minorHAnsi" w:cs="Calibri"/>
          <w:sz w:val="22"/>
          <w:szCs w:val="22"/>
        </w:rPr>
      </w:pPr>
    </w:p>
    <w:p w14:paraId="7AB78C5B" w14:textId="77777777" w:rsidR="007C4E9C" w:rsidRPr="00741240" w:rsidRDefault="007C4E9C" w:rsidP="00741240">
      <w:pPr>
        <w:jc w:val="both"/>
        <w:rPr>
          <w:rFonts w:asciiTheme="minorHAnsi" w:hAnsiTheme="minorHAnsi" w:cs="Calibri"/>
          <w:sz w:val="22"/>
          <w:szCs w:val="22"/>
        </w:rPr>
      </w:pPr>
    </w:p>
    <w:p w14:paraId="1386CA63" w14:textId="0CB32332" w:rsidR="00741240" w:rsidRPr="00741240" w:rsidRDefault="00741240" w:rsidP="00A16496">
      <w:pPr>
        <w:numPr>
          <w:ilvl w:val="0"/>
          <w:numId w:val="30"/>
        </w:numPr>
        <w:ind w:left="567" w:hanging="567"/>
        <w:contextualSpacing/>
        <w:rPr>
          <w:rFonts w:ascii="Calibri" w:hAnsi="Calibri" w:cs="Calibri"/>
          <w:b/>
          <w:sz w:val="22"/>
          <w:szCs w:val="22"/>
        </w:rPr>
      </w:pPr>
      <w:r w:rsidRPr="00741240">
        <w:rPr>
          <w:rFonts w:ascii="Calibri" w:hAnsi="Calibri" w:cs="Calibri"/>
          <w:b/>
          <w:sz w:val="22"/>
          <w:szCs w:val="22"/>
        </w:rPr>
        <w:t xml:space="preserve"> </w:t>
      </w:r>
      <w:r w:rsidR="006D43D4">
        <w:rPr>
          <w:rFonts w:ascii="Calibri" w:hAnsi="Calibri" w:cs="Calibri"/>
          <w:b/>
          <w:sz w:val="22"/>
          <w:szCs w:val="22"/>
        </w:rPr>
        <w:t xml:space="preserve">   </w:t>
      </w:r>
      <w:r w:rsidRPr="00741240">
        <w:rPr>
          <w:rFonts w:ascii="Calibri" w:hAnsi="Calibri" w:cs="Calibri"/>
          <w:b/>
          <w:sz w:val="22"/>
          <w:szCs w:val="22"/>
        </w:rPr>
        <w:t>Summary of planned staff effort</w:t>
      </w:r>
    </w:p>
    <w:p w14:paraId="350F006C" w14:textId="77777777" w:rsidR="00741240" w:rsidRPr="00741240" w:rsidRDefault="00741240" w:rsidP="00741240">
      <w:pPr>
        <w:jc w:val="both"/>
        <w:rPr>
          <w:rFonts w:ascii="Calibri" w:hAnsi="Calibri" w:cs="Arial"/>
          <w:sz w:val="22"/>
          <w:szCs w:val="22"/>
        </w:rPr>
      </w:pPr>
      <w:r w:rsidRPr="00741240">
        <w:rPr>
          <w:rFonts w:asciiTheme="minorHAnsi" w:hAnsiTheme="minorHAnsi" w:cs="Calibri"/>
          <w:sz w:val="22"/>
          <w:szCs w:val="22"/>
        </w:rPr>
        <w:t>Proposals must include an aggregated overview of planned efforts, described as n</w:t>
      </w:r>
      <w:r w:rsidRPr="00741240">
        <w:rPr>
          <w:rFonts w:ascii="Calibri" w:hAnsi="Calibri" w:cs="Arial"/>
          <w:sz w:val="22"/>
          <w:szCs w:val="22"/>
        </w:rPr>
        <w:t>umber of man-days over the whole duration of the planned work, for each work package, for each participant. Identify the work-package leader for each WP by showing the relevant man-day figure in bold.</w:t>
      </w:r>
    </w:p>
    <w:p w14:paraId="1B8FFB84" w14:textId="77777777" w:rsidR="00741240" w:rsidRPr="00741240" w:rsidRDefault="00741240" w:rsidP="00741240">
      <w:pPr>
        <w:spacing w:after="120"/>
        <w:jc w:val="both"/>
        <w:rPr>
          <w:rFonts w:asciiTheme="minorHAnsi" w:hAnsiTheme="minorHAnsi" w:cs="Calibri"/>
          <w:sz w:val="22"/>
          <w:szCs w:val="22"/>
        </w:rPr>
      </w:pPr>
      <w:r w:rsidRPr="00741240">
        <w:rPr>
          <w:rFonts w:asciiTheme="minorHAnsi" w:hAnsiTheme="minorHAnsi" w:cs="Calibri"/>
          <w:sz w:val="22"/>
          <w:szCs w:val="22"/>
        </w:rPr>
        <w:t>Please follow the structure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1253"/>
        <w:gridCol w:w="1287"/>
        <w:gridCol w:w="1218"/>
        <w:gridCol w:w="1218"/>
        <w:gridCol w:w="780"/>
        <w:gridCol w:w="1652"/>
      </w:tblGrid>
      <w:tr w:rsidR="00741240" w:rsidRPr="00741240" w14:paraId="7D02D594" w14:textId="77777777" w:rsidTr="00CB5036">
        <w:trPr>
          <w:jc w:val="center"/>
        </w:trPr>
        <w:tc>
          <w:tcPr>
            <w:tcW w:w="9060" w:type="dxa"/>
            <w:gridSpan w:val="7"/>
            <w:shd w:val="clear" w:color="auto" w:fill="D9D9D9" w:themeFill="background1" w:themeFillShade="D9"/>
            <w:vAlign w:val="center"/>
          </w:tcPr>
          <w:p w14:paraId="7DB0A6FB" w14:textId="77777777" w:rsidR="00741240" w:rsidRPr="00741240" w:rsidRDefault="00741240" w:rsidP="00741240">
            <w:pPr>
              <w:spacing w:before="120" w:after="120"/>
              <w:jc w:val="center"/>
              <w:rPr>
                <w:rFonts w:asciiTheme="minorHAnsi" w:hAnsiTheme="minorHAnsi" w:cs="Calibri"/>
                <w:b/>
                <w:bCs/>
                <w:sz w:val="22"/>
                <w:szCs w:val="22"/>
              </w:rPr>
            </w:pPr>
            <w:r w:rsidRPr="00741240">
              <w:rPr>
                <w:rFonts w:asciiTheme="minorHAnsi" w:hAnsiTheme="minorHAnsi" w:cs="Calibri"/>
                <w:b/>
                <w:bCs/>
                <w:sz w:val="22"/>
                <w:szCs w:val="22"/>
              </w:rPr>
              <w:t xml:space="preserve">Planned Staff Effort </w:t>
            </w:r>
          </w:p>
        </w:tc>
      </w:tr>
      <w:tr w:rsidR="00741240" w:rsidRPr="00741240" w14:paraId="375BB97D" w14:textId="77777777" w:rsidTr="00CB5036">
        <w:trPr>
          <w:jc w:val="center"/>
        </w:trPr>
        <w:tc>
          <w:tcPr>
            <w:tcW w:w="1652" w:type="dxa"/>
            <w:shd w:val="clear" w:color="auto" w:fill="D9D9D9" w:themeFill="background1" w:themeFillShade="D9"/>
            <w:vAlign w:val="center"/>
          </w:tcPr>
          <w:p w14:paraId="70C88C45" w14:textId="77777777" w:rsidR="00741240" w:rsidRPr="00741240" w:rsidRDefault="00741240" w:rsidP="00741240">
            <w:pPr>
              <w:jc w:val="center"/>
              <w:rPr>
                <w:rFonts w:asciiTheme="minorHAnsi" w:hAnsiTheme="minorHAnsi" w:cs="Calibri"/>
                <w:b/>
                <w:bCs/>
                <w:sz w:val="22"/>
                <w:szCs w:val="22"/>
              </w:rPr>
            </w:pPr>
            <w:r w:rsidRPr="00741240">
              <w:rPr>
                <w:rFonts w:asciiTheme="minorHAnsi" w:hAnsiTheme="minorHAnsi" w:cs="Calibri"/>
                <w:b/>
                <w:bCs/>
                <w:sz w:val="22"/>
                <w:szCs w:val="22"/>
              </w:rPr>
              <w:t>Work package No</w:t>
            </w:r>
          </w:p>
        </w:tc>
        <w:tc>
          <w:tcPr>
            <w:tcW w:w="1253" w:type="dxa"/>
            <w:shd w:val="clear" w:color="auto" w:fill="D9D9D9" w:themeFill="background1" w:themeFillShade="D9"/>
          </w:tcPr>
          <w:p w14:paraId="58BA167F" w14:textId="77777777" w:rsidR="00741240" w:rsidRPr="00741240" w:rsidRDefault="00741240" w:rsidP="00741240">
            <w:pPr>
              <w:jc w:val="center"/>
              <w:rPr>
                <w:rFonts w:asciiTheme="minorHAnsi" w:hAnsiTheme="minorHAnsi" w:cs="Calibri"/>
                <w:b/>
                <w:bCs/>
                <w:sz w:val="22"/>
                <w:szCs w:val="22"/>
              </w:rPr>
            </w:pPr>
            <w:r w:rsidRPr="00741240">
              <w:rPr>
                <w:rFonts w:asciiTheme="minorHAnsi" w:hAnsiTheme="minorHAnsi" w:cs="Calibri"/>
                <w:b/>
                <w:bCs/>
                <w:sz w:val="22"/>
                <w:szCs w:val="22"/>
              </w:rPr>
              <w:t>Work Package Title</w:t>
            </w:r>
          </w:p>
        </w:tc>
        <w:tc>
          <w:tcPr>
            <w:tcW w:w="1287" w:type="dxa"/>
            <w:shd w:val="clear" w:color="auto" w:fill="D9D9D9" w:themeFill="background1" w:themeFillShade="D9"/>
            <w:vAlign w:val="center"/>
          </w:tcPr>
          <w:p w14:paraId="75FDE179" w14:textId="77777777" w:rsidR="00741240" w:rsidRPr="00741240" w:rsidRDefault="00741240" w:rsidP="00741240">
            <w:pPr>
              <w:jc w:val="center"/>
              <w:rPr>
                <w:rFonts w:asciiTheme="minorHAnsi" w:hAnsiTheme="minorHAnsi" w:cs="Calibri"/>
                <w:b/>
                <w:bCs/>
                <w:sz w:val="22"/>
                <w:szCs w:val="22"/>
              </w:rPr>
            </w:pPr>
            <w:r w:rsidRPr="00741240">
              <w:rPr>
                <w:rFonts w:asciiTheme="minorHAnsi" w:hAnsiTheme="minorHAnsi" w:cs="Calibri"/>
                <w:b/>
                <w:bCs/>
                <w:sz w:val="22"/>
                <w:szCs w:val="22"/>
              </w:rPr>
              <w:t>Co-ordinator</w:t>
            </w:r>
          </w:p>
        </w:tc>
        <w:tc>
          <w:tcPr>
            <w:tcW w:w="1218" w:type="dxa"/>
            <w:shd w:val="clear" w:color="auto" w:fill="D9D9D9" w:themeFill="background1" w:themeFillShade="D9"/>
            <w:vAlign w:val="center"/>
          </w:tcPr>
          <w:p w14:paraId="27BFC8E8" w14:textId="77777777" w:rsidR="00741240" w:rsidRPr="00741240" w:rsidRDefault="00741240" w:rsidP="00741240">
            <w:pPr>
              <w:jc w:val="center"/>
              <w:rPr>
                <w:rFonts w:asciiTheme="minorHAnsi" w:hAnsiTheme="minorHAnsi" w:cs="Calibri"/>
                <w:b/>
                <w:bCs/>
                <w:sz w:val="22"/>
                <w:szCs w:val="22"/>
              </w:rPr>
            </w:pPr>
            <w:r w:rsidRPr="00741240">
              <w:rPr>
                <w:rFonts w:asciiTheme="minorHAnsi" w:hAnsiTheme="minorHAnsi" w:cs="Calibri"/>
                <w:b/>
                <w:bCs/>
                <w:sz w:val="22"/>
                <w:szCs w:val="22"/>
              </w:rPr>
              <w:t>Participant 2</w:t>
            </w:r>
          </w:p>
        </w:tc>
        <w:tc>
          <w:tcPr>
            <w:tcW w:w="1218" w:type="dxa"/>
            <w:shd w:val="clear" w:color="auto" w:fill="D9D9D9" w:themeFill="background1" w:themeFillShade="D9"/>
            <w:vAlign w:val="center"/>
          </w:tcPr>
          <w:p w14:paraId="038B4021" w14:textId="77777777" w:rsidR="00741240" w:rsidRPr="00741240" w:rsidRDefault="00741240" w:rsidP="00741240">
            <w:pPr>
              <w:jc w:val="center"/>
              <w:rPr>
                <w:rFonts w:asciiTheme="minorHAnsi" w:hAnsiTheme="minorHAnsi" w:cs="Calibri"/>
                <w:b/>
                <w:bCs/>
                <w:sz w:val="22"/>
                <w:szCs w:val="22"/>
              </w:rPr>
            </w:pPr>
            <w:r w:rsidRPr="00741240">
              <w:rPr>
                <w:rFonts w:asciiTheme="minorHAnsi" w:hAnsiTheme="minorHAnsi" w:cs="Calibri"/>
                <w:b/>
                <w:bCs/>
                <w:sz w:val="22"/>
                <w:szCs w:val="22"/>
              </w:rPr>
              <w:t>Participant 3</w:t>
            </w:r>
          </w:p>
        </w:tc>
        <w:tc>
          <w:tcPr>
            <w:tcW w:w="780" w:type="dxa"/>
            <w:shd w:val="clear" w:color="auto" w:fill="D9D9D9" w:themeFill="background1" w:themeFillShade="D9"/>
            <w:vAlign w:val="center"/>
          </w:tcPr>
          <w:p w14:paraId="1027EF48" w14:textId="77777777" w:rsidR="00741240" w:rsidRPr="00741240" w:rsidRDefault="00741240" w:rsidP="00741240">
            <w:pPr>
              <w:jc w:val="center"/>
              <w:rPr>
                <w:rFonts w:asciiTheme="minorHAnsi" w:hAnsiTheme="minorHAnsi" w:cs="Calibri"/>
                <w:b/>
                <w:bCs/>
                <w:sz w:val="22"/>
                <w:szCs w:val="22"/>
              </w:rPr>
            </w:pPr>
            <w:r w:rsidRPr="00741240">
              <w:rPr>
                <w:rFonts w:asciiTheme="minorHAnsi" w:hAnsiTheme="minorHAnsi" w:cs="Calibri"/>
                <w:b/>
                <w:bCs/>
                <w:sz w:val="22"/>
                <w:szCs w:val="22"/>
              </w:rPr>
              <w:t>…</w:t>
            </w:r>
          </w:p>
        </w:tc>
        <w:tc>
          <w:tcPr>
            <w:tcW w:w="1652" w:type="dxa"/>
            <w:shd w:val="clear" w:color="auto" w:fill="D9D9D9" w:themeFill="background1" w:themeFillShade="D9"/>
            <w:vAlign w:val="center"/>
          </w:tcPr>
          <w:p w14:paraId="671366F5" w14:textId="77777777" w:rsidR="00741240" w:rsidRPr="00741240" w:rsidRDefault="00741240" w:rsidP="00741240">
            <w:pPr>
              <w:jc w:val="center"/>
              <w:rPr>
                <w:rFonts w:asciiTheme="minorHAnsi" w:hAnsiTheme="minorHAnsi" w:cs="Calibri"/>
                <w:b/>
                <w:bCs/>
                <w:sz w:val="22"/>
                <w:szCs w:val="22"/>
              </w:rPr>
            </w:pPr>
            <w:r w:rsidRPr="00741240">
              <w:rPr>
                <w:rFonts w:asciiTheme="minorHAnsi" w:hAnsiTheme="minorHAnsi" w:cs="Calibri"/>
                <w:b/>
                <w:bCs/>
                <w:sz w:val="22"/>
                <w:szCs w:val="22"/>
              </w:rPr>
              <w:t>Total</w:t>
            </w:r>
          </w:p>
          <w:p w14:paraId="6E61C1FB" w14:textId="77777777" w:rsidR="00741240" w:rsidRPr="00741240" w:rsidRDefault="00741240" w:rsidP="00741240">
            <w:pPr>
              <w:jc w:val="center"/>
              <w:rPr>
                <w:rFonts w:asciiTheme="minorHAnsi" w:hAnsiTheme="minorHAnsi" w:cs="Calibri"/>
                <w:b/>
                <w:bCs/>
                <w:sz w:val="22"/>
                <w:szCs w:val="22"/>
              </w:rPr>
            </w:pPr>
            <w:r w:rsidRPr="00741240">
              <w:rPr>
                <w:rFonts w:asciiTheme="minorHAnsi" w:hAnsiTheme="minorHAnsi" w:cs="Calibri"/>
                <w:b/>
                <w:bCs/>
                <w:sz w:val="22"/>
                <w:szCs w:val="22"/>
              </w:rPr>
              <w:t>man-days</w:t>
            </w:r>
          </w:p>
        </w:tc>
      </w:tr>
      <w:tr w:rsidR="00741240" w:rsidRPr="00741240" w14:paraId="14242BC8" w14:textId="77777777" w:rsidTr="00CB5036">
        <w:trPr>
          <w:jc w:val="center"/>
        </w:trPr>
        <w:tc>
          <w:tcPr>
            <w:tcW w:w="1652" w:type="dxa"/>
            <w:vAlign w:val="center"/>
          </w:tcPr>
          <w:p w14:paraId="54E7BB43" w14:textId="77777777" w:rsidR="00741240" w:rsidRPr="00741240" w:rsidRDefault="00741240" w:rsidP="00741240">
            <w:pPr>
              <w:spacing w:before="20"/>
              <w:jc w:val="center"/>
              <w:rPr>
                <w:rFonts w:asciiTheme="minorHAnsi" w:hAnsiTheme="minorHAnsi" w:cs="Calibri"/>
                <w:b/>
                <w:bCs/>
                <w:sz w:val="22"/>
                <w:szCs w:val="22"/>
              </w:rPr>
            </w:pPr>
          </w:p>
        </w:tc>
        <w:tc>
          <w:tcPr>
            <w:tcW w:w="1253" w:type="dxa"/>
          </w:tcPr>
          <w:p w14:paraId="5907E4C9" w14:textId="77777777" w:rsidR="00741240" w:rsidRPr="00741240" w:rsidRDefault="00741240" w:rsidP="00741240">
            <w:pPr>
              <w:spacing w:before="20"/>
              <w:jc w:val="center"/>
              <w:rPr>
                <w:rFonts w:asciiTheme="minorHAnsi" w:hAnsiTheme="minorHAnsi" w:cs="Calibri"/>
                <w:b/>
                <w:bCs/>
                <w:sz w:val="22"/>
                <w:szCs w:val="22"/>
              </w:rPr>
            </w:pPr>
          </w:p>
        </w:tc>
        <w:tc>
          <w:tcPr>
            <w:tcW w:w="1287" w:type="dxa"/>
            <w:vAlign w:val="center"/>
          </w:tcPr>
          <w:p w14:paraId="1EE0DEFE" w14:textId="77777777" w:rsidR="00741240" w:rsidRPr="00741240" w:rsidRDefault="00741240" w:rsidP="00741240">
            <w:pPr>
              <w:spacing w:before="20"/>
              <w:jc w:val="center"/>
              <w:rPr>
                <w:rFonts w:asciiTheme="minorHAnsi" w:hAnsiTheme="minorHAnsi" w:cs="Calibri"/>
                <w:b/>
                <w:bCs/>
                <w:sz w:val="22"/>
                <w:szCs w:val="22"/>
              </w:rPr>
            </w:pPr>
          </w:p>
        </w:tc>
        <w:tc>
          <w:tcPr>
            <w:tcW w:w="1218" w:type="dxa"/>
            <w:vAlign w:val="center"/>
          </w:tcPr>
          <w:p w14:paraId="33D7864C" w14:textId="77777777" w:rsidR="00741240" w:rsidRPr="00741240" w:rsidRDefault="00741240" w:rsidP="00741240">
            <w:pPr>
              <w:spacing w:before="20"/>
              <w:jc w:val="center"/>
              <w:rPr>
                <w:rFonts w:asciiTheme="minorHAnsi" w:hAnsiTheme="minorHAnsi" w:cs="Calibri"/>
                <w:b/>
                <w:bCs/>
                <w:sz w:val="22"/>
                <w:szCs w:val="22"/>
              </w:rPr>
            </w:pPr>
          </w:p>
        </w:tc>
        <w:tc>
          <w:tcPr>
            <w:tcW w:w="1218" w:type="dxa"/>
            <w:vAlign w:val="center"/>
          </w:tcPr>
          <w:p w14:paraId="6E47EB25" w14:textId="77777777" w:rsidR="00741240" w:rsidRPr="00741240" w:rsidRDefault="00741240" w:rsidP="00741240">
            <w:pPr>
              <w:spacing w:before="20"/>
              <w:jc w:val="center"/>
              <w:rPr>
                <w:rFonts w:asciiTheme="minorHAnsi" w:hAnsiTheme="minorHAnsi" w:cs="Calibri"/>
                <w:b/>
                <w:bCs/>
                <w:sz w:val="22"/>
                <w:szCs w:val="22"/>
              </w:rPr>
            </w:pPr>
          </w:p>
        </w:tc>
        <w:tc>
          <w:tcPr>
            <w:tcW w:w="780" w:type="dxa"/>
            <w:vAlign w:val="center"/>
          </w:tcPr>
          <w:p w14:paraId="5814ECF7" w14:textId="77777777" w:rsidR="00741240" w:rsidRPr="00741240" w:rsidRDefault="00741240" w:rsidP="00741240">
            <w:pPr>
              <w:spacing w:before="20"/>
              <w:jc w:val="center"/>
              <w:rPr>
                <w:rFonts w:asciiTheme="minorHAnsi" w:hAnsiTheme="minorHAnsi" w:cs="Calibri"/>
                <w:b/>
                <w:bCs/>
                <w:sz w:val="22"/>
                <w:szCs w:val="22"/>
              </w:rPr>
            </w:pPr>
          </w:p>
        </w:tc>
        <w:tc>
          <w:tcPr>
            <w:tcW w:w="1652" w:type="dxa"/>
            <w:vAlign w:val="center"/>
          </w:tcPr>
          <w:p w14:paraId="35D3A9C1" w14:textId="77777777" w:rsidR="00741240" w:rsidRPr="00741240" w:rsidRDefault="00741240" w:rsidP="00741240">
            <w:pPr>
              <w:spacing w:before="20"/>
              <w:jc w:val="center"/>
              <w:rPr>
                <w:rFonts w:asciiTheme="minorHAnsi" w:hAnsiTheme="minorHAnsi" w:cs="Calibri"/>
                <w:b/>
                <w:bCs/>
                <w:sz w:val="22"/>
                <w:szCs w:val="22"/>
              </w:rPr>
            </w:pPr>
          </w:p>
        </w:tc>
      </w:tr>
      <w:tr w:rsidR="00741240" w:rsidRPr="00741240" w14:paraId="2A722810" w14:textId="77777777" w:rsidTr="00CB5036">
        <w:trPr>
          <w:jc w:val="center"/>
        </w:trPr>
        <w:tc>
          <w:tcPr>
            <w:tcW w:w="1652" w:type="dxa"/>
            <w:vAlign w:val="center"/>
          </w:tcPr>
          <w:p w14:paraId="4AB042E4" w14:textId="77777777" w:rsidR="00741240" w:rsidRPr="00741240" w:rsidRDefault="00741240" w:rsidP="00741240">
            <w:pPr>
              <w:spacing w:before="20"/>
              <w:jc w:val="center"/>
              <w:rPr>
                <w:rFonts w:asciiTheme="minorHAnsi" w:hAnsiTheme="minorHAnsi" w:cs="Calibri"/>
                <w:b/>
                <w:bCs/>
                <w:sz w:val="22"/>
                <w:szCs w:val="22"/>
              </w:rPr>
            </w:pPr>
          </w:p>
        </w:tc>
        <w:tc>
          <w:tcPr>
            <w:tcW w:w="1253" w:type="dxa"/>
          </w:tcPr>
          <w:p w14:paraId="6702F73F" w14:textId="77777777" w:rsidR="00741240" w:rsidRPr="00741240" w:rsidRDefault="00741240" w:rsidP="00741240">
            <w:pPr>
              <w:spacing w:before="20"/>
              <w:jc w:val="center"/>
              <w:rPr>
                <w:rFonts w:asciiTheme="minorHAnsi" w:hAnsiTheme="minorHAnsi" w:cs="Calibri"/>
                <w:b/>
                <w:bCs/>
                <w:sz w:val="22"/>
                <w:szCs w:val="22"/>
              </w:rPr>
            </w:pPr>
          </w:p>
        </w:tc>
        <w:tc>
          <w:tcPr>
            <w:tcW w:w="1287" w:type="dxa"/>
            <w:vAlign w:val="center"/>
          </w:tcPr>
          <w:p w14:paraId="77D42498" w14:textId="77777777" w:rsidR="00741240" w:rsidRPr="00741240" w:rsidRDefault="00741240" w:rsidP="00741240">
            <w:pPr>
              <w:spacing w:before="20"/>
              <w:jc w:val="center"/>
              <w:rPr>
                <w:rFonts w:asciiTheme="minorHAnsi" w:hAnsiTheme="minorHAnsi" w:cs="Calibri"/>
                <w:b/>
                <w:bCs/>
                <w:sz w:val="22"/>
                <w:szCs w:val="22"/>
              </w:rPr>
            </w:pPr>
          </w:p>
        </w:tc>
        <w:tc>
          <w:tcPr>
            <w:tcW w:w="1218" w:type="dxa"/>
            <w:vAlign w:val="center"/>
          </w:tcPr>
          <w:p w14:paraId="208CCCF6" w14:textId="77777777" w:rsidR="00741240" w:rsidRPr="00741240" w:rsidRDefault="00741240" w:rsidP="00741240">
            <w:pPr>
              <w:spacing w:before="20"/>
              <w:jc w:val="center"/>
              <w:rPr>
                <w:rFonts w:asciiTheme="minorHAnsi" w:hAnsiTheme="minorHAnsi" w:cs="Calibri"/>
                <w:b/>
                <w:bCs/>
                <w:sz w:val="22"/>
                <w:szCs w:val="22"/>
              </w:rPr>
            </w:pPr>
          </w:p>
        </w:tc>
        <w:tc>
          <w:tcPr>
            <w:tcW w:w="1218" w:type="dxa"/>
            <w:vAlign w:val="center"/>
          </w:tcPr>
          <w:p w14:paraId="549FC904" w14:textId="77777777" w:rsidR="00741240" w:rsidRPr="00741240" w:rsidRDefault="00741240" w:rsidP="00741240">
            <w:pPr>
              <w:spacing w:before="20"/>
              <w:jc w:val="center"/>
              <w:rPr>
                <w:rFonts w:asciiTheme="minorHAnsi" w:hAnsiTheme="minorHAnsi" w:cs="Calibri"/>
                <w:b/>
                <w:bCs/>
                <w:sz w:val="22"/>
                <w:szCs w:val="22"/>
              </w:rPr>
            </w:pPr>
          </w:p>
        </w:tc>
        <w:tc>
          <w:tcPr>
            <w:tcW w:w="780" w:type="dxa"/>
            <w:vAlign w:val="center"/>
          </w:tcPr>
          <w:p w14:paraId="10EF7B84" w14:textId="77777777" w:rsidR="00741240" w:rsidRPr="00741240" w:rsidRDefault="00741240" w:rsidP="00741240">
            <w:pPr>
              <w:spacing w:before="20"/>
              <w:jc w:val="center"/>
              <w:rPr>
                <w:rFonts w:asciiTheme="minorHAnsi" w:hAnsiTheme="minorHAnsi" w:cs="Calibri"/>
                <w:b/>
                <w:bCs/>
                <w:sz w:val="22"/>
                <w:szCs w:val="22"/>
              </w:rPr>
            </w:pPr>
          </w:p>
        </w:tc>
        <w:tc>
          <w:tcPr>
            <w:tcW w:w="1652" w:type="dxa"/>
            <w:vAlign w:val="center"/>
          </w:tcPr>
          <w:p w14:paraId="4E62415B" w14:textId="77777777" w:rsidR="00741240" w:rsidRPr="00741240" w:rsidRDefault="00741240" w:rsidP="00741240">
            <w:pPr>
              <w:spacing w:before="20"/>
              <w:jc w:val="center"/>
              <w:rPr>
                <w:rFonts w:asciiTheme="minorHAnsi" w:hAnsiTheme="minorHAnsi" w:cs="Calibri"/>
                <w:b/>
                <w:bCs/>
                <w:sz w:val="22"/>
                <w:szCs w:val="22"/>
              </w:rPr>
            </w:pPr>
          </w:p>
        </w:tc>
      </w:tr>
      <w:tr w:rsidR="00741240" w:rsidRPr="00741240" w14:paraId="4DFF4BAD" w14:textId="77777777" w:rsidTr="00CB5036">
        <w:trPr>
          <w:jc w:val="center"/>
        </w:trPr>
        <w:tc>
          <w:tcPr>
            <w:tcW w:w="1652" w:type="dxa"/>
            <w:vAlign w:val="center"/>
          </w:tcPr>
          <w:p w14:paraId="7877A5C8" w14:textId="77777777" w:rsidR="00741240" w:rsidRPr="00741240" w:rsidRDefault="00741240" w:rsidP="00741240">
            <w:pPr>
              <w:spacing w:before="20"/>
              <w:jc w:val="center"/>
              <w:rPr>
                <w:rFonts w:asciiTheme="minorHAnsi" w:hAnsiTheme="minorHAnsi" w:cs="Calibri"/>
                <w:b/>
                <w:bCs/>
                <w:sz w:val="22"/>
                <w:szCs w:val="22"/>
              </w:rPr>
            </w:pPr>
          </w:p>
        </w:tc>
        <w:tc>
          <w:tcPr>
            <w:tcW w:w="1253" w:type="dxa"/>
          </w:tcPr>
          <w:p w14:paraId="211FDDCC" w14:textId="77777777" w:rsidR="00741240" w:rsidRPr="00741240" w:rsidRDefault="00741240" w:rsidP="00741240">
            <w:pPr>
              <w:spacing w:before="20"/>
              <w:jc w:val="center"/>
              <w:rPr>
                <w:rFonts w:asciiTheme="minorHAnsi" w:hAnsiTheme="minorHAnsi" w:cs="Calibri"/>
                <w:b/>
                <w:bCs/>
                <w:sz w:val="22"/>
                <w:szCs w:val="22"/>
              </w:rPr>
            </w:pPr>
          </w:p>
        </w:tc>
        <w:tc>
          <w:tcPr>
            <w:tcW w:w="1287" w:type="dxa"/>
            <w:vAlign w:val="center"/>
          </w:tcPr>
          <w:p w14:paraId="5E8CA390" w14:textId="77777777" w:rsidR="00741240" w:rsidRPr="00741240" w:rsidRDefault="00741240" w:rsidP="00741240">
            <w:pPr>
              <w:spacing w:before="20"/>
              <w:jc w:val="center"/>
              <w:rPr>
                <w:rFonts w:asciiTheme="minorHAnsi" w:hAnsiTheme="minorHAnsi" w:cs="Calibri"/>
                <w:b/>
                <w:bCs/>
                <w:sz w:val="22"/>
                <w:szCs w:val="22"/>
              </w:rPr>
            </w:pPr>
          </w:p>
        </w:tc>
        <w:tc>
          <w:tcPr>
            <w:tcW w:w="1218" w:type="dxa"/>
            <w:vAlign w:val="center"/>
          </w:tcPr>
          <w:p w14:paraId="546BBDF4" w14:textId="77777777" w:rsidR="00741240" w:rsidRPr="00741240" w:rsidRDefault="00741240" w:rsidP="00741240">
            <w:pPr>
              <w:spacing w:before="20"/>
              <w:jc w:val="center"/>
              <w:rPr>
                <w:rFonts w:asciiTheme="minorHAnsi" w:hAnsiTheme="minorHAnsi" w:cs="Calibri"/>
                <w:b/>
                <w:bCs/>
                <w:sz w:val="22"/>
                <w:szCs w:val="22"/>
              </w:rPr>
            </w:pPr>
          </w:p>
        </w:tc>
        <w:tc>
          <w:tcPr>
            <w:tcW w:w="1218" w:type="dxa"/>
            <w:vAlign w:val="center"/>
          </w:tcPr>
          <w:p w14:paraId="44631008" w14:textId="77777777" w:rsidR="00741240" w:rsidRPr="00741240" w:rsidRDefault="00741240" w:rsidP="00741240">
            <w:pPr>
              <w:spacing w:before="20"/>
              <w:jc w:val="center"/>
              <w:rPr>
                <w:rFonts w:asciiTheme="minorHAnsi" w:hAnsiTheme="minorHAnsi" w:cs="Calibri"/>
                <w:b/>
                <w:bCs/>
                <w:sz w:val="22"/>
                <w:szCs w:val="22"/>
              </w:rPr>
            </w:pPr>
          </w:p>
        </w:tc>
        <w:tc>
          <w:tcPr>
            <w:tcW w:w="780" w:type="dxa"/>
            <w:vAlign w:val="center"/>
          </w:tcPr>
          <w:p w14:paraId="276AED4E" w14:textId="77777777" w:rsidR="00741240" w:rsidRPr="00741240" w:rsidRDefault="00741240" w:rsidP="00741240">
            <w:pPr>
              <w:spacing w:before="20"/>
              <w:jc w:val="center"/>
              <w:rPr>
                <w:rFonts w:asciiTheme="minorHAnsi" w:hAnsiTheme="minorHAnsi" w:cs="Calibri"/>
                <w:b/>
                <w:bCs/>
                <w:sz w:val="22"/>
                <w:szCs w:val="22"/>
              </w:rPr>
            </w:pPr>
          </w:p>
        </w:tc>
        <w:tc>
          <w:tcPr>
            <w:tcW w:w="1652" w:type="dxa"/>
            <w:vAlign w:val="center"/>
          </w:tcPr>
          <w:p w14:paraId="4C1EA07A" w14:textId="77777777" w:rsidR="00741240" w:rsidRPr="00741240" w:rsidRDefault="00741240" w:rsidP="00741240">
            <w:pPr>
              <w:spacing w:before="20"/>
              <w:jc w:val="center"/>
              <w:rPr>
                <w:rFonts w:asciiTheme="minorHAnsi" w:hAnsiTheme="minorHAnsi" w:cs="Calibri"/>
                <w:b/>
                <w:bCs/>
                <w:sz w:val="22"/>
                <w:szCs w:val="22"/>
              </w:rPr>
            </w:pPr>
          </w:p>
        </w:tc>
      </w:tr>
      <w:tr w:rsidR="00741240" w:rsidRPr="00741240" w14:paraId="6794EADF" w14:textId="77777777" w:rsidTr="00CB5036">
        <w:trPr>
          <w:jc w:val="center"/>
        </w:trPr>
        <w:tc>
          <w:tcPr>
            <w:tcW w:w="2905" w:type="dxa"/>
            <w:gridSpan w:val="2"/>
            <w:tcBorders>
              <w:top w:val="single" w:sz="4" w:space="0" w:color="auto"/>
            </w:tcBorders>
            <w:vAlign w:val="center"/>
          </w:tcPr>
          <w:p w14:paraId="56070024" w14:textId="77777777" w:rsidR="00741240" w:rsidRPr="00741240" w:rsidRDefault="00741240" w:rsidP="00741240">
            <w:pPr>
              <w:spacing w:before="20"/>
              <w:jc w:val="center"/>
              <w:rPr>
                <w:rFonts w:asciiTheme="minorHAnsi" w:hAnsiTheme="minorHAnsi" w:cs="Calibri"/>
                <w:b/>
                <w:bCs/>
                <w:sz w:val="22"/>
                <w:szCs w:val="22"/>
              </w:rPr>
            </w:pPr>
            <w:r w:rsidRPr="00741240">
              <w:rPr>
                <w:rFonts w:asciiTheme="minorHAnsi" w:hAnsiTheme="minorHAnsi" w:cs="Calibri"/>
                <w:b/>
                <w:bCs/>
                <w:sz w:val="22"/>
                <w:szCs w:val="22"/>
              </w:rPr>
              <w:t>Total Man-days</w:t>
            </w:r>
          </w:p>
        </w:tc>
        <w:tc>
          <w:tcPr>
            <w:tcW w:w="1287" w:type="dxa"/>
            <w:tcBorders>
              <w:top w:val="single" w:sz="4" w:space="0" w:color="auto"/>
            </w:tcBorders>
            <w:vAlign w:val="center"/>
          </w:tcPr>
          <w:p w14:paraId="659D4C2D" w14:textId="77777777" w:rsidR="00741240" w:rsidRPr="00741240" w:rsidRDefault="00741240" w:rsidP="00741240">
            <w:pPr>
              <w:spacing w:before="20"/>
              <w:jc w:val="center"/>
              <w:rPr>
                <w:rFonts w:asciiTheme="minorHAnsi" w:hAnsiTheme="minorHAnsi" w:cs="Calibri"/>
                <w:b/>
                <w:bCs/>
                <w:sz w:val="22"/>
                <w:szCs w:val="22"/>
              </w:rPr>
            </w:pPr>
          </w:p>
        </w:tc>
        <w:tc>
          <w:tcPr>
            <w:tcW w:w="1218" w:type="dxa"/>
            <w:tcBorders>
              <w:top w:val="single" w:sz="4" w:space="0" w:color="auto"/>
            </w:tcBorders>
            <w:vAlign w:val="center"/>
          </w:tcPr>
          <w:p w14:paraId="5E805827" w14:textId="77777777" w:rsidR="00741240" w:rsidRPr="00741240" w:rsidRDefault="00741240" w:rsidP="00741240">
            <w:pPr>
              <w:spacing w:before="20"/>
              <w:jc w:val="center"/>
              <w:rPr>
                <w:rFonts w:asciiTheme="minorHAnsi" w:hAnsiTheme="minorHAnsi" w:cs="Calibri"/>
                <w:b/>
                <w:bCs/>
                <w:sz w:val="22"/>
                <w:szCs w:val="22"/>
              </w:rPr>
            </w:pPr>
          </w:p>
        </w:tc>
        <w:tc>
          <w:tcPr>
            <w:tcW w:w="1218" w:type="dxa"/>
            <w:tcBorders>
              <w:top w:val="single" w:sz="4" w:space="0" w:color="auto"/>
            </w:tcBorders>
            <w:vAlign w:val="center"/>
          </w:tcPr>
          <w:p w14:paraId="7CC2A908" w14:textId="77777777" w:rsidR="00741240" w:rsidRPr="00741240" w:rsidRDefault="00741240" w:rsidP="00741240">
            <w:pPr>
              <w:spacing w:before="20"/>
              <w:jc w:val="center"/>
              <w:rPr>
                <w:rFonts w:asciiTheme="minorHAnsi" w:hAnsiTheme="minorHAnsi" w:cs="Calibri"/>
                <w:b/>
                <w:bCs/>
                <w:sz w:val="22"/>
                <w:szCs w:val="22"/>
              </w:rPr>
            </w:pPr>
          </w:p>
        </w:tc>
        <w:tc>
          <w:tcPr>
            <w:tcW w:w="780" w:type="dxa"/>
            <w:tcBorders>
              <w:top w:val="single" w:sz="4" w:space="0" w:color="auto"/>
            </w:tcBorders>
            <w:vAlign w:val="center"/>
          </w:tcPr>
          <w:p w14:paraId="52DB8214" w14:textId="77777777" w:rsidR="00741240" w:rsidRPr="00741240" w:rsidRDefault="00741240" w:rsidP="00741240">
            <w:pPr>
              <w:spacing w:before="20"/>
              <w:jc w:val="center"/>
              <w:rPr>
                <w:rFonts w:asciiTheme="minorHAnsi" w:hAnsiTheme="minorHAnsi" w:cs="Calibri"/>
                <w:b/>
                <w:bCs/>
                <w:sz w:val="22"/>
                <w:szCs w:val="22"/>
              </w:rPr>
            </w:pPr>
          </w:p>
        </w:tc>
        <w:tc>
          <w:tcPr>
            <w:tcW w:w="1652" w:type="dxa"/>
            <w:tcBorders>
              <w:top w:val="single" w:sz="4" w:space="0" w:color="auto"/>
            </w:tcBorders>
            <w:vAlign w:val="center"/>
          </w:tcPr>
          <w:p w14:paraId="4A1A21F1" w14:textId="77777777" w:rsidR="00741240" w:rsidRPr="00741240" w:rsidRDefault="00741240" w:rsidP="00741240">
            <w:pPr>
              <w:spacing w:before="20"/>
              <w:jc w:val="center"/>
              <w:rPr>
                <w:rFonts w:asciiTheme="minorHAnsi" w:hAnsiTheme="minorHAnsi" w:cs="Calibri"/>
                <w:b/>
                <w:bCs/>
                <w:sz w:val="22"/>
                <w:szCs w:val="22"/>
              </w:rPr>
            </w:pPr>
          </w:p>
        </w:tc>
      </w:tr>
    </w:tbl>
    <w:p w14:paraId="5703626C" w14:textId="77777777" w:rsidR="00741240" w:rsidRPr="00741240" w:rsidRDefault="00741240" w:rsidP="00741240">
      <w:pPr>
        <w:rPr>
          <w:rFonts w:ascii="Calibri" w:hAnsi="Calibri" w:cs="Calibri"/>
          <w:b/>
          <w:sz w:val="22"/>
          <w:szCs w:val="22"/>
        </w:rPr>
      </w:pPr>
    </w:p>
    <w:p w14:paraId="37E3BB47" w14:textId="77777777" w:rsidR="00741240" w:rsidRPr="00741240" w:rsidRDefault="00741240" w:rsidP="00741240">
      <w:pPr>
        <w:numPr>
          <w:ilvl w:val="0"/>
          <w:numId w:val="30"/>
        </w:numPr>
        <w:contextualSpacing/>
        <w:rPr>
          <w:rFonts w:ascii="Calibri" w:hAnsi="Calibri" w:cs="Calibri"/>
          <w:b/>
          <w:sz w:val="22"/>
          <w:szCs w:val="22"/>
        </w:rPr>
      </w:pPr>
      <w:r w:rsidRPr="00741240">
        <w:rPr>
          <w:rFonts w:ascii="Calibri" w:hAnsi="Calibri" w:cs="Calibri"/>
          <w:b/>
          <w:sz w:val="22"/>
          <w:szCs w:val="22"/>
        </w:rPr>
        <w:t xml:space="preserve">     Other direct costs. </w:t>
      </w:r>
    </w:p>
    <w:p w14:paraId="369457CE" w14:textId="77777777" w:rsidR="00741240" w:rsidRPr="00741240" w:rsidRDefault="00741240" w:rsidP="00741240">
      <w:pPr>
        <w:spacing w:before="240" w:after="120"/>
        <w:jc w:val="both"/>
        <w:rPr>
          <w:rFonts w:asciiTheme="minorHAnsi" w:hAnsiTheme="minorHAnsi" w:cs="Calibri"/>
          <w:sz w:val="22"/>
          <w:szCs w:val="22"/>
        </w:rPr>
      </w:pPr>
      <w:r w:rsidRPr="00741240">
        <w:rPr>
          <w:rFonts w:asciiTheme="minorHAnsi" w:hAnsiTheme="minorHAnsi" w:cs="Calibri"/>
          <w:sz w:val="22"/>
          <w:szCs w:val="22"/>
        </w:rPr>
        <w:t xml:space="preserve">Provide justification of the Other direct cost items (travel, equipment, goods and services, etc.) for all applicants (as stated in cost category 2 of their C1 form).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7"/>
        <w:gridCol w:w="992"/>
        <w:gridCol w:w="5523"/>
      </w:tblGrid>
      <w:tr w:rsidR="00741240" w:rsidRPr="00741240" w14:paraId="3AF87477" w14:textId="77777777" w:rsidTr="00A16496">
        <w:trPr>
          <w:trHeight w:val="427"/>
          <w:jc w:val="center"/>
        </w:trPr>
        <w:tc>
          <w:tcPr>
            <w:tcW w:w="9072" w:type="dxa"/>
            <w:gridSpan w:val="3"/>
            <w:tcBorders>
              <w:left w:val="single" w:sz="4" w:space="0" w:color="auto"/>
            </w:tcBorders>
            <w:shd w:val="clear" w:color="auto" w:fill="D9D9D9" w:themeFill="background1" w:themeFillShade="D9"/>
          </w:tcPr>
          <w:p w14:paraId="73F93879" w14:textId="77777777" w:rsidR="00741240" w:rsidRPr="00741240" w:rsidRDefault="00741240" w:rsidP="00741240">
            <w:pPr>
              <w:spacing w:before="80"/>
              <w:jc w:val="center"/>
              <w:rPr>
                <w:rFonts w:asciiTheme="minorHAnsi" w:hAnsiTheme="minorHAnsi" w:cs="Arial"/>
                <w:b/>
                <w:bCs/>
                <w:sz w:val="20"/>
              </w:rPr>
            </w:pPr>
            <w:r w:rsidRPr="00741240">
              <w:rPr>
                <w:rFonts w:asciiTheme="minorHAnsi" w:hAnsiTheme="minorHAnsi" w:cs="Arial"/>
                <w:b/>
                <w:bCs/>
                <w:sz w:val="20"/>
              </w:rPr>
              <w:t>Other direct costs</w:t>
            </w:r>
          </w:p>
        </w:tc>
      </w:tr>
      <w:tr w:rsidR="00741240" w:rsidRPr="00741240" w14:paraId="683E2370" w14:textId="77777777" w:rsidTr="00A16496">
        <w:trPr>
          <w:jc w:val="center"/>
        </w:trPr>
        <w:tc>
          <w:tcPr>
            <w:tcW w:w="2557" w:type="dxa"/>
            <w:tcBorders>
              <w:left w:val="single" w:sz="4" w:space="0" w:color="auto"/>
              <w:right w:val="single" w:sz="4" w:space="0" w:color="auto"/>
            </w:tcBorders>
            <w:shd w:val="clear" w:color="auto" w:fill="D9D9D9" w:themeFill="background1" w:themeFillShade="D9"/>
            <w:vAlign w:val="center"/>
          </w:tcPr>
          <w:p w14:paraId="6898D278" w14:textId="77777777" w:rsidR="00741240" w:rsidRPr="00741240" w:rsidRDefault="00741240" w:rsidP="00A16496">
            <w:pPr>
              <w:jc w:val="center"/>
              <w:rPr>
                <w:rFonts w:asciiTheme="minorHAnsi" w:hAnsiTheme="minorHAnsi" w:cs="Arial"/>
                <w:b/>
                <w:bCs/>
                <w:i/>
                <w:sz w:val="20"/>
              </w:rPr>
            </w:pPr>
            <w:r w:rsidRPr="00741240">
              <w:rPr>
                <w:rFonts w:asciiTheme="minorHAnsi" w:hAnsiTheme="minorHAnsi" w:cs="Arial"/>
                <w:b/>
                <w:bCs/>
                <w:i/>
                <w:sz w:val="20"/>
              </w:rPr>
              <w:t>Applicant Name: […]</w:t>
            </w:r>
          </w:p>
        </w:tc>
        <w:tc>
          <w:tcPr>
            <w:tcW w:w="992" w:type="dxa"/>
            <w:tcBorders>
              <w:left w:val="single" w:sz="4" w:space="0" w:color="auto"/>
            </w:tcBorders>
            <w:shd w:val="clear" w:color="auto" w:fill="D9D9D9" w:themeFill="background1" w:themeFillShade="D9"/>
            <w:vAlign w:val="center"/>
          </w:tcPr>
          <w:p w14:paraId="49CF2C3F" w14:textId="77777777" w:rsidR="00741240" w:rsidRPr="00741240" w:rsidRDefault="00741240" w:rsidP="00A16496">
            <w:pPr>
              <w:jc w:val="center"/>
              <w:rPr>
                <w:rFonts w:asciiTheme="minorHAnsi" w:hAnsiTheme="minorHAnsi" w:cs="Arial"/>
                <w:b/>
                <w:bCs/>
                <w:sz w:val="20"/>
              </w:rPr>
            </w:pPr>
            <w:r w:rsidRPr="00741240">
              <w:rPr>
                <w:rFonts w:asciiTheme="minorHAnsi" w:hAnsiTheme="minorHAnsi" w:cs="Arial"/>
                <w:b/>
                <w:bCs/>
                <w:sz w:val="20"/>
              </w:rPr>
              <w:t>Cost (€)</w:t>
            </w:r>
          </w:p>
        </w:tc>
        <w:tc>
          <w:tcPr>
            <w:tcW w:w="5523" w:type="dxa"/>
            <w:shd w:val="clear" w:color="auto" w:fill="D9D9D9" w:themeFill="background1" w:themeFillShade="D9"/>
            <w:vAlign w:val="center"/>
          </w:tcPr>
          <w:p w14:paraId="2BE140E2" w14:textId="77777777" w:rsidR="00741240" w:rsidRPr="00741240" w:rsidRDefault="00741240" w:rsidP="00A16496">
            <w:pPr>
              <w:jc w:val="center"/>
              <w:rPr>
                <w:rFonts w:asciiTheme="minorHAnsi" w:hAnsiTheme="minorHAnsi" w:cs="Arial"/>
                <w:b/>
                <w:bCs/>
                <w:sz w:val="20"/>
              </w:rPr>
            </w:pPr>
            <w:r w:rsidRPr="00741240">
              <w:rPr>
                <w:rFonts w:asciiTheme="minorHAnsi" w:hAnsiTheme="minorHAnsi" w:cs="Arial"/>
                <w:b/>
                <w:bCs/>
                <w:sz w:val="20"/>
              </w:rPr>
              <w:t>Justification</w:t>
            </w:r>
          </w:p>
          <w:p w14:paraId="7B82E954" w14:textId="77777777" w:rsidR="00741240" w:rsidRPr="00741240" w:rsidRDefault="00741240" w:rsidP="00A16496">
            <w:pPr>
              <w:jc w:val="center"/>
              <w:rPr>
                <w:rFonts w:asciiTheme="minorHAnsi" w:hAnsiTheme="minorHAnsi" w:cs="Arial"/>
                <w:b/>
                <w:bCs/>
                <w:sz w:val="20"/>
              </w:rPr>
            </w:pPr>
          </w:p>
        </w:tc>
      </w:tr>
      <w:tr w:rsidR="00741240" w:rsidRPr="00741240" w14:paraId="77E5D490" w14:textId="77777777" w:rsidTr="00A16496">
        <w:trPr>
          <w:jc w:val="center"/>
        </w:trPr>
        <w:tc>
          <w:tcPr>
            <w:tcW w:w="2557" w:type="dxa"/>
            <w:tcBorders>
              <w:top w:val="single" w:sz="4" w:space="0" w:color="auto"/>
            </w:tcBorders>
            <w:shd w:val="clear" w:color="auto" w:fill="D9D9D9" w:themeFill="background1" w:themeFillShade="D9"/>
          </w:tcPr>
          <w:p w14:paraId="32E27D7E" w14:textId="77777777" w:rsidR="00741240" w:rsidRPr="00741240" w:rsidRDefault="00741240" w:rsidP="00741240">
            <w:pPr>
              <w:jc w:val="right"/>
              <w:rPr>
                <w:rFonts w:asciiTheme="minorHAnsi" w:hAnsiTheme="minorHAnsi" w:cs="Arial"/>
                <w:b/>
                <w:bCs/>
                <w:i/>
                <w:sz w:val="20"/>
              </w:rPr>
            </w:pPr>
            <w:r w:rsidRPr="00741240">
              <w:rPr>
                <w:rFonts w:asciiTheme="minorHAnsi" w:hAnsiTheme="minorHAnsi" w:cs="Arial"/>
                <w:b/>
                <w:bCs/>
                <w:i/>
                <w:sz w:val="20"/>
              </w:rPr>
              <w:t>Travel</w:t>
            </w:r>
            <w:r w:rsidRPr="00741240" w:rsidDel="001D6BF2">
              <w:rPr>
                <w:rFonts w:asciiTheme="minorHAnsi" w:hAnsiTheme="minorHAnsi" w:cs="Arial"/>
                <w:b/>
                <w:i/>
                <w:sz w:val="20"/>
              </w:rPr>
              <w:t xml:space="preserve"> </w:t>
            </w:r>
          </w:p>
        </w:tc>
        <w:tc>
          <w:tcPr>
            <w:tcW w:w="992" w:type="dxa"/>
          </w:tcPr>
          <w:p w14:paraId="35F523A4" w14:textId="77777777" w:rsidR="00741240" w:rsidRPr="00741240" w:rsidRDefault="00741240" w:rsidP="00741240">
            <w:pPr>
              <w:rPr>
                <w:rFonts w:asciiTheme="minorHAnsi" w:hAnsiTheme="minorHAnsi" w:cs="Arial"/>
                <w:bCs/>
                <w:sz w:val="20"/>
              </w:rPr>
            </w:pPr>
          </w:p>
        </w:tc>
        <w:tc>
          <w:tcPr>
            <w:tcW w:w="5523" w:type="dxa"/>
          </w:tcPr>
          <w:p w14:paraId="18650E64" w14:textId="77777777" w:rsidR="00741240" w:rsidRPr="00741240" w:rsidRDefault="00741240" w:rsidP="00741240">
            <w:pPr>
              <w:rPr>
                <w:rFonts w:asciiTheme="minorHAnsi" w:hAnsiTheme="minorHAnsi" w:cs="Arial"/>
                <w:bCs/>
                <w:sz w:val="20"/>
              </w:rPr>
            </w:pPr>
          </w:p>
        </w:tc>
      </w:tr>
      <w:tr w:rsidR="00741240" w:rsidRPr="00741240" w14:paraId="6E4CD375" w14:textId="77777777" w:rsidTr="00A16496">
        <w:trPr>
          <w:jc w:val="center"/>
        </w:trPr>
        <w:tc>
          <w:tcPr>
            <w:tcW w:w="2557" w:type="dxa"/>
            <w:shd w:val="clear" w:color="auto" w:fill="D9D9D9" w:themeFill="background1" w:themeFillShade="D9"/>
          </w:tcPr>
          <w:p w14:paraId="47188808" w14:textId="77777777" w:rsidR="00741240" w:rsidRPr="00741240" w:rsidRDefault="00741240" w:rsidP="00741240">
            <w:pPr>
              <w:jc w:val="right"/>
              <w:rPr>
                <w:rFonts w:asciiTheme="minorHAnsi" w:hAnsiTheme="minorHAnsi" w:cs="Arial"/>
                <w:b/>
                <w:i/>
                <w:sz w:val="20"/>
              </w:rPr>
            </w:pPr>
            <w:r w:rsidRPr="00741240">
              <w:rPr>
                <w:rFonts w:asciiTheme="minorHAnsi" w:hAnsiTheme="minorHAnsi" w:cs="Arial"/>
                <w:b/>
                <w:bCs/>
                <w:i/>
                <w:sz w:val="20"/>
              </w:rPr>
              <w:t>Equipment</w:t>
            </w:r>
            <w:r w:rsidRPr="00741240" w:rsidDel="001D6BF2">
              <w:rPr>
                <w:rFonts w:asciiTheme="minorHAnsi" w:hAnsiTheme="minorHAnsi" w:cs="Arial"/>
                <w:b/>
                <w:i/>
                <w:sz w:val="20"/>
              </w:rPr>
              <w:t xml:space="preserve"> </w:t>
            </w:r>
          </w:p>
        </w:tc>
        <w:tc>
          <w:tcPr>
            <w:tcW w:w="992" w:type="dxa"/>
          </w:tcPr>
          <w:p w14:paraId="13276E28" w14:textId="77777777" w:rsidR="00741240" w:rsidRPr="00741240" w:rsidRDefault="00741240" w:rsidP="00741240">
            <w:pPr>
              <w:rPr>
                <w:rFonts w:asciiTheme="minorHAnsi" w:hAnsiTheme="minorHAnsi" w:cs="Arial"/>
                <w:sz w:val="20"/>
              </w:rPr>
            </w:pPr>
          </w:p>
        </w:tc>
        <w:tc>
          <w:tcPr>
            <w:tcW w:w="5523" w:type="dxa"/>
          </w:tcPr>
          <w:p w14:paraId="6AB9A070" w14:textId="77777777" w:rsidR="00741240" w:rsidRPr="00741240" w:rsidRDefault="00741240" w:rsidP="00741240">
            <w:pPr>
              <w:rPr>
                <w:rFonts w:asciiTheme="minorHAnsi" w:hAnsiTheme="minorHAnsi" w:cs="Arial"/>
                <w:sz w:val="20"/>
              </w:rPr>
            </w:pPr>
          </w:p>
        </w:tc>
      </w:tr>
      <w:tr w:rsidR="00741240" w:rsidRPr="00741240" w14:paraId="25A1914F" w14:textId="77777777" w:rsidTr="00A16496">
        <w:trPr>
          <w:jc w:val="center"/>
        </w:trPr>
        <w:tc>
          <w:tcPr>
            <w:tcW w:w="2557" w:type="dxa"/>
            <w:tcBorders>
              <w:bottom w:val="single" w:sz="4" w:space="0" w:color="auto"/>
            </w:tcBorders>
            <w:shd w:val="clear" w:color="auto" w:fill="D9D9D9" w:themeFill="background1" w:themeFillShade="D9"/>
          </w:tcPr>
          <w:p w14:paraId="1459297D" w14:textId="77777777" w:rsidR="00741240" w:rsidRPr="00741240" w:rsidDel="00403C7D" w:rsidRDefault="00741240" w:rsidP="00741240">
            <w:pPr>
              <w:jc w:val="right"/>
              <w:rPr>
                <w:rFonts w:asciiTheme="minorHAnsi" w:hAnsiTheme="minorHAnsi" w:cs="Arial"/>
                <w:b/>
                <w:bCs/>
                <w:i/>
                <w:sz w:val="20"/>
              </w:rPr>
            </w:pPr>
            <w:r w:rsidRPr="00741240">
              <w:rPr>
                <w:rFonts w:asciiTheme="minorHAnsi" w:hAnsiTheme="minorHAnsi" w:cs="Arial"/>
                <w:b/>
                <w:bCs/>
                <w:i/>
                <w:sz w:val="20"/>
              </w:rPr>
              <w:t>Goods and services</w:t>
            </w:r>
          </w:p>
        </w:tc>
        <w:tc>
          <w:tcPr>
            <w:tcW w:w="992" w:type="dxa"/>
          </w:tcPr>
          <w:p w14:paraId="3B996F29" w14:textId="77777777" w:rsidR="00741240" w:rsidRPr="00741240" w:rsidRDefault="00741240" w:rsidP="00741240">
            <w:pPr>
              <w:rPr>
                <w:rFonts w:asciiTheme="minorHAnsi" w:hAnsiTheme="minorHAnsi" w:cs="Arial"/>
                <w:sz w:val="20"/>
              </w:rPr>
            </w:pPr>
          </w:p>
        </w:tc>
        <w:tc>
          <w:tcPr>
            <w:tcW w:w="5523" w:type="dxa"/>
            <w:tcBorders>
              <w:bottom w:val="single" w:sz="4" w:space="0" w:color="auto"/>
            </w:tcBorders>
          </w:tcPr>
          <w:p w14:paraId="084A4E11" w14:textId="77777777" w:rsidR="00741240" w:rsidRPr="00741240" w:rsidRDefault="00741240" w:rsidP="00741240">
            <w:pPr>
              <w:rPr>
                <w:rFonts w:asciiTheme="minorHAnsi" w:hAnsiTheme="minorHAnsi" w:cs="Arial"/>
                <w:sz w:val="20"/>
              </w:rPr>
            </w:pPr>
          </w:p>
        </w:tc>
      </w:tr>
      <w:tr w:rsidR="00741240" w:rsidRPr="00741240" w14:paraId="0C64E1A4" w14:textId="77777777" w:rsidTr="00A16496">
        <w:trPr>
          <w:jc w:val="center"/>
        </w:trPr>
        <w:tc>
          <w:tcPr>
            <w:tcW w:w="2557" w:type="dxa"/>
            <w:tcBorders>
              <w:bottom w:val="single" w:sz="4" w:space="0" w:color="auto"/>
            </w:tcBorders>
            <w:shd w:val="clear" w:color="auto" w:fill="D9D9D9" w:themeFill="background1" w:themeFillShade="D9"/>
          </w:tcPr>
          <w:p w14:paraId="425040D7" w14:textId="77777777" w:rsidR="00741240" w:rsidRPr="00741240" w:rsidRDefault="00741240" w:rsidP="00741240">
            <w:pPr>
              <w:jc w:val="right"/>
              <w:rPr>
                <w:rFonts w:asciiTheme="minorHAnsi" w:hAnsiTheme="minorHAnsi" w:cs="Arial"/>
                <w:b/>
                <w:bCs/>
                <w:i/>
                <w:sz w:val="20"/>
              </w:rPr>
            </w:pPr>
            <w:r w:rsidRPr="00741240">
              <w:rPr>
                <w:rFonts w:asciiTheme="minorHAnsi" w:hAnsiTheme="minorHAnsi" w:cs="Arial"/>
                <w:b/>
                <w:bCs/>
                <w:i/>
                <w:sz w:val="20"/>
              </w:rPr>
              <w:t>…</w:t>
            </w:r>
          </w:p>
        </w:tc>
        <w:tc>
          <w:tcPr>
            <w:tcW w:w="992" w:type="dxa"/>
          </w:tcPr>
          <w:p w14:paraId="1BD45A57" w14:textId="77777777" w:rsidR="00741240" w:rsidRPr="00741240" w:rsidRDefault="00741240" w:rsidP="00741240">
            <w:pPr>
              <w:rPr>
                <w:rFonts w:asciiTheme="minorHAnsi" w:hAnsiTheme="minorHAnsi" w:cs="Arial"/>
                <w:sz w:val="20"/>
              </w:rPr>
            </w:pPr>
          </w:p>
        </w:tc>
        <w:tc>
          <w:tcPr>
            <w:tcW w:w="5523" w:type="dxa"/>
            <w:tcBorders>
              <w:bottom w:val="single" w:sz="4" w:space="0" w:color="auto"/>
            </w:tcBorders>
          </w:tcPr>
          <w:p w14:paraId="3C9A741A" w14:textId="77777777" w:rsidR="00741240" w:rsidRPr="00741240" w:rsidRDefault="00741240" w:rsidP="00741240">
            <w:pPr>
              <w:rPr>
                <w:rFonts w:asciiTheme="minorHAnsi" w:hAnsiTheme="minorHAnsi" w:cs="Arial"/>
                <w:sz w:val="20"/>
              </w:rPr>
            </w:pPr>
          </w:p>
        </w:tc>
      </w:tr>
      <w:tr w:rsidR="00741240" w:rsidRPr="00741240" w14:paraId="29F1BA2E" w14:textId="77777777" w:rsidTr="00A16496">
        <w:trPr>
          <w:jc w:val="center"/>
        </w:trPr>
        <w:tc>
          <w:tcPr>
            <w:tcW w:w="2557" w:type="dxa"/>
            <w:shd w:val="clear" w:color="auto" w:fill="D9D9D9" w:themeFill="background1" w:themeFillShade="D9"/>
          </w:tcPr>
          <w:p w14:paraId="1530FC0A" w14:textId="77777777" w:rsidR="00741240" w:rsidRPr="00741240" w:rsidRDefault="00741240" w:rsidP="00741240">
            <w:pPr>
              <w:jc w:val="right"/>
              <w:rPr>
                <w:rFonts w:asciiTheme="minorHAnsi" w:hAnsiTheme="minorHAnsi" w:cs="Arial"/>
                <w:b/>
                <w:bCs/>
                <w:sz w:val="20"/>
              </w:rPr>
            </w:pPr>
            <w:r w:rsidRPr="00741240">
              <w:rPr>
                <w:rFonts w:asciiTheme="minorHAnsi" w:hAnsiTheme="minorHAnsi" w:cs="Arial"/>
                <w:b/>
                <w:bCs/>
                <w:sz w:val="20"/>
              </w:rPr>
              <w:t>Total</w:t>
            </w:r>
          </w:p>
        </w:tc>
        <w:tc>
          <w:tcPr>
            <w:tcW w:w="992" w:type="dxa"/>
            <w:tcBorders>
              <w:right w:val="single" w:sz="4" w:space="0" w:color="auto"/>
            </w:tcBorders>
          </w:tcPr>
          <w:p w14:paraId="1341CC99" w14:textId="77777777" w:rsidR="00741240" w:rsidRPr="00741240" w:rsidRDefault="00741240" w:rsidP="00741240">
            <w:pPr>
              <w:rPr>
                <w:rFonts w:asciiTheme="minorHAnsi" w:hAnsiTheme="minorHAnsi" w:cs="Arial"/>
                <w:sz w:val="20"/>
              </w:rPr>
            </w:pPr>
          </w:p>
        </w:tc>
        <w:tc>
          <w:tcPr>
            <w:tcW w:w="5523" w:type="dxa"/>
            <w:tcBorders>
              <w:top w:val="single" w:sz="4" w:space="0" w:color="auto"/>
              <w:left w:val="single" w:sz="4" w:space="0" w:color="auto"/>
              <w:bottom w:val="single" w:sz="4" w:space="0" w:color="auto"/>
              <w:right w:val="single" w:sz="4" w:space="0" w:color="auto"/>
            </w:tcBorders>
          </w:tcPr>
          <w:p w14:paraId="5E52CF90" w14:textId="77777777" w:rsidR="00741240" w:rsidRPr="00741240" w:rsidRDefault="00741240" w:rsidP="00741240">
            <w:pPr>
              <w:rPr>
                <w:rFonts w:asciiTheme="minorHAnsi" w:hAnsiTheme="minorHAnsi" w:cs="Arial"/>
                <w:sz w:val="20"/>
              </w:rPr>
            </w:pPr>
          </w:p>
        </w:tc>
      </w:tr>
    </w:tbl>
    <w:p w14:paraId="077D06FB" w14:textId="77777777" w:rsidR="00741240" w:rsidRPr="00741240" w:rsidRDefault="00741240" w:rsidP="00741240">
      <w:pPr>
        <w:tabs>
          <w:tab w:val="left" w:pos="-720"/>
        </w:tabs>
        <w:suppressAutoHyphens/>
        <w:jc w:val="both"/>
        <w:rPr>
          <w:rFonts w:ascii="Calibri" w:hAnsi="Calibri" w:cs="Calibri"/>
          <w:sz w:val="22"/>
          <w:szCs w:val="22"/>
          <w:lang w:eastAsia="en-GB"/>
        </w:rPr>
      </w:pPr>
    </w:p>
    <w:p w14:paraId="62817D16" w14:textId="77777777" w:rsidR="00741240" w:rsidRPr="00741240" w:rsidRDefault="00741240" w:rsidP="00741240">
      <w:pPr>
        <w:numPr>
          <w:ilvl w:val="0"/>
          <w:numId w:val="30"/>
        </w:numPr>
        <w:contextualSpacing/>
        <w:rPr>
          <w:rFonts w:ascii="Calibri" w:hAnsi="Calibri" w:cs="Calibri"/>
          <w:b/>
          <w:sz w:val="22"/>
          <w:szCs w:val="22"/>
        </w:rPr>
      </w:pPr>
      <w:r w:rsidRPr="00741240">
        <w:rPr>
          <w:rFonts w:ascii="Calibri" w:hAnsi="Calibri" w:cs="Calibri"/>
          <w:b/>
          <w:sz w:val="22"/>
          <w:szCs w:val="22"/>
        </w:rPr>
        <w:t xml:space="preserve">     Subcontracting </w:t>
      </w:r>
    </w:p>
    <w:p w14:paraId="1CA88DC9" w14:textId="77777777" w:rsidR="00741240" w:rsidRPr="00741240" w:rsidRDefault="00741240" w:rsidP="00741240">
      <w:pPr>
        <w:tabs>
          <w:tab w:val="left" w:pos="-720"/>
        </w:tabs>
        <w:suppressAutoHyphens/>
        <w:jc w:val="both"/>
        <w:rPr>
          <w:rFonts w:ascii="Calibri" w:hAnsi="Calibri" w:cs="Calibri"/>
          <w:sz w:val="22"/>
          <w:szCs w:val="22"/>
          <w:lang w:eastAsia="en-GB"/>
        </w:rPr>
      </w:pPr>
    </w:p>
    <w:p w14:paraId="095414DD" w14:textId="77777777" w:rsidR="00741240" w:rsidRPr="00741240" w:rsidRDefault="00741240" w:rsidP="00741240">
      <w:pPr>
        <w:tabs>
          <w:tab w:val="left" w:pos="-720"/>
        </w:tabs>
        <w:suppressAutoHyphens/>
        <w:jc w:val="both"/>
        <w:rPr>
          <w:rFonts w:ascii="Calibri" w:hAnsi="Calibri" w:cs="Calibri"/>
          <w:sz w:val="22"/>
          <w:szCs w:val="22"/>
        </w:rPr>
      </w:pPr>
      <w:r w:rsidRPr="00741240">
        <w:rPr>
          <w:rFonts w:ascii="Calibri" w:hAnsi="Calibri" w:cs="Calibri"/>
          <w:sz w:val="22"/>
          <w:szCs w:val="22"/>
        </w:rPr>
        <w:t>Provide list of subcontractors involved in the project including the company to be subcontracted (if known), description of subcontracted activities and estimated budget. If an applicant is planning to use more than one subcontractor each one should be listed separately.</w:t>
      </w:r>
    </w:p>
    <w:p w14:paraId="79B128A4" w14:textId="77777777" w:rsidR="00741240" w:rsidRPr="00741240" w:rsidRDefault="00741240" w:rsidP="00741240">
      <w:pPr>
        <w:tabs>
          <w:tab w:val="left" w:pos="-720"/>
        </w:tabs>
        <w:suppressAutoHyphens/>
        <w:jc w:val="both"/>
        <w:rPr>
          <w:rFonts w:ascii="Calibri" w:hAnsi="Calibri" w:cs="Calibri"/>
          <w:sz w:val="22"/>
          <w:szCs w:val="22"/>
          <w:lang w:eastAsia="en-GB"/>
        </w:rPr>
      </w:pPr>
    </w:p>
    <w:tbl>
      <w:tblPr>
        <w:tblStyle w:val="TableGrid"/>
        <w:tblW w:w="0" w:type="auto"/>
        <w:tblLook w:val="04A0" w:firstRow="1" w:lastRow="0" w:firstColumn="1" w:lastColumn="0" w:noHBand="0" w:noVBand="1"/>
      </w:tblPr>
      <w:tblGrid>
        <w:gridCol w:w="1452"/>
        <w:gridCol w:w="1660"/>
        <w:gridCol w:w="1356"/>
        <w:gridCol w:w="814"/>
        <w:gridCol w:w="3778"/>
      </w:tblGrid>
      <w:tr w:rsidR="00741240" w:rsidRPr="00741240" w14:paraId="57CA6DF3" w14:textId="77777777" w:rsidTr="00A16496">
        <w:tc>
          <w:tcPr>
            <w:tcW w:w="147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710AED" w14:textId="6602C1DA" w:rsidR="00741240" w:rsidRPr="00741240" w:rsidRDefault="00741240" w:rsidP="00A16496">
            <w:pPr>
              <w:tabs>
                <w:tab w:val="left" w:pos="-720"/>
              </w:tabs>
              <w:suppressAutoHyphens/>
              <w:jc w:val="center"/>
              <w:rPr>
                <w:rFonts w:ascii="Calibri" w:hAnsi="Calibri" w:cs="Calibri"/>
                <w:b/>
                <w:sz w:val="22"/>
                <w:szCs w:val="22"/>
                <w:lang w:eastAsia="en-GB"/>
              </w:rPr>
            </w:pPr>
            <w:r w:rsidRPr="00741240">
              <w:rPr>
                <w:rFonts w:ascii="Calibri" w:hAnsi="Calibri" w:cs="Calibri"/>
                <w:b/>
                <w:sz w:val="22"/>
                <w:szCs w:val="22"/>
                <w:lang w:eastAsia="en-GB"/>
              </w:rPr>
              <w:t>Name of applicant</w:t>
            </w:r>
          </w:p>
        </w:tc>
        <w:tc>
          <w:tcPr>
            <w:tcW w:w="16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BCD694" w14:textId="77777777" w:rsidR="00741240" w:rsidRPr="00741240" w:rsidRDefault="00741240" w:rsidP="00A16496">
            <w:pPr>
              <w:tabs>
                <w:tab w:val="left" w:pos="-720"/>
              </w:tabs>
              <w:suppressAutoHyphens/>
              <w:jc w:val="center"/>
              <w:rPr>
                <w:rFonts w:ascii="Calibri" w:hAnsi="Calibri" w:cs="Calibri"/>
                <w:b/>
                <w:sz w:val="22"/>
                <w:szCs w:val="22"/>
                <w:lang w:val="en-GB" w:eastAsia="en-GB"/>
              </w:rPr>
            </w:pPr>
            <w:r w:rsidRPr="00741240">
              <w:rPr>
                <w:rFonts w:ascii="Calibri" w:hAnsi="Calibri" w:cs="Calibri"/>
                <w:b/>
                <w:sz w:val="22"/>
                <w:szCs w:val="22"/>
                <w:lang w:val="en-GB" w:eastAsia="en-GB"/>
              </w:rPr>
              <w:t>Subcontractor company name (if known)</w:t>
            </w:r>
          </w:p>
        </w:tc>
        <w:tc>
          <w:tcPr>
            <w:tcW w:w="1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80B33F" w14:textId="77777777" w:rsidR="00741240" w:rsidRPr="00741240" w:rsidRDefault="00741240" w:rsidP="00A16496">
            <w:pPr>
              <w:tabs>
                <w:tab w:val="left" w:pos="-720"/>
              </w:tabs>
              <w:suppressAutoHyphens/>
              <w:jc w:val="center"/>
              <w:rPr>
                <w:rFonts w:ascii="Calibri" w:hAnsi="Calibri" w:cs="Calibri"/>
                <w:b/>
                <w:sz w:val="22"/>
                <w:szCs w:val="22"/>
                <w:lang w:eastAsia="en-GB"/>
              </w:rPr>
            </w:pPr>
            <w:r w:rsidRPr="00741240">
              <w:rPr>
                <w:rFonts w:ascii="Calibri" w:hAnsi="Calibri" w:cs="Calibri"/>
                <w:b/>
                <w:sz w:val="22"/>
                <w:szCs w:val="22"/>
                <w:lang w:eastAsia="en-GB"/>
              </w:rPr>
              <w:t>Estimated costs</w:t>
            </w:r>
          </w:p>
        </w:tc>
        <w:tc>
          <w:tcPr>
            <w:tcW w:w="8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695CA9" w14:textId="77777777" w:rsidR="00741240" w:rsidRPr="00741240" w:rsidRDefault="00741240" w:rsidP="00A16496">
            <w:pPr>
              <w:tabs>
                <w:tab w:val="left" w:pos="-720"/>
              </w:tabs>
              <w:suppressAutoHyphens/>
              <w:jc w:val="center"/>
              <w:rPr>
                <w:rFonts w:ascii="Calibri" w:hAnsi="Calibri" w:cs="Calibri"/>
                <w:b/>
                <w:sz w:val="22"/>
                <w:szCs w:val="22"/>
                <w:lang w:eastAsia="en-GB"/>
              </w:rPr>
            </w:pPr>
            <w:r w:rsidRPr="00741240">
              <w:rPr>
                <w:rFonts w:ascii="Calibri" w:hAnsi="Calibri" w:cs="Calibri"/>
                <w:b/>
                <w:sz w:val="22"/>
                <w:szCs w:val="22"/>
                <w:lang w:eastAsia="en-GB"/>
              </w:rPr>
              <w:t>WP</w:t>
            </w:r>
          </w:p>
        </w:tc>
        <w:tc>
          <w:tcPr>
            <w:tcW w:w="3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14CB5D" w14:textId="77777777" w:rsidR="00741240" w:rsidRPr="00741240" w:rsidRDefault="00741240" w:rsidP="00A16496">
            <w:pPr>
              <w:tabs>
                <w:tab w:val="left" w:pos="-720"/>
              </w:tabs>
              <w:suppressAutoHyphens/>
              <w:jc w:val="center"/>
              <w:rPr>
                <w:rFonts w:ascii="Calibri" w:hAnsi="Calibri" w:cs="Calibri"/>
                <w:b/>
                <w:sz w:val="22"/>
                <w:szCs w:val="22"/>
                <w:lang w:eastAsia="en-GB"/>
              </w:rPr>
            </w:pPr>
            <w:r w:rsidRPr="00741240">
              <w:rPr>
                <w:rFonts w:ascii="Calibri" w:hAnsi="Calibri" w:cs="Calibri"/>
                <w:b/>
                <w:sz w:val="22"/>
                <w:szCs w:val="22"/>
                <w:lang w:eastAsia="en-GB"/>
              </w:rPr>
              <w:t>Description of subcontracted activities</w:t>
            </w:r>
          </w:p>
        </w:tc>
      </w:tr>
      <w:tr w:rsidR="00741240" w:rsidRPr="00741240" w14:paraId="22091035" w14:textId="77777777" w:rsidTr="00A16496">
        <w:tc>
          <w:tcPr>
            <w:tcW w:w="1479" w:type="dxa"/>
            <w:tcBorders>
              <w:top w:val="single" w:sz="4" w:space="0" w:color="auto"/>
              <w:left w:val="single" w:sz="4" w:space="0" w:color="auto"/>
              <w:bottom w:val="single" w:sz="4" w:space="0" w:color="auto"/>
              <w:right w:val="single" w:sz="4" w:space="0" w:color="auto"/>
            </w:tcBorders>
            <w:vAlign w:val="center"/>
          </w:tcPr>
          <w:p w14:paraId="0BE8E1D7" w14:textId="77777777" w:rsidR="00741240" w:rsidRPr="00741240" w:rsidRDefault="00741240" w:rsidP="00741240">
            <w:pPr>
              <w:tabs>
                <w:tab w:val="left" w:pos="-720"/>
              </w:tabs>
              <w:suppressAutoHyphens/>
              <w:jc w:val="both"/>
              <w:rPr>
                <w:rFonts w:ascii="Calibri" w:hAnsi="Calibri" w:cs="Calibri"/>
                <w:sz w:val="22"/>
                <w:szCs w:val="22"/>
                <w:lang w:eastAsia="en-GB"/>
              </w:rPr>
            </w:pPr>
          </w:p>
        </w:tc>
        <w:tc>
          <w:tcPr>
            <w:tcW w:w="1670" w:type="dxa"/>
            <w:tcBorders>
              <w:top w:val="single" w:sz="4" w:space="0" w:color="auto"/>
              <w:left w:val="single" w:sz="4" w:space="0" w:color="auto"/>
              <w:bottom w:val="single" w:sz="4" w:space="0" w:color="auto"/>
              <w:right w:val="single" w:sz="4" w:space="0" w:color="auto"/>
            </w:tcBorders>
            <w:vAlign w:val="center"/>
          </w:tcPr>
          <w:p w14:paraId="002CB16D" w14:textId="77777777" w:rsidR="00741240" w:rsidRPr="00741240" w:rsidRDefault="00741240" w:rsidP="00741240">
            <w:pPr>
              <w:tabs>
                <w:tab w:val="left" w:pos="-720"/>
              </w:tabs>
              <w:suppressAutoHyphens/>
              <w:jc w:val="both"/>
              <w:rPr>
                <w:rFonts w:ascii="Calibri" w:hAnsi="Calibri" w:cs="Calibri"/>
                <w:sz w:val="22"/>
                <w:szCs w:val="22"/>
                <w:lang w:eastAsia="en-GB"/>
              </w:rPr>
            </w:pPr>
          </w:p>
        </w:tc>
        <w:tc>
          <w:tcPr>
            <w:tcW w:w="1371" w:type="dxa"/>
            <w:tcBorders>
              <w:top w:val="single" w:sz="4" w:space="0" w:color="auto"/>
              <w:left w:val="single" w:sz="4" w:space="0" w:color="auto"/>
              <w:bottom w:val="single" w:sz="4" w:space="0" w:color="auto"/>
              <w:right w:val="single" w:sz="4" w:space="0" w:color="auto"/>
            </w:tcBorders>
            <w:vAlign w:val="center"/>
          </w:tcPr>
          <w:p w14:paraId="4D9F5E8A" w14:textId="77777777" w:rsidR="00741240" w:rsidRPr="00741240" w:rsidRDefault="00741240" w:rsidP="00741240">
            <w:pPr>
              <w:tabs>
                <w:tab w:val="left" w:pos="-720"/>
              </w:tabs>
              <w:suppressAutoHyphens/>
              <w:jc w:val="both"/>
              <w:rPr>
                <w:rFonts w:ascii="Calibri" w:hAnsi="Calibri" w:cs="Calibri"/>
                <w:sz w:val="22"/>
                <w:szCs w:val="22"/>
                <w:lang w:eastAsia="en-GB"/>
              </w:rPr>
            </w:pPr>
          </w:p>
        </w:tc>
        <w:tc>
          <w:tcPr>
            <w:tcW w:w="833" w:type="dxa"/>
            <w:tcBorders>
              <w:top w:val="single" w:sz="4" w:space="0" w:color="auto"/>
              <w:left w:val="single" w:sz="4" w:space="0" w:color="auto"/>
              <w:bottom w:val="single" w:sz="4" w:space="0" w:color="auto"/>
              <w:right w:val="single" w:sz="4" w:space="0" w:color="auto"/>
            </w:tcBorders>
            <w:vAlign w:val="center"/>
          </w:tcPr>
          <w:p w14:paraId="75FAB9F5" w14:textId="77777777" w:rsidR="00741240" w:rsidRPr="00741240" w:rsidRDefault="00741240" w:rsidP="00741240">
            <w:pPr>
              <w:tabs>
                <w:tab w:val="left" w:pos="-720"/>
              </w:tabs>
              <w:suppressAutoHyphens/>
              <w:jc w:val="both"/>
              <w:rPr>
                <w:rFonts w:ascii="Calibri" w:hAnsi="Calibri" w:cs="Calibri"/>
                <w:sz w:val="22"/>
                <w:szCs w:val="22"/>
                <w:lang w:eastAsia="en-GB"/>
              </w:rPr>
            </w:pPr>
          </w:p>
        </w:tc>
        <w:tc>
          <w:tcPr>
            <w:tcW w:w="3933" w:type="dxa"/>
            <w:tcBorders>
              <w:top w:val="single" w:sz="4" w:space="0" w:color="auto"/>
              <w:left w:val="single" w:sz="4" w:space="0" w:color="auto"/>
              <w:bottom w:val="single" w:sz="4" w:space="0" w:color="auto"/>
              <w:right w:val="single" w:sz="4" w:space="0" w:color="auto"/>
            </w:tcBorders>
            <w:vAlign w:val="center"/>
          </w:tcPr>
          <w:p w14:paraId="2EBCF4D3" w14:textId="77777777" w:rsidR="00741240" w:rsidRPr="00741240" w:rsidRDefault="00741240" w:rsidP="00741240">
            <w:pPr>
              <w:tabs>
                <w:tab w:val="left" w:pos="-720"/>
              </w:tabs>
              <w:suppressAutoHyphens/>
              <w:jc w:val="both"/>
              <w:rPr>
                <w:rFonts w:ascii="Calibri" w:hAnsi="Calibri" w:cs="Calibri"/>
                <w:sz w:val="22"/>
                <w:szCs w:val="22"/>
                <w:lang w:eastAsia="en-GB"/>
              </w:rPr>
            </w:pPr>
          </w:p>
        </w:tc>
      </w:tr>
      <w:tr w:rsidR="00741240" w:rsidRPr="00741240" w14:paraId="4208175F" w14:textId="77777777" w:rsidTr="00A16496">
        <w:tc>
          <w:tcPr>
            <w:tcW w:w="1479" w:type="dxa"/>
            <w:tcBorders>
              <w:top w:val="single" w:sz="4" w:space="0" w:color="auto"/>
              <w:left w:val="single" w:sz="4" w:space="0" w:color="auto"/>
              <w:bottom w:val="single" w:sz="4" w:space="0" w:color="auto"/>
              <w:right w:val="single" w:sz="4" w:space="0" w:color="auto"/>
            </w:tcBorders>
            <w:vAlign w:val="center"/>
          </w:tcPr>
          <w:p w14:paraId="50BF74A7" w14:textId="77777777" w:rsidR="00741240" w:rsidRPr="00741240" w:rsidRDefault="00741240" w:rsidP="00741240">
            <w:pPr>
              <w:tabs>
                <w:tab w:val="left" w:pos="-720"/>
              </w:tabs>
              <w:suppressAutoHyphens/>
              <w:jc w:val="both"/>
              <w:rPr>
                <w:rFonts w:ascii="Calibri" w:hAnsi="Calibri" w:cs="Calibri"/>
                <w:sz w:val="22"/>
                <w:szCs w:val="22"/>
                <w:lang w:eastAsia="en-GB"/>
              </w:rPr>
            </w:pPr>
          </w:p>
        </w:tc>
        <w:tc>
          <w:tcPr>
            <w:tcW w:w="1670" w:type="dxa"/>
            <w:tcBorders>
              <w:top w:val="single" w:sz="4" w:space="0" w:color="auto"/>
              <w:left w:val="single" w:sz="4" w:space="0" w:color="auto"/>
              <w:bottom w:val="single" w:sz="4" w:space="0" w:color="auto"/>
              <w:right w:val="single" w:sz="4" w:space="0" w:color="auto"/>
            </w:tcBorders>
            <w:vAlign w:val="center"/>
          </w:tcPr>
          <w:p w14:paraId="5BEB1BBC" w14:textId="77777777" w:rsidR="00741240" w:rsidRPr="00741240" w:rsidRDefault="00741240" w:rsidP="00741240">
            <w:pPr>
              <w:tabs>
                <w:tab w:val="left" w:pos="-720"/>
              </w:tabs>
              <w:suppressAutoHyphens/>
              <w:jc w:val="both"/>
              <w:rPr>
                <w:rFonts w:ascii="Calibri" w:hAnsi="Calibri" w:cs="Calibri"/>
                <w:sz w:val="22"/>
                <w:szCs w:val="22"/>
                <w:lang w:eastAsia="en-GB"/>
              </w:rPr>
            </w:pPr>
          </w:p>
        </w:tc>
        <w:tc>
          <w:tcPr>
            <w:tcW w:w="1371" w:type="dxa"/>
            <w:tcBorders>
              <w:top w:val="single" w:sz="4" w:space="0" w:color="auto"/>
              <w:left w:val="single" w:sz="4" w:space="0" w:color="auto"/>
              <w:bottom w:val="single" w:sz="4" w:space="0" w:color="auto"/>
              <w:right w:val="single" w:sz="4" w:space="0" w:color="auto"/>
            </w:tcBorders>
            <w:vAlign w:val="center"/>
          </w:tcPr>
          <w:p w14:paraId="6593D8CE" w14:textId="77777777" w:rsidR="00741240" w:rsidRPr="00741240" w:rsidRDefault="00741240" w:rsidP="00741240">
            <w:pPr>
              <w:tabs>
                <w:tab w:val="left" w:pos="-720"/>
              </w:tabs>
              <w:suppressAutoHyphens/>
              <w:jc w:val="both"/>
              <w:rPr>
                <w:rFonts w:ascii="Calibri" w:hAnsi="Calibri" w:cs="Calibri"/>
                <w:sz w:val="22"/>
                <w:szCs w:val="22"/>
                <w:lang w:eastAsia="en-GB"/>
              </w:rPr>
            </w:pPr>
          </w:p>
        </w:tc>
        <w:tc>
          <w:tcPr>
            <w:tcW w:w="833" w:type="dxa"/>
            <w:tcBorders>
              <w:top w:val="single" w:sz="4" w:space="0" w:color="auto"/>
              <w:left w:val="single" w:sz="4" w:space="0" w:color="auto"/>
              <w:bottom w:val="single" w:sz="4" w:space="0" w:color="auto"/>
              <w:right w:val="single" w:sz="4" w:space="0" w:color="auto"/>
            </w:tcBorders>
            <w:vAlign w:val="center"/>
          </w:tcPr>
          <w:p w14:paraId="73F14B0C" w14:textId="77777777" w:rsidR="00741240" w:rsidRPr="00741240" w:rsidRDefault="00741240" w:rsidP="00741240">
            <w:pPr>
              <w:tabs>
                <w:tab w:val="left" w:pos="-720"/>
              </w:tabs>
              <w:suppressAutoHyphens/>
              <w:jc w:val="both"/>
              <w:rPr>
                <w:rFonts w:ascii="Calibri" w:hAnsi="Calibri" w:cs="Calibri"/>
                <w:sz w:val="22"/>
                <w:szCs w:val="22"/>
                <w:lang w:eastAsia="en-GB"/>
              </w:rPr>
            </w:pPr>
          </w:p>
        </w:tc>
        <w:tc>
          <w:tcPr>
            <w:tcW w:w="3933" w:type="dxa"/>
            <w:tcBorders>
              <w:top w:val="single" w:sz="4" w:space="0" w:color="auto"/>
              <w:left w:val="single" w:sz="4" w:space="0" w:color="auto"/>
              <w:bottom w:val="single" w:sz="4" w:space="0" w:color="auto"/>
              <w:right w:val="single" w:sz="4" w:space="0" w:color="auto"/>
            </w:tcBorders>
            <w:vAlign w:val="center"/>
          </w:tcPr>
          <w:p w14:paraId="0AD90100" w14:textId="77777777" w:rsidR="00741240" w:rsidRPr="00741240" w:rsidRDefault="00741240" w:rsidP="00741240">
            <w:pPr>
              <w:tabs>
                <w:tab w:val="left" w:pos="-720"/>
              </w:tabs>
              <w:suppressAutoHyphens/>
              <w:jc w:val="both"/>
              <w:rPr>
                <w:rFonts w:ascii="Calibri" w:hAnsi="Calibri" w:cs="Calibri"/>
                <w:sz w:val="22"/>
                <w:szCs w:val="22"/>
                <w:lang w:eastAsia="en-GB"/>
              </w:rPr>
            </w:pPr>
          </w:p>
        </w:tc>
      </w:tr>
      <w:tr w:rsidR="00741240" w:rsidRPr="00741240" w14:paraId="2ED6D25F" w14:textId="77777777" w:rsidTr="00A16496">
        <w:tc>
          <w:tcPr>
            <w:tcW w:w="1479" w:type="dxa"/>
            <w:tcBorders>
              <w:top w:val="single" w:sz="4" w:space="0" w:color="auto"/>
              <w:left w:val="single" w:sz="4" w:space="0" w:color="auto"/>
              <w:bottom w:val="single" w:sz="4" w:space="0" w:color="auto"/>
              <w:right w:val="single" w:sz="4" w:space="0" w:color="auto"/>
            </w:tcBorders>
            <w:vAlign w:val="center"/>
          </w:tcPr>
          <w:p w14:paraId="4B755E18" w14:textId="77777777" w:rsidR="00741240" w:rsidRPr="00741240" w:rsidRDefault="00741240" w:rsidP="00741240">
            <w:pPr>
              <w:tabs>
                <w:tab w:val="left" w:pos="-720"/>
              </w:tabs>
              <w:suppressAutoHyphens/>
              <w:jc w:val="both"/>
              <w:rPr>
                <w:rFonts w:ascii="Calibri" w:hAnsi="Calibri" w:cs="Calibri"/>
                <w:sz w:val="22"/>
                <w:szCs w:val="22"/>
                <w:lang w:eastAsia="en-GB"/>
              </w:rPr>
            </w:pPr>
          </w:p>
        </w:tc>
        <w:tc>
          <w:tcPr>
            <w:tcW w:w="1670" w:type="dxa"/>
            <w:tcBorders>
              <w:top w:val="single" w:sz="4" w:space="0" w:color="auto"/>
              <w:left w:val="single" w:sz="4" w:space="0" w:color="auto"/>
              <w:bottom w:val="single" w:sz="4" w:space="0" w:color="auto"/>
              <w:right w:val="single" w:sz="4" w:space="0" w:color="auto"/>
            </w:tcBorders>
            <w:vAlign w:val="center"/>
          </w:tcPr>
          <w:p w14:paraId="70A79C9A" w14:textId="77777777" w:rsidR="00741240" w:rsidRPr="00741240" w:rsidRDefault="00741240" w:rsidP="00741240">
            <w:pPr>
              <w:tabs>
                <w:tab w:val="left" w:pos="-720"/>
              </w:tabs>
              <w:suppressAutoHyphens/>
              <w:jc w:val="both"/>
              <w:rPr>
                <w:rFonts w:ascii="Calibri" w:hAnsi="Calibri" w:cs="Calibri"/>
                <w:sz w:val="22"/>
                <w:szCs w:val="22"/>
                <w:lang w:eastAsia="en-GB"/>
              </w:rPr>
            </w:pPr>
          </w:p>
        </w:tc>
        <w:tc>
          <w:tcPr>
            <w:tcW w:w="1371" w:type="dxa"/>
            <w:tcBorders>
              <w:top w:val="single" w:sz="4" w:space="0" w:color="auto"/>
              <w:left w:val="single" w:sz="4" w:space="0" w:color="auto"/>
              <w:bottom w:val="single" w:sz="4" w:space="0" w:color="auto"/>
              <w:right w:val="single" w:sz="4" w:space="0" w:color="auto"/>
            </w:tcBorders>
            <w:vAlign w:val="center"/>
          </w:tcPr>
          <w:p w14:paraId="692FB0A3" w14:textId="77777777" w:rsidR="00741240" w:rsidRPr="00741240" w:rsidRDefault="00741240" w:rsidP="00741240">
            <w:pPr>
              <w:tabs>
                <w:tab w:val="left" w:pos="-720"/>
              </w:tabs>
              <w:suppressAutoHyphens/>
              <w:jc w:val="both"/>
              <w:rPr>
                <w:rFonts w:ascii="Calibri" w:hAnsi="Calibri" w:cs="Calibri"/>
                <w:sz w:val="22"/>
                <w:szCs w:val="22"/>
                <w:lang w:eastAsia="en-GB"/>
              </w:rPr>
            </w:pPr>
          </w:p>
        </w:tc>
        <w:tc>
          <w:tcPr>
            <w:tcW w:w="833" w:type="dxa"/>
            <w:tcBorders>
              <w:top w:val="single" w:sz="4" w:space="0" w:color="auto"/>
              <w:left w:val="single" w:sz="4" w:space="0" w:color="auto"/>
              <w:bottom w:val="single" w:sz="4" w:space="0" w:color="auto"/>
              <w:right w:val="single" w:sz="4" w:space="0" w:color="auto"/>
            </w:tcBorders>
            <w:vAlign w:val="center"/>
          </w:tcPr>
          <w:p w14:paraId="65983E3F" w14:textId="77777777" w:rsidR="00741240" w:rsidRPr="00741240" w:rsidRDefault="00741240" w:rsidP="00741240">
            <w:pPr>
              <w:tabs>
                <w:tab w:val="left" w:pos="-720"/>
              </w:tabs>
              <w:suppressAutoHyphens/>
              <w:jc w:val="both"/>
              <w:rPr>
                <w:rFonts w:ascii="Calibri" w:hAnsi="Calibri" w:cs="Calibri"/>
                <w:sz w:val="22"/>
                <w:szCs w:val="22"/>
                <w:lang w:eastAsia="en-GB"/>
              </w:rPr>
            </w:pPr>
          </w:p>
        </w:tc>
        <w:tc>
          <w:tcPr>
            <w:tcW w:w="3933" w:type="dxa"/>
            <w:tcBorders>
              <w:top w:val="single" w:sz="4" w:space="0" w:color="auto"/>
              <w:left w:val="single" w:sz="4" w:space="0" w:color="auto"/>
              <w:bottom w:val="single" w:sz="4" w:space="0" w:color="auto"/>
              <w:right w:val="single" w:sz="4" w:space="0" w:color="auto"/>
            </w:tcBorders>
            <w:vAlign w:val="center"/>
          </w:tcPr>
          <w:p w14:paraId="1C98D958" w14:textId="77777777" w:rsidR="00741240" w:rsidRPr="00741240" w:rsidRDefault="00741240" w:rsidP="00741240">
            <w:pPr>
              <w:tabs>
                <w:tab w:val="left" w:pos="-720"/>
              </w:tabs>
              <w:suppressAutoHyphens/>
              <w:jc w:val="both"/>
              <w:rPr>
                <w:rFonts w:ascii="Calibri" w:hAnsi="Calibri" w:cs="Calibri"/>
                <w:sz w:val="22"/>
                <w:szCs w:val="22"/>
                <w:lang w:eastAsia="en-GB"/>
              </w:rPr>
            </w:pPr>
          </w:p>
        </w:tc>
      </w:tr>
      <w:tr w:rsidR="00741240" w:rsidRPr="00741240" w14:paraId="6A947C10" w14:textId="77777777" w:rsidTr="00A16496">
        <w:tc>
          <w:tcPr>
            <w:tcW w:w="1479" w:type="dxa"/>
            <w:tcBorders>
              <w:top w:val="single" w:sz="4" w:space="0" w:color="auto"/>
              <w:left w:val="single" w:sz="4" w:space="0" w:color="auto"/>
              <w:bottom w:val="single" w:sz="4" w:space="0" w:color="auto"/>
              <w:right w:val="single" w:sz="4" w:space="0" w:color="auto"/>
            </w:tcBorders>
            <w:vAlign w:val="center"/>
          </w:tcPr>
          <w:p w14:paraId="02515258" w14:textId="77777777" w:rsidR="00741240" w:rsidRPr="00741240" w:rsidRDefault="00741240" w:rsidP="00741240">
            <w:pPr>
              <w:tabs>
                <w:tab w:val="left" w:pos="-720"/>
              </w:tabs>
              <w:suppressAutoHyphens/>
              <w:jc w:val="both"/>
              <w:rPr>
                <w:rFonts w:ascii="Calibri" w:hAnsi="Calibri" w:cs="Calibri"/>
                <w:sz w:val="22"/>
                <w:szCs w:val="22"/>
                <w:lang w:eastAsia="en-GB"/>
              </w:rPr>
            </w:pPr>
          </w:p>
        </w:tc>
        <w:tc>
          <w:tcPr>
            <w:tcW w:w="1670" w:type="dxa"/>
            <w:tcBorders>
              <w:top w:val="single" w:sz="4" w:space="0" w:color="auto"/>
              <w:left w:val="single" w:sz="4" w:space="0" w:color="auto"/>
              <w:bottom w:val="single" w:sz="4" w:space="0" w:color="auto"/>
              <w:right w:val="single" w:sz="4" w:space="0" w:color="auto"/>
            </w:tcBorders>
            <w:vAlign w:val="center"/>
          </w:tcPr>
          <w:p w14:paraId="04D0A68E" w14:textId="77777777" w:rsidR="00741240" w:rsidRPr="00741240" w:rsidRDefault="00741240" w:rsidP="00741240">
            <w:pPr>
              <w:tabs>
                <w:tab w:val="left" w:pos="-720"/>
              </w:tabs>
              <w:suppressAutoHyphens/>
              <w:jc w:val="both"/>
              <w:rPr>
                <w:rFonts w:ascii="Calibri" w:hAnsi="Calibri" w:cs="Calibri"/>
                <w:sz w:val="22"/>
                <w:szCs w:val="22"/>
                <w:lang w:eastAsia="en-GB"/>
              </w:rPr>
            </w:pPr>
          </w:p>
        </w:tc>
        <w:tc>
          <w:tcPr>
            <w:tcW w:w="1371" w:type="dxa"/>
            <w:tcBorders>
              <w:top w:val="single" w:sz="4" w:space="0" w:color="auto"/>
              <w:left w:val="single" w:sz="4" w:space="0" w:color="auto"/>
              <w:bottom w:val="single" w:sz="4" w:space="0" w:color="auto"/>
              <w:right w:val="single" w:sz="4" w:space="0" w:color="auto"/>
            </w:tcBorders>
            <w:vAlign w:val="center"/>
          </w:tcPr>
          <w:p w14:paraId="53924BFC" w14:textId="77777777" w:rsidR="00741240" w:rsidRPr="00741240" w:rsidRDefault="00741240" w:rsidP="00741240">
            <w:pPr>
              <w:tabs>
                <w:tab w:val="left" w:pos="-720"/>
              </w:tabs>
              <w:suppressAutoHyphens/>
              <w:jc w:val="both"/>
              <w:rPr>
                <w:rFonts w:ascii="Calibri" w:hAnsi="Calibri" w:cs="Calibri"/>
                <w:sz w:val="22"/>
                <w:szCs w:val="22"/>
                <w:lang w:eastAsia="en-GB"/>
              </w:rPr>
            </w:pPr>
          </w:p>
        </w:tc>
        <w:tc>
          <w:tcPr>
            <w:tcW w:w="833" w:type="dxa"/>
            <w:tcBorders>
              <w:top w:val="single" w:sz="4" w:space="0" w:color="auto"/>
              <w:left w:val="single" w:sz="4" w:space="0" w:color="auto"/>
              <w:bottom w:val="single" w:sz="4" w:space="0" w:color="auto"/>
              <w:right w:val="single" w:sz="4" w:space="0" w:color="auto"/>
            </w:tcBorders>
            <w:vAlign w:val="center"/>
          </w:tcPr>
          <w:p w14:paraId="2E79EE70" w14:textId="77777777" w:rsidR="00741240" w:rsidRPr="00741240" w:rsidRDefault="00741240" w:rsidP="00741240">
            <w:pPr>
              <w:tabs>
                <w:tab w:val="left" w:pos="-720"/>
              </w:tabs>
              <w:suppressAutoHyphens/>
              <w:jc w:val="both"/>
              <w:rPr>
                <w:rFonts w:ascii="Calibri" w:hAnsi="Calibri" w:cs="Calibri"/>
                <w:sz w:val="22"/>
                <w:szCs w:val="22"/>
                <w:lang w:eastAsia="en-GB"/>
              </w:rPr>
            </w:pPr>
          </w:p>
        </w:tc>
        <w:tc>
          <w:tcPr>
            <w:tcW w:w="3933" w:type="dxa"/>
            <w:tcBorders>
              <w:top w:val="single" w:sz="4" w:space="0" w:color="auto"/>
              <w:left w:val="single" w:sz="4" w:space="0" w:color="auto"/>
              <w:bottom w:val="single" w:sz="4" w:space="0" w:color="auto"/>
              <w:right w:val="single" w:sz="4" w:space="0" w:color="auto"/>
            </w:tcBorders>
            <w:vAlign w:val="center"/>
          </w:tcPr>
          <w:p w14:paraId="16BCF876" w14:textId="77777777" w:rsidR="00741240" w:rsidRPr="00741240" w:rsidRDefault="00741240" w:rsidP="00741240">
            <w:pPr>
              <w:tabs>
                <w:tab w:val="left" w:pos="-720"/>
              </w:tabs>
              <w:suppressAutoHyphens/>
              <w:jc w:val="both"/>
              <w:rPr>
                <w:rFonts w:ascii="Calibri" w:hAnsi="Calibri" w:cs="Calibri"/>
                <w:sz w:val="22"/>
                <w:szCs w:val="22"/>
                <w:lang w:eastAsia="en-GB"/>
              </w:rPr>
            </w:pPr>
          </w:p>
        </w:tc>
      </w:tr>
      <w:tr w:rsidR="00741240" w:rsidRPr="00741240" w14:paraId="764FBE64" w14:textId="77777777" w:rsidTr="00A16496">
        <w:tc>
          <w:tcPr>
            <w:tcW w:w="1479" w:type="dxa"/>
            <w:tcBorders>
              <w:top w:val="single" w:sz="4" w:space="0" w:color="auto"/>
              <w:left w:val="single" w:sz="4" w:space="0" w:color="auto"/>
              <w:bottom w:val="single" w:sz="4" w:space="0" w:color="auto"/>
              <w:right w:val="single" w:sz="4" w:space="0" w:color="auto"/>
            </w:tcBorders>
            <w:vAlign w:val="center"/>
          </w:tcPr>
          <w:p w14:paraId="5D6870AA" w14:textId="77777777" w:rsidR="00741240" w:rsidRPr="00741240" w:rsidRDefault="00741240" w:rsidP="00741240">
            <w:pPr>
              <w:tabs>
                <w:tab w:val="left" w:pos="-720"/>
              </w:tabs>
              <w:suppressAutoHyphens/>
              <w:jc w:val="both"/>
              <w:rPr>
                <w:rFonts w:ascii="Calibri" w:hAnsi="Calibri" w:cs="Calibri"/>
                <w:sz w:val="22"/>
                <w:szCs w:val="22"/>
                <w:lang w:eastAsia="en-GB"/>
              </w:rPr>
            </w:pPr>
          </w:p>
        </w:tc>
        <w:tc>
          <w:tcPr>
            <w:tcW w:w="1670" w:type="dxa"/>
            <w:tcBorders>
              <w:top w:val="single" w:sz="4" w:space="0" w:color="auto"/>
              <w:left w:val="single" w:sz="4" w:space="0" w:color="auto"/>
              <w:bottom w:val="single" w:sz="4" w:space="0" w:color="auto"/>
              <w:right w:val="single" w:sz="4" w:space="0" w:color="auto"/>
            </w:tcBorders>
            <w:vAlign w:val="center"/>
          </w:tcPr>
          <w:p w14:paraId="0AB71775" w14:textId="77777777" w:rsidR="00741240" w:rsidRPr="00741240" w:rsidRDefault="00741240" w:rsidP="00741240">
            <w:pPr>
              <w:tabs>
                <w:tab w:val="left" w:pos="-720"/>
              </w:tabs>
              <w:suppressAutoHyphens/>
              <w:jc w:val="both"/>
              <w:rPr>
                <w:rFonts w:ascii="Calibri" w:hAnsi="Calibri" w:cs="Calibri"/>
                <w:sz w:val="22"/>
                <w:szCs w:val="22"/>
                <w:lang w:eastAsia="en-GB"/>
              </w:rPr>
            </w:pPr>
          </w:p>
        </w:tc>
        <w:tc>
          <w:tcPr>
            <w:tcW w:w="1371" w:type="dxa"/>
            <w:tcBorders>
              <w:top w:val="single" w:sz="4" w:space="0" w:color="auto"/>
              <w:left w:val="single" w:sz="4" w:space="0" w:color="auto"/>
              <w:bottom w:val="single" w:sz="4" w:space="0" w:color="auto"/>
              <w:right w:val="single" w:sz="4" w:space="0" w:color="auto"/>
            </w:tcBorders>
            <w:vAlign w:val="center"/>
          </w:tcPr>
          <w:p w14:paraId="2D0B93FC" w14:textId="77777777" w:rsidR="00741240" w:rsidRPr="00741240" w:rsidRDefault="00741240" w:rsidP="00741240">
            <w:pPr>
              <w:tabs>
                <w:tab w:val="left" w:pos="-720"/>
              </w:tabs>
              <w:suppressAutoHyphens/>
              <w:jc w:val="both"/>
              <w:rPr>
                <w:rFonts w:ascii="Calibri" w:hAnsi="Calibri" w:cs="Calibri"/>
                <w:sz w:val="22"/>
                <w:szCs w:val="22"/>
                <w:lang w:eastAsia="en-GB"/>
              </w:rPr>
            </w:pPr>
          </w:p>
        </w:tc>
        <w:tc>
          <w:tcPr>
            <w:tcW w:w="833" w:type="dxa"/>
            <w:tcBorders>
              <w:top w:val="single" w:sz="4" w:space="0" w:color="auto"/>
              <w:left w:val="single" w:sz="4" w:space="0" w:color="auto"/>
              <w:bottom w:val="single" w:sz="4" w:space="0" w:color="auto"/>
              <w:right w:val="single" w:sz="4" w:space="0" w:color="auto"/>
            </w:tcBorders>
            <w:vAlign w:val="center"/>
          </w:tcPr>
          <w:p w14:paraId="3038F208" w14:textId="77777777" w:rsidR="00741240" w:rsidRPr="00741240" w:rsidRDefault="00741240" w:rsidP="00741240">
            <w:pPr>
              <w:tabs>
                <w:tab w:val="left" w:pos="-720"/>
              </w:tabs>
              <w:suppressAutoHyphens/>
              <w:jc w:val="both"/>
              <w:rPr>
                <w:rFonts w:ascii="Calibri" w:hAnsi="Calibri" w:cs="Calibri"/>
                <w:sz w:val="22"/>
                <w:szCs w:val="22"/>
                <w:lang w:eastAsia="en-GB"/>
              </w:rPr>
            </w:pPr>
          </w:p>
        </w:tc>
        <w:tc>
          <w:tcPr>
            <w:tcW w:w="3933" w:type="dxa"/>
            <w:tcBorders>
              <w:top w:val="single" w:sz="4" w:space="0" w:color="auto"/>
              <w:left w:val="single" w:sz="4" w:space="0" w:color="auto"/>
              <w:bottom w:val="single" w:sz="4" w:space="0" w:color="auto"/>
              <w:right w:val="single" w:sz="4" w:space="0" w:color="auto"/>
            </w:tcBorders>
            <w:vAlign w:val="center"/>
          </w:tcPr>
          <w:p w14:paraId="13A9DB53" w14:textId="77777777" w:rsidR="00741240" w:rsidRPr="00741240" w:rsidRDefault="00741240" w:rsidP="00741240">
            <w:pPr>
              <w:tabs>
                <w:tab w:val="left" w:pos="-720"/>
              </w:tabs>
              <w:suppressAutoHyphens/>
              <w:jc w:val="both"/>
              <w:rPr>
                <w:rFonts w:ascii="Calibri" w:hAnsi="Calibri" w:cs="Calibri"/>
                <w:sz w:val="22"/>
                <w:szCs w:val="22"/>
                <w:lang w:eastAsia="en-GB"/>
              </w:rPr>
            </w:pPr>
          </w:p>
        </w:tc>
      </w:tr>
    </w:tbl>
    <w:p w14:paraId="1D969B32" w14:textId="77777777" w:rsidR="00741240" w:rsidRPr="00741240" w:rsidRDefault="00741240" w:rsidP="00741240">
      <w:pPr>
        <w:tabs>
          <w:tab w:val="left" w:pos="-720"/>
        </w:tabs>
        <w:suppressAutoHyphens/>
        <w:jc w:val="both"/>
        <w:rPr>
          <w:rFonts w:ascii="Calibri" w:hAnsi="Calibri" w:cs="Calibri"/>
          <w:sz w:val="22"/>
          <w:szCs w:val="22"/>
          <w:lang w:eastAsia="en-GB"/>
        </w:rPr>
        <w:sectPr w:rsidR="00741240" w:rsidRPr="00741240" w:rsidSect="009D25B0">
          <w:headerReference w:type="default" r:id="rId10"/>
          <w:pgSz w:w="11906" w:h="16838" w:code="9"/>
          <w:pgMar w:top="1440" w:right="1418" w:bottom="907" w:left="1418" w:header="567" w:footer="0" w:gutter="0"/>
          <w:cols w:space="720"/>
          <w:docGrid w:linePitch="360"/>
        </w:sectPr>
      </w:pPr>
    </w:p>
    <w:p w14:paraId="1EF830F8" w14:textId="6A7ACD92" w:rsidR="00F12A3C" w:rsidRPr="002F763F" w:rsidRDefault="00CB5036" w:rsidP="00CB5036">
      <w:pPr>
        <w:pStyle w:val="Application3"/>
        <w:numPr>
          <w:ilvl w:val="0"/>
          <w:numId w:val="0"/>
        </w:numPr>
      </w:pPr>
      <w:r>
        <w:t xml:space="preserve"> </w:t>
      </w:r>
      <w:r w:rsidR="00F12A3C">
        <w:t>TECHNICAL ANNEXES</w:t>
      </w:r>
    </w:p>
    <w:p w14:paraId="1EF830F9" w14:textId="77777777" w:rsidR="00F12A3C" w:rsidRPr="00F12A3C" w:rsidRDefault="00F12A3C" w:rsidP="00F12A3C">
      <w:pPr>
        <w:spacing w:after="200" w:line="276" w:lineRule="auto"/>
        <w:jc w:val="right"/>
        <w:rPr>
          <w:rFonts w:asciiTheme="minorHAnsi" w:eastAsiaTheme="minorHAnsi" w:hAnsiTheme="minorHAnsi" w:cstheme="minorBidi"/>
          <w:sz w:val="22"/>
          <w:szCs w:val="22"/>
          <w:lang w:eastAsia="es-ES"/>
        </w:rPr>
      </w:pPr>
    </w:p>
    <w:tbl>
      <w:tblPr>
        <w:tblStyle w:val="TableGrid1"/>
        <w:tblW w:w="15317" w:type="dxa"/>
        <w:jc w:val="center"/>
        <w:tblLayout w:type="fixed"/>
        <w:tblLook w:val="04A0" w:firstRow="1" w:lastRow="0" w:firstColumn="1" w:lastColumn="0" w:noHBand="0" w:noVBand="1"/>
      </w:tblPr>
      <w:tblGrid>
        <w:gridCol w:w="1297"/>
        <w:gridCol w:w="3"/>
        <w:gridCol w:w="117"/>
        <w:gridCol w:w="62"/>
        <w:gridCol w:w="3"/>
        <w:gridCol w:w="46"/>
        <w:gridCol w:w="3"/>
        <w:gridCol w:w="346"/>
        <w:gridCol w:w="4"/>
        <w:gridCol w:w="8"/>
        <w:gridCol w:w="513"/>
        <w:gridCol w:w="111"/>
        <w:gridCol w:w="6"/>
        <w:gridCol w:w="133"/>
        <w:gridCol w:w="6"/>
        <w:gridCol w:w="26"/>
        <w:gridCol w:w="142"/>
        <w:gridCol w:w="197"/>
        <w:gridCol w:w="226"/>
        <w:gridCol w:w="83"/>
        <w:gridCol w:w="176"/>
        <w:gridCol w:w="27"/>
        <w:gridCol w:w="142"/>
        <w:gridCol w:w="26"/>
        <w:gridCol w:w="6"/>
        <w:gridCol w:w="218"/>
        <w:gridCol w:w="6"/>
        <w:gridCol w:w="133"/>
        <w:gridCol w:w="215"/>
        <w:gridCol w:w="6"/>
        <w:gridCol w:w="65"/>
        <w:gridCol w:w="6"/>
        <w:gridCol w:w="133"/>
        <w:gridCol w:w="154"/>
        <w:gridCol w:w="4"/>
        <w:gridCol w:w="69"/>
        <w:gridCol w:w="6"/>
        <w:gridCol w:w="62"/>
        <w:gridCol w:w="170"/>
        <w:gridCol w:w="118"/>
        <w:gridCol w:w="4"/>
        <w:gridCol w:w="16"/>
        <w:gridCol w:w="51"/>
        <w:gridCol w:w="6"/>
        <w:gridCol w:w="52"/>
        <w:gridCol w:w="6"/>
        <w:gridCol w:w="35"/>
        <w:gridCol w:w="309"/>
        <w:gridCol w:w="6"/>
        <w:gridCol w:w="293"/>
        <w:gridCol w:w="6"/>
        <w:gridCol w:w="18"/>
        <w:gridCol w:w="67"/>
        <w:gridCol w:w="108"/>
        <w:gridCol w:w="69"/>
        <w:gridCol w:w="6"/>
        <w:gridCol w:w="240"/>
        <w:gridCol w:w="254"/>
        <w:gridCol w:w="6"/>
        <w:gridCol w:w="133"/>
        <w:gridCol w:w="85"/>
        <w:gridCol w:w="6"/>
        <w:gridCol w:w="350"/>
        <w:gridCol w:w="4"/>
        <w:gridCol w:w="20"/>
        <w:gridCol w:w="102"/>
        <w:gridCol w:w="385"/>
        <w:gridCol w:w="6"/>
        <w:gridCol w:w="210"/>
        <w:gridCol w:w="148"/>
        <w:gridCol w:w="112"/>
        <w:gridCol w:w="6"/>
        <w:gridCol w:w="21"/>
        <w:gridCol w:w="6"/>
        <w:gridCol w:w="65"/>
        <w:gridCol w:w="4"/>
        <w:gridCol w:w="171"/>
        <w:gridCol w:w="461"/>
        <w:gridCol w:w="148"/>
        <w:gridCol w:w="4"/>
        <w:gridCol w:w="55"/>
        <w:gridCol w:w="6"/>
        <w:gridCol w:w="431"/>
        <w:gridCol w:w="29"/>
        <w:gridCol w:w="28"/>
        <w:gridCol w:w="9"/>
        <w:gridCol w:w="104"/>
        <w:gridCol w:w="6"/>
        <w:gridCol w:w="27"/>
        <w:gridCol w:w="435"/>
        <w:gridCol w:w="4"/>
        <w:gridCol w:w="107"/>
        <w:gridCol w:w="6"/>
        <w:gridCol w:w="224"/>
        <w:gridCol w:w="6"/>
        <w:gridCol w:w="78"/>
        <w:gridCol w:w="100"/>
        <w:gridCol w:w="108"/>
        <w:gridCol w:w="4"/>
        <w:gridCol w:w="639"/>
        <w:gridCol w:w="4"/>
        <w:gridCol w:w="154"/>
        <w:gridCol w:w="4"/>
        <w:gridCol w:w="46"/>
        <w:gridCol w:w="34"/>
        <w:gridCol w:w="15"/>
        <w:gridCol w:w="6"/>
        <w:gridCol w:w="363"/>
        <w:gridCol w:w="6"/>
        <w:gridCol w:w="202"/>
        <w:gridCol w:w="6"/>
        <w:gridCol w:w="364"/>
        <w:gridCol w:w="213"/>
        <w:gridCol w:w="4"/>
        <w:gridCol w:w="206"/>
        <w:gridCol w:w="361"/>
        <w:gridCol w:w="13"/>
        <w:gridCol w:w="4"/>
        <w:gridCol w:w="546"/>
        <w:gridCol w:w="138"/>
        <w:gridCol w:w="707"/>
        <w:gridCol w:w="419"/>
        <w:gridCol w:w="6"/>
        <w:gridCol w:w="17"/>
      </w:tblGrid>
      <w:tr w:rsidR="00F12A3C" w:rsidRPr="007C4E9C" w14:paraId="1EF830FB" w14:textId="77777777" w:rsidTr="007C4E9C">
        <w:trPr>
          <w:gridAfter w:val="3"/>
          <w:wAfter w:w="442" w:type="dxa"/>
          <w:jc w:val="center"/>
        </w:trPr>
        <w:tc>
          <w:tcPr>
            <w:tcW w:w="14875" w:type="dxa"/>
            <w:gridSpan w:val="121"/>
            <w:shd w:val="clear" w:color="auto" w:fill="000000" w:themeFill="text1"/>
            <w:vAlign w:val="center"/>
          </w:tcPr>
          <w:p w14:paraId="1EF830FA" w14:textId="238F112B" w:rsidR="00F12A3C" w:rsidRPr="007C4E9C" w:rsidRDefault="00F12A3C" w:rsidP="00F12A3C">
            <w:pPr>
              <w:spacing w:before="60" w:after="60"/>
              <w:rPr>
                <w:rFonts w:ascii="Arial" w:hAnsi="Arial" w:cs="Arial"/>
                <w:b/>
                <w:sz w:val="18"/>
                <w:szCs w:val="18"/>
                <w:lang w:eastAsia="en-GB"/>
              </w:rPr>
            </w:pPr>
            <w:r w:rsidRPr="007C4E9C">
              <w:rPr>
                <w:rFonts w:ascii="Arial" w:hAnsi="Arial" w:cs="Arial"/>
                <w:b/>
                <w:color w:val="FFFFFF" w:themeColor="background1"/>
                <w:sz w:val="18"/>
                <w:szCs w:val="18"/>
                <w:lang w:eastAsia="en-GB"/>
              </w:rPr>
              <w:t xml:space="preserve">Section 1 - Consortium / Company Details. </w:t>
            </w:r>
            <w:r w:rsidRPr="007C4E9C">
              <w:rPr>
                <w:rFonts w:ascii="Arial" w:hAnsi="Arial" w:cs="Arial"/>
                <w:color w:val="FFFFFF" w:themeColor="background1"/>
                <w:sz w:val="18"/>
                <w:szCs w:val="18"/>
                <w:lang w:eastAsia="en-GB"/>
              </w:rPr>
              <w:t xml:space="preserve">Do not include subcontractors. </w:t>
            </w:r>
          </w:p>
        </w:tc>
      </w:tr>
      <w:tr w:rsidR="00F12A3C" w:rsidRPr="007C4E9C" w14:paraId="1EF83101" w14:textId="77777777" w:rsidTr="007C4E9C">
        <w:tblPrEx>
          <w:shd w:val="clear" w:color="auto" w:fill="BFBFBF" w:themeFill="background1" w:themeFillShade="BF"/>
        </w:tblPrEx>
        <w:trPr>
          <w:gridAfter w:val="3"/>
          <w:wAfter w:w="442" w:type="dxa"/>
          <w:trHeight w:val="485"/>
          <w:jc w:val="center"/>
        </w:trPr>
        <w:tc>
          <w:tcPr>
            <w:tcW w:w="141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0FC" w14:textId="77777777" w:rsidR="00F12A3C" w:rsidRPr="007C4E9C" w:rsidRDefault="00F12A3C" w:rsidP="00F12A3C">
            <w:pPr>
              <w:rPr>
                <w:rFonts w:ascii="Arial" w:hAnsi="Arial" w:cs="Arial"/>
                <w:b/>
                <w:sz w:val="18"/>
                <w:szCs w:val="18"/>
                <w:lang w:eastAsia="es-ES"/>
              </w:rPr>
            </w:pPr>
            <w:r w:rsidRPr="007C4E9C">
              <w:rPr>
                <w:rFonts w:ascii="Arial" w:hAnsi="Arial" w:cs="Arial"/>
                <w:b/>
                <w:sz w:val="18"/>
                <w:szCs w:val="18"/>
                <w:lang w:eastAsia="es-ES"/>
              </w:rPr>
              <w:t>Project Leader (n. 1)</w:t>
            </w:r>
          </w:p>
        </w:tc>
        <w:tc>
          <w:tcPr>
            <w:tcW w:w="3827" w:type="dxa"/>
            <w:gridSpan w:val="4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0FD" w14:textId="77777777" w:rsidR="00F12A3C" w:rsidRPr="007C4E9C" w:rsidRDefault="00F12A3C" w:rsidP="00F12A3C">
            <w:pPr>
              <w:jc w:val="center"/>
              <w:rPr>
                <w:rFonts w:ascii="Arial" w:hAnsi="Arial" w:cs="Arial"/>
                <w:b/>
                <w:sz w:val="18"/>
                <w:szCs w:val="18"/>
                <w:lang w:eastAsia="es-ES"/>
              </w:rPr>
            </w:pPr>
            <w:r w:rsidRPr="007C4E9C">
              <w:rPr>
                <w:rFonts w:ascii="Arial" w:hAnsi="Arial" w:cs="Arial"/>
                <w:b/>
                <w:sz w:val="18"/>
                <w:szCs w:val="18"/>
                <w:lang w:eastAsia="es-ES"/>
              </w:rPr>
              <w:t>Company name</w:t>
            </w:r>
          </w:p>
        </w:tc>
        <w:tc>
          <w:tcPr>
            <w:tcW w:w="4963" w:type="dxa"/>
            <w:gridSpan w:val="4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0FE" w14:textId="77777777" w:rsidR="00F12A3C" w:rsidRPr="007C4E9C" w:rsidRDefault="00F12A3C" w:rsidP="00F12A3C">
            <w:pPr>
              <w:jc w:val="center"/>
              <w:rPr>
                <w:rFonts w:ascii="Arial" w:hAnsi="Arial" w:cs="Arial"/>
                <w:sz w:val="18"/>
                <w:szCs w:val="18"/>
                <w:lang w:eastAsia="es-ES"/>
              </w:rPr>
            </w:pPr>
            <w:r w:rsidRPr="007C4E9C">
              <w:rPr>
                <w:rFonts w:ascii="Arial" w:hAnsi="Arial" w:cs="Arial"/>
                <w:b/>
                <w:sz w:val="18"/>
                <w:szCs w:val="18"/>
                <w:lang w:eastAsia="es-ES"/>
              </w:rPr>
              <w:t>Company category</w:t>
            </w:r>
          </w:p>
          <w:p w14:paraId="1EF830FF" w14:textId="77777777" w:rsidR="00F12A3C" w:rsidRPr="007C4E9C" w:rsidRDefault="00F12A3C" w:rsidP="00F12A3C">
            <w:pPr>
              <w:jc w:val="center"/>
              <w:rPr>
                <w:rFonts w:ascii="Arial" w:hAnsi="Arial" w:cs="Arial"/>
                <w:sz w:val="18"/>
                <w:szCs w:val="18"/>
                <w:lang w:eastAsia="es-ES"/>
              </w:rPr>
            </w:pPr>
            <w:r w:rsidRPr="007C4E9C">
              <w:rPr>
                <w:rFonts w:ascii="Arial" w:hAnsi="Arial" w:cs="Arial"/>
                <w:sz w:val="18"/>
                <w:szCs w:val="18"/>
                <w:lang w:eastAsia="es-ES"/>
              </w:rPr>
              <w:t>(select one of  the options below)</w:t>
            </w:r>
          </w:p>
        </w:tc>
        <w:tc>
          <w:tcPr>
            <w:tcW w:w="4668" w:type="dxa"/>
            <w:gridSpan w:val="3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00" w14:textId="77777777" w:rsidR="00F12A3C" w:rsidRPr="007C4E9C" w:rsidRDefault="00F12A3C" w:rsidP="00F12A3C">
            <w:pPr>
              <w:jc w:val="center"/>
              <w:rPr>
                <w:rFonts w:ascii="Arial" w:hAnsi="Arial" w:cs="Arial"/>
                <w:b/>
                <w:sz w:val="18"/>
                <w:szCs w:val="18"/>
                <w:lang w:eastAsia="es-ES"/>
              </w:rPr>
            </w:pPr>
            <w:r w:rsidRPr="007C4E9C">
              <w:rPr>
                <w:rFonts w:ascii="Arial" w:hAnsi="Arial" w:cs="Arial"/>
                <w:b/>
                <w:sz w:val="18"/>
                <w:szCs w:val="18"/>
                <w:lang w:eastAsia="es-ES"/>
              </w:rPr>
              <w:t>Country</w:t>
            </w:r>
          </w:p>
        </w:tc>
      </w:tr>
      <w:tr w:rsidR="00F12A3C" w:rsidRPr="007C4E9C" w14:paraId="1EF83106" w14:textId="77777777" w:rsidTr="007C4E9C">
        <w:tblPrEx>
          <w:shd w:val="clear" w:color="auto" w:fill="BFBFBF" w:themeFill="background1" w:themeFillShade="BF"/>
        </w:tblPrEx>
        <w:trPr>
          <w:gridAfter w:val="3"/>
          <w:wAfter w:w="442" w:type="dxa"/>
          <w:trHeight w:val="266"/>
          <w:jc w:val="center"/>
        </w:trPr>
        <w:tc>
          <w:tcPr>
            <w:tcW w:w="141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02" w14:textId="77777777" w:rsidR="00F12A3C" w:rsidRPr="007C4E9C" w:rsidRDefault="00F12A3C" w:rsidP="00F12A3C">
            <w:pPr>
              <w:rPr>
                <w:rFonts w:ascii="Arial" w:hAnsi="Arial" w:cs="Arial"/>
                <w:b/>
                <w:sz w:val="18"/>
                <w:szCs w:val="18"/>
                <w:lang w:eastAsia="es-ES"/>
              </w:rPr>
            </w:pPr>
            <w:r w:rsidRPr="007C4E9C">
              <w:rPr>
                <w:rFonts w:ascii="Arial" w:hAnsi="Arial" w:cs="Arial"/>
                <w:b/>
                <w:sz w:val="18"/>
                <w:szCs w:val="18"/>
                <w:lang w:eastAsia="es-ES"/>
              </w:rPr>
              <w:t>Partner n. 2</w:t>
            </w:r>
          </w:p>
        </w:tc>
        <w:tc>
          <w:tcPr>
            <w:tcW w:w="3827"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14:paraId="1EF83103" w14:textId="77777777" w:rsidR="00F12A3C" w:rsidRPr="007C4E9C" w:rsidRDefault="00F12A3C" w:rsidP="00F12A3C">
            <w:pPr>
              <w:jc w:val="center"/>
              <w:rPr>
                <w:rFonts w:ascii="Arial" w:hAnsi="Arial" w:cs="Arial"/>
                <w:b/>
                <w:sz w:val="18"/>
                <w:szCs w:val="18"/>
                <w:lang w:eastAsia="es-ES"/>
              </w:rPr>
            </w:pPr>
          </w:p>
        </w:tc>
        <w:tc>
          <w:tcPr>
            <w:tcW w:w="4963"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14:paraId="1EF83104" w14:textId="77777777" w:rsidR="00F12A3C" w:rsidRPr="007C4E9C" w:rsidRDefault="00F12A3C" w:rsidP="00F12A3C">
            <w:pPr>
              <w:jc w:val="center"/>
              <w:rPr>
                <w:rFonts w:ascii="Arial" w:hAnsi="Arial" w:cs="Arial"/>
                <w:b/>
                <w:sz w:val="18"/>
                <w:szCs w:val="18"/>
                <w:lang w:eastAsia="es-ES"/>
              </w:rPr>
            </w:pPr>
          </w:p>
        </w:tc>
        <w:tc>
          <w:tcPr>
            <w:tcW w:w="4668" w:type="dxa"/>
            <w:gridSpan w:val="30"/>
            <w:tcBorders>
              <w:top w:val="single" w:sz="4" w:space="0" w:color="auto"/>
              <w:left w:val="single" w:sz="4" w:space="0" w:color="auto"/>
              <w:bottom w:val="single" w:sz="4" w:space="0" w:color="auto"/>
              <w:right w:val="single" w:sz="4" w:space="0" w:color="auto"/>
            </w:tcBorders>
            <w:shd w:val="clear" w:color="auto" w:fill="auto"/>
            <w:vAlign w:val="center"/>
          </w:tcPr>
          <w:p w14:paraId="1EF83105" w14:textId="77777777" w:rsidR="00F12A3C" w:rsidRPr="007C4E9C" w:rsidRDefault="00F12A3C" w:rsidP="00F12A3C">
            <w:pPr>
              <w:jc w:val="center"/>
              <w:rPr>
                <w:rFonts w:ascii="Arial" w:hAnsi="Arial" w:cs="Arial"/>
                <w:sz w:val="18"/>
                <w:szCs w:val="18"/>
                <w:lang w:eastAsia="es-ES"/>
              </w:rPr>
            </w:pPr>
          </w:p>
        </w:tc>
      </w:tr>
      <w:tr w:rsidR="00F12A3C" w:rsidRPr="007C4E9C" w14:paraId="1EF8310B" w14:textId="77777777" w:rsidTr="007C4E9C">
        <w:tblPrEx>
          <w:shd w:val="clear" w:color="auto" w:fill="BFBFBF" w:themeFill="background1" w:themeFillShade="BF"/>
        </w:tblPrEx>
        <w:trPr>
          <w:gridAfter w:val="3"/>
          <w:wAfter w:w="442" w:type="dxa"/>
          <w:trHeight w:val="283"/>
          <w:jc w:val="center"/>
        </w:trPr>
        <w:tc>
          <w:tcPr>
            <w:tcW w:w="141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07" w14:textId="77777777" w:rsidR="00F12A3C" w:rsidRPr="007C4E9C" w:rsidRDefault="00F12A3C" w:rsidP="00F12A3C">
            <w:pPr>
              <w:rPr>
                <w:rFonts w:ascii="Arial" w:hAnsi="Arial" w:cs="Arial"/>
                <w:b/>
                <w:sz w:val="18"/>
                <w:szCs w:val="18"/>
                <w:lang w:eastAsia="es-ES"/>
              </w:rPr>
            </w:pPr>
            <w:r w:rsidRPr="007C4E9C">
              <w:rPr>
                <w:rFonts w:ascii="Arial" w:hAnsi="Arial" w:cs="Arial"/>
                <w:b/>
                <w:sz w:val="18"/>
                <w:szCs w:val="18"/>
                <w:lang w:eastAsia="es-ES"/>
              </w:rPr>
              <w:t>Partner n. 3</w:t>
            </w:r>
          </w:p>
        </w:tc>
        <w:tc>
          <w:tcPr>
            <w:tcW w:w="3827"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14:paraId="1EF83108" w14:textId="77777777" w:rsidR="00F12A3C" w:rsidRPr="007C4E9C" w:rsidRDefault="00F12A3C" w:rsidP="00F12A3C">
            <w:pPr>
              <w:rPr>
                <w:rFonts w:ascii="Arial" w:hAnsi="Arial" w:cs="Arial"/>
                <w:b/>
                <w:sz w:val="18"/>
                <w:szCs w:val="18"/>
                <w:lang w:eastAsia="es-ES"/>
              </w:rPr>
            </w:pPr>
          </w:p>
        </w:tc>
        <w:tc>
          <w:tcPr>
            <w:tcW w:w="4963"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14:paraId="1EF83109" w14:textId="77777777" w:rsidR="00F12A3C" w:rsidRPr="007C4E9C" w:rsidRDefault="00F12A3C" w:rsidP="00F12A3C">
            <w:pPr>
              <w:rPr>
                <w:rFonts w:ascii="Arial" w:hAnsi="Arial" w:cs="Arial"/>
                <w:b/>
                <w:sz w:val="18"/>
                <w:szCs w:val="18"/>
                <w:lang w:eastAsia="es-ES"/>
              </w:rPr>
            </w:pPr>
          </w:p>
        </w:tc>
        <w:tc>
          <w:tcPr>
            <w:tcW w:w="4668" w:type="dxa"/>
            <w:gridSpan w:val="30"/>
            <w:tcBorders>
              <w:top w:val="single" w:sz="4" w:space="0" w:color="auto"/>
              <w:left w:val="single" w:sz="4" w:space="0" w:color="auto"/>
              <w:bottom w:val="single" w:sz="4" w:space="0" w:color="auto"/>
              <w:right w:val="single" w:sz="4" w:space="0" w:color="auto"/>
            </w:tcBorders>
            <w:shd w:val="clear" w:color="auto" w:fill="auto"/>
            <w:vAlign w:val="center"/>
          </w:tcPr>
          <w:p w14:paraId="1EF8310A" w14:textId="77777777" w:rsidR="00F12A3C" w:rsidRPr="007C4E9C" w:rsidRDefault="00F12A3C" w:rsidP="00F12A3C">
            <w:pPr>
              <w:rPr>
                <w:rFonts w:ascii="Arial" w:hAnsi="Arial" w:cs="Arial"/>
                <w:b/>
                <w:sz w:val="18"/>
                <w:szCs w:val="18"/>
                <w:lang w:eastAsia="es-ES"/>
              </w:rPr>
            </w:pPr>
          </w:p>
        </w:tc>
      </w:tr>
      <w:tr w:rsidR="00F12A3C" w:rsidRPr="007C4E9C" w14:paraId="1EF83110" w14:textId="77777777" w:rsidTr="007C4E9C">
        <w:tblPrEx>
          <w:shd w:val="clear" w:color="auto" w:fill="BFBFBF" w:themeFill="background1" w:themeFillShade="BF"/>
        </w:tblPrEx>
        <w:trPr>
          <w:gridAfter w:val="3"/>
          <w:wAfter w:w="442" w:type="dxa"/>
          <w:trHeight w:val="260"/>
          <w:jc w:val="center"/>
        </w:trPr>
        <w:tc>
          <w:tcPr>
            <w:tcW w:w="141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0C" w14:textId="77777777" w:rsidR="00F12A3C" w:rsidRPr="007C4E9C" w:rsidRDefault="00F12A3C" w:rsidP="00F12A3C">
            <w:pPr>
              <w:rPr>
                <w:rFonts w:ascii="Arial" w:hAnsi="Arial" w:cs="Arial"/>
                <w:b/>
                <w:sz w:val="18"/>
                <w:szCs w:val="18"/>
                <w:lang w:eastAsia="es-ES"/>
              </w:rPr>
            </w:pPr>
            <w:r w:rsidRPr="007C4E9C">
              <w:rPr>
                <w:rFonts w:ascii="Arial" w:hAnsi="Arial" w:cs="Arial"/>
                <w:b/>
                <w:sz w:val="18"/>
                <w:szCs w:val="18"/>
                <w:lang w:eastAsia="es-ES"/>
              </w:rPr>
              <w:t>Partner n. 4</w:t>
            </w:r>
          </w:p>
        </w:tc>
        <w:tc>
          <w:tcPr>
            <w:tcW w:w="3827"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14:paraId="1EF8310D" w14:textId="77777777" w:rsidR="00F12A3C" w:rsidRPr="007C4E9C" w:rsidRDefault="00F12A3C" w:rsidP="00F12A3C">
            <w:pPr>
              <w:rPr>
                <w:rFonts w:ascii="Arial" w:hAnsi="Arial" w:cs="Arial"/>
                <w:b/>
                <w:sz w:val="18"/>
                <w:szCs w:val="18"/>
                <w:lang w:eastAsia="es-ES"/>
              </w:rPr>
            </w:pPr>
          </w:p>
        </w:tc>
        <w:tc>
          <w:tcPr>
            <w:tcW w:w="4963"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14:paraId="1EF8310E" w14:textId="77777777" w:rsidR="00F12A3C" w:rsidRPr="007C4E9C" w:rsidRDefault="00F12A3C" w:rsidP="00F12A3C">
            <w:pPr>
              <w:rPr>
                <w:rFonts w:ascii="Arial" w:hAnsi="Arial" w:cs="Arial"/>
                <w:b/>
                <w:sz w:val="18"/>
                <w:szCs w:val="18"/>
                <w:lang w:eastAsia="es-ES"/>
              </w:rPr>
            </w:pPr>
          </w:p>
        </w:tc>
        <w:tc>
          <w:tcPr>
            <w:tcW w:w="4668" w:type="dxa"/>
            <w:gridSpan w:val="30"/>
            <w:tcBorders>
              <w:top w:val="single" w:sz="4" w:space="0" w:color="auto"/>
              <w:left w:val="single" w:sz="4" w:space="0" w:color="auto"/>
              <w:bottom w:val="single" w:sz="4" w:space="0" w:color="auto"/>
              <w:right w:val="single" w:sz="4" w:space="0" w:color="auto"/>
            </w:tcBorders>
            <w:shd w:val="clear" w:color="auto" w:fill="auto"/>
            <w:vAlign w:val="center"/>
          </w:tcPr>
          <w:p w14:paraId="1EF8310F" w14:textId="77777777" w:rsidR="00F12A3C" w:rsidRPr="007C4E9C" w:rsidRDefault="00F12A3C" w:rsidP="00F12A3C">
            <w:pPr>
              <w:rPr>
                <w:rFonts w:ascii="Arial" w:hAnsi="Arial" w:cs="Arial"/>
                <w:b/>
                <w:sz w:val="18"/>
                <w:szCs w:val="18"/>
                <w:lang w:eastAsia="es-ES"/>
              </w:rPr>
            </w:pPr>
          </w:p>
        </w:tc>
      </w:tr>
      <w:tr w:rsidR="00F12A3C" w:rsidRPr="007C4E9C" w14:paraId="1EF83115" w14:textId="77777777" w:rsidTr="007C4E9C">
        <w:tblPrEx>
          <w:shd w:val="clear" w:color="auto" w:fill="BFBFBF" w:themeFill="background1" w:themeFillShade="BF"/>
        </w:tblPrEx>
        <w:trPr>
          <w:gridAfter w:val="3"/>
          <w:wAfter w:w="442" w:type="dxa"/>
          <w:trHeight w:val="277"/>
          <w:jc w:val="center"/>
        </w:trPr>
        <w:tc>
          <w:tcPr>
            <w:tcW w:w="141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11" w14:textId="77777777" w:rsidR="00F12A3C" w:rsidRPr="007C4E9C" w:rsidRDefault="00F12A3C" w:rsidP="00F12A3C">
            <w:pPr>
              <w:rPr>
                <w:rFonts w:ascii="Arial" w:hAnsi="Arial" w:cs="Arial"/>
                <w:sz w:val="18"/>
                <w:szCs w:val="18"/>
                <w:lang w:eastAsia="es-ES"/>
              </w:rPr>
            </w:pPr>
            <w:r w:rsidRPr="007C4E9C">
              <w:rPr>
                <w:rFonts w:ascii="Arial" w:hAnsi="Arial" w:cs="Arial"/>
                <w:b/>
                <w:sz w:val="18"/>
                <w:szCs w:val="18"/>
                <w:lang w:eastAsia="es-ES"/>
              </w:rPr>
              <w:t>Partner n. 5</w:t>
            </w:r>
          </w:p>
        </w:tc>
        <w:tc>
          <w:tcPr>
            <w:tcW w:w="3827"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14:paraId="1EF83112" w14:textId="77777777" w:rsidR="00F12A3C" w:rsidRPr="007C4E9C" w:rsidRDefault="00F12A3C" w:rsidP="00F12A3C">
            <w:pPr>
              <w:rPr>
                <w:rFonts w:ascii="Arial" w:hAnsi="Arial" w:cs="Arial"/>
                <w:b/>
                <w:sz w:val="18"/>
                <w:szCs w:val="18"/>
                <w:lang w:eastAsia="es-ES"/>
              </w:rPr>
            </w:pPr>
          </w:p>
        </w:tc>
        <w:tc>
          <w:tcPr>
            <w:tcW w:w="4963"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14:paraId="1EF83113" w14:textId="77777777" w:rsidR="00F12A3C" w:rsidRPr="007C4E9C" w:rsidRDefault="00F12A3C" w:rsidP="00F12A3C">
            <w:pPr>
              <w:rPr>
                <w:rFonts w:ascii="Arial" w:hAnsi="Arial" w:cs="Arial"/>
                <w:b/>
                <w:sz w:val="18"/>
                <w:szCs w:val="18"/>
                <w:lang w:eastAsia="es-ES"/>
              </w:rPr>
            </w:pPr>
          </w:p>
        </w:tc>
        <w:tc>
          <w:tcPr>
            <w:tcW w:w="4668" w:type="dxa"/>
            <w:gridSpan w:val="30"/>
            <w:tcBorders>
              <w:top w:val="single" w:sz="4" w:space="0" w:color="auto"/>
              <w:left w:val="single" w:sz="4" w:space="0" w:color="auto"/>
              <w:bottom w:val="single" w:sz="4" w:space="0" w:color="auto"/>
              <w:right w:val="single" w:sz="4" w:space="0" w:color="auto"/>
            </w:tcBorders>
            <w:shd w:val="clear" w:color="auto" w:fill="auto"/>
            <w:vAlign w:val="center"/>
          </w:tcPr>
          <w:p w14:paraId="1EF83114" w14:textId="77777777" w:rsidR="00F12A3C" w:rsidRPr="007C4E9C" w:rsidRDefault="00F12A3C" w:rsidP="00F12A3C">
            <w:pPr>
              <w:rPr>
                <w:rFonts w:ascii="Arial" w:hAnsi="Arial" w:cs="Arial"/>
                <w:b/>
                <w:sz w:val="18"/>
                <w:szCs w:val="18"/>
                <w:lang w:eastAsia="es-ES"/>
              </w:rPr>
            </w:pPr>
          </w:p>
        </w:tc>
      </w:tr>
      <w:tr w:rsidR="00F12A3C" w:rsidRPr="007C4E9C" w14:paraId="1EF8311A" w14:textId="77777777" w:rsidTr="007C4E9C">
        <w:tblPrEx>
          <w:shd w:val="clear" w:color="auto" w:fill="BFBFBF" w:themeFill="background1" w:themeFillShade="BF"/>
        </w:tblPrEx>
        <w:trPr>
          <w:gridAfter w:val="3"/>
          <w:wAfter w:w="442" w:type="dxa"/>
          <w:trHeight w:val="282"/>
          <w:jc w:val="center"/>
        </w:trPr>
        <w:tc>
          <w:tcPr>
            <w:tcW w:w="141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16" w14:textId="77777777" w:rsidR="00F12A3C" w:rsidRPr="007C4E9C" w:rsidRDefault="00F12A3C" w:rsidP="00F12A3C">
            <w:pPr>
              <w:rPr>
                <w:rFonts w:ascii="Arial" w:hAnsi="Arial" w:cs="Arial"/>
                <w:sz w:val="18"/>
                <w:szCs w:val="18"/>
                <w:lang w:eastAsia="es-ES"/>
              </w:rPr>
            </w:pPr>
            <w:r w:rsidRPr="007C4E9C">
              <w:rPr>
                <w:rFonts w:ascii="Arial" w:hAnsi="Arial" w:cs="Arial"/>
                <w:b/>
                <w:sz w:val="18"/>
                <w:szCs w:val="18"/>
                <w:lang w:eastAsia="es-ES"/>
              </w:rPr>
              <w:t>Partner n. 6</w:t>
            </w:r>
          </w:p>
        </w:tc>
        <w:tc>
          <w:tcPr>
            <w:tcW w:w="3827"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14:paraId="1EF83117" w14:textId="77777777" w:rsidR="00F12A3C" w:rsidRPr="007C4E9C" w:rsidRDefault="00F12A3C" w:rsidP="00F12A3C">
            <w:pPr>
              <w:rPr>
                <w:rFonts w:ascii="Arial" w:hAnsi="Arial" w:cs="Arial"/>
                <w:b/>
                <w:sz w:val="18"/>
                <w:szCs w:val="18"/>
                <w:lang w:eastAsia="es-ES"/>
              </w:rPr>
            </w:pPr>
          </w:p>
        </w:tc>
        <w:tc>
          <w:tcPr>
            <w:tcW w:w="4963"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14:paraId="1EF83118" w14:textId="77777777" w:rsidR="00F12A3C" w:rsidRPr="007C4E9C" w:rsidRDefault="00F12A3C" w:rsidP="00F12A3C">
            <w:pPr>
              <w:rPr>
                <w:rFonts w:ascii="Arial" w:hAnsi="Arial" w:cs="Arial"/>
                <w:b/>
                <w:sz w:val="18"/>
                <w:szCs w:val="18"/>
                <w:lang w:eastAsia="es-ES"/>
              </w:rPr>
            </w:pPr>
          </w:p>
        </w:tc>
        <w:tc>
          <w:tcPr>
            <w:tcW w:w="4668" w:type="dxa"/>
            <w:gridSpan w:val="30"/>
            <w:tcBorders>
              <w:top w:val="single" w:sz="4" w:space="0" w:color="auto"/>
              <w:left w:val="single" w:sz="4" w:space="0" w:color="auto"/>
              <w:bottom w:val="single" w:sz="4" w:space="0" w:color="auto"/>
              <w:right w:val="single" w:sz="4" w:space="0" w:color="auto"/>
            </w:tcBorders>
            <w:shd w:val="clear" w:color="auto" w:fill="auto"/>
            <w:vAlign w:val="center"/>
          </w:tcPr>
          <w:p w14:paraId="1EF83119" w14:textId="77777777" w:rsidR="00F12A3C" w:rsidRPr="007C4E9C" w:rsidRDefault="00F12A3C" w:rsidP="00F12A3C">
            <w:pPr>
              <w:rPr>
                <w:rFonts w:ascii="Arial" w:hAnsi="Arial" w:cs="Arial"/>
                <w:b/>
                <w:sz w:val="18"/>
                <w:szCs w:val="18"/>
                <w:lang w:eastAsia="es-ES"/>
              </w:rPr>
            </w:pPr>
          </w:p>
        </w:tc>
      </w:tr>
      <w:tr w:rsidR="00F12A3C" w:rsidRPr="007C4E9C" w14:paraId="1EF8311F" w14:textId="77777777" w:rsidTr="007C4E9C">
        <w:tblPrEx>
          <w:shd w:val="clear" w:color="auto" w:fill="BFBFBF" w:themeFill="background1" w:themeFillShade="BF"/>
        </w:tblPrEx>
        <w:trPr>
          <w:gridAfter w:val="3"/>
          <w:wAfter w:w="442" w:type="dxa"/>
          <w:trHeight w:val="271"/>
          <w:jc w:val="center"/>
        </w:trPr>
        <w:tc>
          <w:tcPr>
            <w:tcW w:w="141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1B" w14:textId="77777777" w:rsidR="00F12A3C" w:rsidRPr="007C4E9C" w:rsidRDefault="00F12A3C" w:rsidP="00F12A3C">
            <w:pPr>
              <w:rPr>
                <w:rFonts w:ascii="Arial" w:hAnsi="Arial" w:cs="Arial"/>
                <w:b/>
                <w:sz w:val="18"/>
                <w:szCs w:val="18"/>
                <w:lang w:eastAsia="es-ES"/>
              </w:rPr>
            </w:pPr>
            <w:r w:rsidRPr="007C4E9C">
              <w:rPr>
                <w:rFonts w:ascii="Arial" w:hAnsi="Arial" w:cs="Arial"/>
                <w:b/>
                <w:sz w:val="18"/>
                <w:szCs w:val="18"/>
                <w:lang w:eastAsia="es-ES"/>
              </w:rPr>
              <w:t>Partner n. 7</w:t>
            </w:r>
          </w:p>
        </w:tc>
        <w:tc>
          <w:tcPr>
            <w:tcW w:w="3827"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14:paraId="1EF8311C" w14:textId="77777777" w:rsidR="00F12A3C" w:rsidRPr="007C4E9C" w:rsidRDefault="00F12A3C" w:rsidP="00F12A3C">
            <w:pPr>
              <w:rPr>
                <w:rFonts w:ascii="Arial" w:hAnsi="Arial" w:cs="Arial"/>
                <w:b/>
                <w:sz w:val="18"/>
                <w:szCs w:val="18"/>
                <w:lang w:eastAsia="es-ES"/>
              </w:rPr>
            </w:pPr>
          </w:p>
        </w:tc>
        <w:tc>
          <w:tcPr>
            <w:tcW w:w="4963"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14:paraId="1EF8311D" w14:textId="77777777" w:rsidR="00F12A3C" w:rsidRPr="007C4E9C" w:rsidRDefault="00F12A3C" w:rsidP="00F12A3C">
            <w:pPr>
              <w:rPr>
                <w:rFonts w:ascii="Arial" w:hAnsi="Arial" w:cs="Arial"/>
                <w:b/>
                <w:sz w:val="18"/>
                <w:szCs w:val="18"/>
                <w:lang w:eastAsia="es-ES"/>
              </w:rPr>
            </w:pPr>
          </w:p>
        </w:tc>
        <w:tc>
          <w:tcPr>
            <w:tcW w:w="4668" w:type="dxa"/>
            <w:gridSpan w:val="30"/>
            <w:tcBorders>
              <w:top w:val="single" w:sz="4" w:space="0" w:color="auto"/>
              <w:left w:val="single" w:sz="4" w:space="0" w:color="auto"/>
              <w:bottom w:val="single" w:sz="4" w:space="0" w:color="auto"/>
              <w:right w:val="single" w:sz="4" w:space="0" w:color="auto"/>
            </w:tcBorders>
            <w:shd w:val="clear" w:color="auto" w:fill="auto"/>
            <w:vAlign w:val="center"/>
          </w:tcPr>
          <w:p w14:paraId="1EF8311E" w14:textId="77777777" w:rsidR="00F12A3C" w:rsidRPr="007C4E9C" w:rsidRDefault="00F12A3C" w:rsidP="00F12A3C">
            <w:pPr>
              <w:rPr>
                <w:rFonts w:ascii="Arial" w:hAnsi="Arial" w:cs="Arial"/>
                <w:b/>
                <w:sz w:val="18"/>
                <w:szCs w:val="18"/>
                <w:lang w:eastAsia="es-ES"/>
              </w:rPr>
            </w:pPr>
          </w:p>
        </w:tc>
      </w:tr>
      <w:tr w:rsidR="00F12A3C" w:rsidRPr="007C4E9C" w14:paraId="1EF83124" w14:textId="77777777" w:rsidTr="007C4E9C">
        <w:tblPrEx>
          <w:shd w:val="clear" w:color="auto" w:fill="BFBFBF" w:themeFill="background1" w:themeFillShade="BF"/>
        </w:tblPrEx>
        <w:trPr>
          <w:gridAfter w:val="3"/>
          <w:wAfter w:w="442" w:type="dxa"/>
          <w:trHeight w:val="276"/>
          <w:jc w:val="center"/>
        </w:trPr>
        <w:tc>
          <w:tcPr>
            <w:tcW w:w="141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20" w14:textId="77777777" w:rsidR="00F12A3C" w:rsidRPr="007C4E9C" w:rsidRDefault="00F12A3C" w:rsidP="00F12A3C">
            <w:pPr>
              <w:rPr>
                <w:rFonts w:ascii="Arial" w:hAnsi="Arial" w:cs="Arial"/>
                <w:b/>
                <w:sz w:val="18"/>
                <w:szCs w:val="18"/>
                <w:lang w:eastAsia="es-ES"/>
              </w:rPr>
            </w:pPr>
            <w:r w:rsidRPr="007C4E9C">
              <w:rPr>
                <w:rFonts w:ascii="Arial" w:hAnsi="Arial" w:cs="Arial"/>
                <w:b/>
                <w:sz w:val="18"/>
                <w:szCs w:val="18"/>
                <w:lang w:eastAsia="es-ES"/>
              </w:rPr>
              <w:t>Partner n. 8</w:t>
            </w:r>
          </w:p>
        </w:tc>
        <w:tc>
          <w:tcPr>
            <w:tcW w:w="3827"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14:paraId="1EF83121" w14:textId="77777777" w:rsidR="00F12A3C" w:rsidRPr="007C4E9C" w:rsidRDefault="00F12A3C" w:rsidP="00F12A3C">
            <w:pPr>
              <w:rPr>
                <w:rFonts w:ascii="Arial" w:hAnsi="Arial" w:cs="Arial"/>
                <w:b/>
                <w:sz w:val="18"/>
                <w:szCs w:val="18"/>
                <w:lang w:eastAsia="es-ES"/>
              </w:rPr>
            </w:pPr>
          </w:p>
        </w:tc>
        <w:tc>
          <w:tcPr>
            <w:tcW w:w="4963"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14:paraId="1EF83122" w14:textId="77777777" w:rsidR="00F12A3C" w:rsidRPr="007C4E9C" w:rsidRDefault="00F12A3C" w:rsidP="00F12A3C">
            <w:pPr>
              <w:rPr>
                <w:rFonts w:ascii="Arial" w:hAnsi="Arial" w:cs="Arial"/>
                <w:b/>
                <w:sz w:val="18"/>
                <w:szCs w:val="18"/>
                <w:lang w:eastAsia="es-ES"/>
              </w:rPr>
            </w:pPr>
          </w:p>
        </w:tc>
        <w:tc>
          <w:tcPr>
            <w:tcW w:w="4668" w:type="dxa"/>
            <w:gridSpan w:val="30"/>
            <w:tcBorders>
              <w:top w:val="single" w:sz="4" w:space="0" w:color="auto"/>
              <w:left w:val="single" w:sz="4" w:space="0" w:color="auto"/>
              <w:bottom w:val="single" w:sz="4" w:space="0" w:color="auto"/>
              <w:right w:val="single" w:sz="4" w:space="0" w:color="auto"/>
            </w:tcBorders>
            <w:shd w:val="clear" w:color="auto" w:fill="auto"/>
            <w:vAlign w:val="center"/>
          </w:tcPr>
          <w:p w14:paraId="1EF83123" w14:textId="77777777" w:rsidR="00F12A3C" w:rsidRPr="007C4E9C" w:rsidRDefault="00F12A3C" w:rsidP="00F12A3C">
            <w:pPr>
              <w:rPr>
                <w:rFonts w:ascii="Arial" w:hAnsi="Arial" w:cs="Arial"/>
                <w:b/>
                <w:sz w:val="18"/>
                <w:szCs w:val="18"/>
                <w:lang w:eastAsia="es-ES"/>
              </w:rPr>
            </w:pPr>
          </w:p>
        </w:tc>
      </w:tr>
      <w:tr w:rsidR="00F12A3C" w:rsidRPr="007C4E9C" w14:paraId="1EF83129" w14:textId="77777777" w:rsidTr="007C4E9C">
        <w:tblPrEx>
          <w:shd w:val="clear" w:color="auto" w:fill="BFBFBF" w:themeFill="background1" w:themeFillShade="BF"/>
        </w:tblPrEx>
        <w:trPr>
          <w:gridAfter w:val="3"/>
          <w:wAfter w:w="442" w:type="dxa"/>
          <w:trHeight w:val="219"/>
          <w:jc w:val="center"/>
        </w:trPr>
        <w:tc>
          <w:tcPr>
            <w:tcW w:w="141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25" w14:textId="77777777" w:rsidR="00F12A3C" w:rsidRPr="007C4E9C" w:rsidRDefault="00F12A3C" w:rsidP="00F12A3C">
            <w:pPr>
              <w:rPr>
                <w:rFonts w:ascii="Arial" w:hAnsi="Arial" w:cs="Arial"/>
                <w:b/>
                <w:sz w:val="18"/>
                <w:szCs w:val="18"/>
                <w:lang w:eastAsia="es-ES"/>
              </w:rPr>
            </w:pPr>
            <w:r w:rsidRPr="007C4E9C">
              <w:rPr>
                <w:rFonts w:ascii="Arial" w:hAnsi="Arial" w:cs="Arial"/>
                <w:b/>
                <w:sz w:val="18"/>
                <w:szCs w:val="18"/>
                <w:lang w:eastAsia="es-ES"/>
              </w:rPr>
              <w:t>…</w:t>
            </w:r>
          </w:p>
        </w:tc>
        <w:tc>
          <w:tcPr>
            <w:tcW w:w="3827"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14:paraId="1EF83126" w14:textId="77777777" w:rsidR="00F12A3C" w:rsidRPr="007C4E9C" w:rsidRDefault="00F12A3C" w:rsidP="00F12A3C">
            <w:pPr>
              <w:rPr>
                <w:rFonts w:ascii="Arial" w:hAnsi="Arial" w:cs="Arial"/>
                <w:b/>
                <w:sz w:val="18"/>
                <w:szCs w:val="18"/>
                <w:lang w:eastAsia="es-ES"/>
              </w:rPr>
            </w:pPr>
          </w:p>
        </w:tc>
        <w:tc>
          <w:tcPr>
            <w:tcW w:w="4963"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14:paraId="1EF83127" w14:textId="77777777" w:rsidR="00F12A3C" w:rsidRPr="007C4E9C" w:rsidRDefault="00F12A3C" w:rsidP="00F12A3C">
            <w:pPr>
              <w:rPr>
                <w:rFonts w:ascii="Arial" w:hAnsi="Arial" w:cs="Arial"/>
                <w:b/>
                <w:sz w:val="18"/>
                <w:szCs w:val="18"/>
                <w:lang w:eastAsia="es-ES"/>
              </w:rPr>
            </w:pPr>
          </w:p>
        </w:tc>
        <w:tc>
          <w:tcPr>
            <w:tcW w:w="4668" w:type="dxa"/>
            <w:gridSpan w:val="30"/>
            <w:tcBorders>
              <w:top w:val="single" w:sz="4" w:space="0" w:color="auto"/>
              <w:left w:val="single" w:sz="4" w:space="0" w:color="auto"/>
              <w:bottom w:val="single" w:sz="4" w:space="0" w:color="auto"/>
              <w:right w:val="single" w:sz="4" w:space="0" w:color="auto"/>
            </w:tcBorders>
            <w:shd w:val="clear" w:color="auto" w:fill="auto"/>
            <w:vAlign w:val="center"/>
          </w:tcPr>
          <w:p w14:paraId="1EF83128" w14:textId="77777777" w:rsidR="00F12A3C" w:rsidRPr="007C4E9C" w:rsidRDefault="00F12A3C" w:rsidP="00F12A3C">
            <w:pPr>
              <w:rPr>
                <w:rFonts w:ascii="Arial" w:hAnsi="Arial" w:cs="Arial"/>
                <w:b/>
                <w:sz w:val="18"/>
                <w:szCs w:val="18"/>
                <w:lang w:eastAsia="es-ES"/>
              </w:rPr>
            </w:pPr>
          </w:p>
        </w:tc>
      </w:tr>
      <w:tr w:rsidR="00F12A3C" w:rsidRPr="007C4E9C" w14:paraId="1EF8312B" w14:textId="77777777" w:rsidTr="007C4E9C">
        <w:tblPrEx>
          <w:shd w:val="clear" w:color="auto" w:fill="BFBFBF" w:themeFill="background1" w:themeFillShade="BF"/>
        </w:tblPrEx>
        <w:trPr>
          <w:gridAfter w:val="3"/>
          <w:wAfter w:w="442" w:type="dxa"/>
          <w:trHeight w:val="454"/>
          <w:jc w:val="center"/>
        </w:trPr>
        <w:tc>
          <w:tcPr>
            <w:tcW w:w="14875" w:type="dxa"/>
            <w:gridSpan w:val="12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2A" w14:textId="77777777" w:rsidR="00F12A3C" w:rsidRPr="007C4E9C" w:rsidRDefault="00F12A3C" w:rsidP="00F12A3C">
            <w:pPr>
              <w:rPr>
                <w:rFonts w:ascii="Arial" w:hAnsi="Arial" w:cs="Arial"/>
                <w:b/>
                <w:sz w:val="18"/>
                <w:szCs w:val="18"/>
                <w:lang w:eastAsia="es-ES"/>
              </w:rPr>
            </w:pPr>
            <w:r w:rsidRPr="007C4E9C">
              <w:rPr>
                <w:rFonts w:ascii="Arial" w:hAnsi="Arial" w:cs="Arial"/>
                <w:b/>
                <w:sz w:val="18"/>
                <w:szCs w:val="18"/>
                <w:lang w:eastAsia="es-ES"/>
              </w:rPr>
              <w:t>Company categories:</w:t>
            </w:r>
          </w:p>
        </w:tc>
      </w:tr>
      <w:tr w:rsidR="00F12A3C" w:rsidRPr="007C4E9C" w14:paraId="1EF8313C" w14:textId="77777777" w:rsidTr="007C4E9C">
        <w:tblPrEx>
          <w:shd w:val="clear" w:color="auto" w:fill="BFBFBF" w:themeFill="background1" w:themeFillShade="BF"/>
        </w:tblPrEx>
        <w:trPr>
          <w:gridAfter w:val="3"/>
          <w:wAfter w:w="442" w:type="dxa"/>
          <w:trHeight w:val="998"/>
          <w:jc w:val="center"/>
        </w:trPr>
        <w:tc>
          <w:tcPr>
            <w:tcW w:w="3332" w:type="dxa"/>
            <w:gridSpan w:val="2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2C" w14:textId="77777777" w:rsidR="00F12A3C" w:rsidRPr="007C4E9C" w:rsidRDefault="00F12A3C" w:rsidP="009255A9">
            <w:pPr>
              <w:numPr>
                <w:ilvl w:val="0"/>
                <w:numId w:val="24"/>
              </w:numPr>
              <w:ind w:left="318"/>
              <w:contextualSpacing/>
              <w:rPr>
                <w:rFonts w:ascii="Arial" w:hAnsi="Arial" w:cs="Arial"/>
                <w:color w:val="000000"/>
                <w:sz w:val="18"/>
                <w:szCs w:val="18"/>
                <w:lang w:eastAsia="es-ES"/>
              </w:rPr>
            </w:pPr>
            <w:r w:rsidRPr="007C4E9C">
              <w:rPr>
                <w:rFonts w:ascii="Arial" w:hAnsi="Arial" w:cs="Arial"/>
                <w:color w:val="000000"/>
                <w:sz w:val="18"/>
                <w:szCs w:val="18"/>
                <w:lang w:eastAsia="es-ES"/>
              </w:rPr>
              <w:t>Air Navigation Service Provider</w:t>
            </w:r>
          </w:p>
          <w:p w14:paraId="1EF8312D" w14:textId="77777777" w:rsidR="00F12A3C" w:rsidRPr="007C4E9C" w:rsidRDefault="00F12A3C" w:rsidP="009255A9">
            <w:pPr>
              <w:numPr>
                <w:ilvl w:val="0"/>
                <w:numId w:val="24"/>
              </w:numPr>
              <w:ind w:left="318"/>
              <w:contextualSpacing/>
              <w:rPr>
                <w:rFonts w:ascii="Arial" w:hAnsi="Arial" w:cs="Arial"/>
                <w:color w:val="000000"/>
                <w:sz w:val="18"/>
                <w:szCs w:val="18"/>
                <w:lang w:eastAsia="es-ES"/>
              </w:rPr>
            </w:pPr>
            <w:r w:rsidRPr="007C4E9C">
              <w:rPr>
                <w:rFonts w:ascii="Arial" w:hAnsi="Arial" w:cs="Arial"/>
                <w:color w:val="000000"/>
                <w:sz w:val="18"/>
                <w:szCs w:val="18"/>
                <w:lang w:eastAsia="es-ES"/>
              </w:rPr>
              <w:t>Airport Owner/Manager</w:t>
            </w:r>
          </w:p>
          <w:p w14:paraId="1EF8312E" w14:textId="77777777" w:rsidR="00F12A3C" w:rsidRPr="007C4E9C" w:rsidRDefault="00F12A3C" w:rsidP="009255A9">
            <w:pPr>
              <w:numPr>
                <w:ilvl w:val="0"/>
                <w:numId w:val="24"/>
              </w:numPr>
              <w:ind w:left="318"/>
              <w:contextualSpacing/>
              <w:rPr>
                <w:rFonts w:ascii="Arial" w:hAnsi="Arial" w:cs="Arial"/>
                <w:color w:val="000000"/>
                <w:sz w:val="18"/>
                <w:szCs w:val="18"/>
                <w:lang w:eastAsia="es-ES"/>
              </w:rPr>
            </w:pPr>
            <w:r w:rsidRPr="007C4E9C">
              <w:rPr>
                <w:rFonts w:ascii="Arial" w:hAnsi="Arial" w:cs="Arial"/>
                <w:color w:val="000000"/>
                <w:sz w:val="18"/>
                <w:szCs w:val="18"/>
                <w:lang w:eastAsia="es-ES"/>
              </w:rPr>
              <w:t>Airport Association</w:t>
            </w:r>
          </w:p>
        </w:tc>
        <w:tc>
          <w:tcPr>
            <w:tcW w:w="2719" w:type="dxa"/>
            <w:gridSpan w:val="3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2F" w14:textId="77777777" w:rsidR="00F12A3C" w:rsidRPr="007C4E9C" w:rsidRDefault="00F12A3C" w:rsidP="009255A9">
            <w:pPr>
              <w:numPr>
                <w:ilvl w:val="0"/>
                <w:numId w:val="24"/>
              </w:numPr>
              <w:ind w:left="342"/>
              <w:contextualSpacing/>
              <w:rPr>
                <w:rFonts w:ascii="Arial" w:hAnsi="Arial" w:cs="Arial"/>
                <w:color w:val="000000"/>
                <w:sz w:val="18"/>
                <w:szCs w:val="18"/>
                <w:lang w:eastAsia="es-ES"/>
              </w:rPr>
            </w:pPr>
            <w:r w:rsidRPr="007C4E9C">
              <w:rPr>
                <w:rFonts w:ascii="Arial" w:hAnsi="Arial" w:cs="Arial"/>
                <w:color w:val="000000"/>
                <w:sz w:val="18"/>
                <w:szCs w:val="18"/>
                <w:lang w:eastAsia="es-ES"/>
              </w:rPr>
              <w:t>Heliport Owner/Manager</w:t>
            </w:r>
          </w:p>
          <w:p w14:paraId="1EF83130" w14:textId="77777777" w:rsidR="00F12A3C" w:rsidRPr="007C4E9C" w:rsidRDefault="00F12A3C" w:rsidP="009255A9">
            <w:pPr>
              <w:numPr>
                <w:ilvl w:val="0"/>
                <w:numId w:val="24"/>
              </w:numPr>
              <w:ind w:left="342"/>
              <w:contextualSpacing/>
              <w:rPr>
                <w:rFonts w:ascii="Arial" w:hAnsi="Arial" w:cs="Arial"/>
                <w:color w:val="000000"/>
                <w:sz w:val="18"/>
                <w:szCs w:val="18"/>
                <w:lang w:eastAsia="es-ES"/>
              </w:rPr>
            </w:pPr>
            <w:r w:rsidRPr="007C4E9C">
              <w:rPr>
                <w:rFonts w:ascii="Arial" w:hAnsi="Arial" w:cs="Arial"/>
                <w:color w:val="000000"/>
                <w:sz w:val="18"/>
                <w:szCs w:val="18"/>
                <w:lang w:eastAsia="es-ES"/>
              </w:rPr>
              <w:t xml:space="preserve">Helipad Association </w:t>
            </w:r>
          </w:p>
          <w:p w14:paraId="1EF83131" w14:textId="77777777" w:rsidR="00F12A3C" w:rsidRPr="007C4E9C" w:rsidRDefault="00F12A3C" w:rsidP="009255A9">
            <w:pPr>
              <w:numPr>
                <w:ilvl w:val="0"/>
                <w:numId w:val="24"/>
              </w:numPr>
              <w:ind w:left="342"/>
              <w:contextualSpacing/>
              <w:rPr>
                <w:rFonts w:ascii="Arial" w:hAnsi="Arial" w:cs="Arial"/>
                <w:color w:val="000000"/>
                <w:sz w:val="18"/>
                <w:szCs w:val="18"/>
                <w:lang w:eastAsia="es-ES"/>
              </w:rPr>
            </w:pPr>
            <w:r w:rsidRPr="007C4E9C">
              <w:rPr>
                <w:rFonts w:ascii="Arial" w:hAnsi="Arial" w:cs="Arial"/>
                <w:color w:val="000000"/>
                <w:sz w:val="18"/>
                <w:szCs w:val="18"/>
                <w:lang w:eastAsia="es-ES"/>
              </w:rPr>
              <w:t>Helicopter Operator</w:t>
            </w:r>
          </w:p>
        </w:tc>
        <w:tc>
          <w:tcPr>
            <w:tcW w:w="2409" w:type="dxa"/>
            <w:gridSpan w:val="2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32" w14:textId="77777777" w:rsidR="00F12A3C" w:rsidRPr="007C4E9C" w:rsidRDefault="00F12A3C" w:rsidP="009255A9">
            <w:pPr>
              <w:numPr>
                <w:ilvl w:val="0"/>
                <w:numId w:val="24"/>
              </w:numPr>
              <w:ind w:left="344"/>
              <w:contextualSpacing/>
              <w:rPr>
                <w:rFonts w:ascii="Arial" w:hAnsi="Arial" w:cs="Arial"/>
                <w:color w:val="000000"/>
                <w:sz w:val="18"/>
                <w:szCs w:val="18"/>
                <w:lang w:eastAsia="es-ES"/>
              </w:rPr>
            </w:pPr>
            <w:r w:rsidRPr="007C4E9C">
              <w:rPr>
                <w:rFonts w:ascii="Arial" w:hAnsi="Arial" w:cs="Arial"/>
                <w:color w:val="000000"/>
                <w:sz w:val="18"/>
                <w:szCs w:val="18"/>
                <w:lang w:eastAsia="es-ES"/>
              </w:rPr>
              <w:t>Business Operator</w:t>
            </w:r>
          </w:p>
          <w:p w14:paraId="1EF83133" w14:textId="77777777" w:rsidR="00F12A3C" w:rsidRPr="007C4E9C" w:rsidRDefault="00F12A3C" w:rsidP="009255A9">
            <w:pPr>
              <w:numPr>
                <w:ilvl w:val="0"/>
                <w:numId w:val="24"/>
              </w:numPr>
              <w:ind w:left="344"/>
              <w:contextualSpacing/>
              <w:rPr>
                <w:rFonts w:ascii="Arial" w:hAnsi="Arial" w:cs="Arial"/>
                <w:color w:val="000000"/>
                <w:sz w:val="18"/>
                <w:szCs w:val="18"/>
                <w:lang w:eastAsia="es-ES"/>
              </w:rPr>
            </w:pPr>
            <w:r w:rsidRPr="007C4E9C">
              <w:rPr>
                <w:rFonts w:ascii="Arial" w:hAnsi="Arial" w:cs="Arial"/>
                <w:color w:val="000000"/>
                <w:sz w:val="18"/>
                <w:szCs w:val="18"/>
                <w:lang w:eastAsia="es-ES"/>
              </w:rPr>
              <w:t>Regional Operator</w:t>
            </w:r>
          </w:p>
          <w:p w14:paraId="1EF83134" w14:textId="77777777" w:rsidR="00F12A3C" w:rsidRPr="007C4E9C" w:rsidRDefault="00F12A3C" w:rsidP="009255A9">
            <w:pPr>
              <w:numPr>
                <w:ilvl w:val="0"/>
                <w:numId w:val="24"/>
              </w:numPr>
              <w:ind w:left="344"/>
              <w:contextualSpacing/>
              <w:rPr>
                <w:rFonts w:ascii="Arial" w:hAnsi="Arial" w:cs="Arial"/>
                <w:color w:val="000000"/>
                <w:sz w:val="18"/>
                <w:szCs w:val="18"/>
                <w:lang w:eastAsia="es-ES"/>
              </w:rPr>
            </w:pPr>
            <w:r w:rsidRPr="007C4E9C">
              <w:rPr>
                <w:rFonts w:ascii="Arial" w:hAnsi="Arial" w:cs="Arial"/>
                <w:color w:val="000000"/>
                <w:sz w:val="18"/>
                <w:szCs w:val="18"/>
                <w:lang w:eastAsia="es-ES"/>
              </w:rPr>
              <w:t>Commercial Operator</w:t>
            </w:r>
          </w:p>
        </w:tc>
        <w:tc>
          <w:tcPr>
            <w:tcW w:w="3261" w:type="dxa"/>
            <w:gridSpan w:val="2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35" w14:textId="77777777" w:rsidR="00F12A3C" w:rsidRPr="007C4E9C" w:rsidRDefault="00F12A3C" w:rsidP="009255A9">
            <w:pPr>
              <w:numPr>
                <w:ilvl w:val="0"/>
                <w:numId w:val="24"/>
              </w:numPr>
              <w:ind w:left="344"/>
              <w:contextualSpacing/>
              <w:rPr>
                <w:rFonts w:ascii="Arial" w:hAnsi="Arial" w:cs="Arial"/>
                <w:color w:val="000000"/>
                <w:sz w:val="18"/>
                <w:szCs w:val="18"/>
                <w:lang w:eastAsia="es-ES"/>
              </w:rPr>
            </w:pPr>
            <w:r w:rsidRPr="007C4E9C">
              <w:rPr>
                <w:rFonts w:ascii="Arial" w:hAnsi="Arial" w:cs="Arial"/>
                <w:color w:val="000000"/>
                <w:sz w:val="18"/>
                <w:szCs w:val="18"/>
                <w:lang w:eastAsia="es-ES"/>
              </w:rPr>
              <w:t>Flight School / General Aviation</w:t>
            </w:r>
          </w:p>
          <w:p w14:paraId="1EF83136" w14:textId="77777777" w:rsidR="00F12A3C" w:rsidRPr="007C4E9C" w:rsidRDefault="00F12A3C" w:rsidP="009255A9">
            <w:pPr>
              <w:numPr>
                <w:ilvl w:val="0"/>
                <w:numId w:val="24"/>
              </w:numPr>
              <w:ind w:left="344"/>
              <w:contextualSpacing/>
              <w:rPr>
                <w:rFonts w:ascii="Arial" w:hAnsi="Arial" w:cs="Arial"/>
                <w:color w:val="000000"/>
                <w:sz w:val="18"/>
                <w:szCs w:val="18"/>
                <w:lang w:eastAsia="es-ES"/>
              </w:rPr>
            </w:pPr>
            <w:r w:rsidRPr="007C4E9C">
              <w:rPr>
                <w:rFonts w:ascii="Arial" w:hAnsi="Arial" w:cs="Arial"/>
                <w:color w:val="000000"/>
                <w:sz w:val="18"/>
                <w:szCs w:val="18"/>
                <w:lang w:eastAsia="es-ES"/>
              </w:rPr>
              <w:t>Operator Association</w:t>
            </w:r>
          </w:p>
          <w:p w14:paraId="1EF83137" w14:textId="77777777" w:rsidR="00F12A3C" w:rsidRPr="007C4E9C" w:rsidRDefault="00F12A3C" w:rsidP="009255A9">
            <w:pPr>
              <w:numPr>
                <w:ilvl w:val="0"/>
                <w:numId w:val="24"/>
              </w:numPr>
              <w:ind w:left="344"/>
              <w:contextualSpacing/>
              <w:rPr>
                <w:rFonts w:ascii="Arial" w:hAnsi="Arial" w:cs="Arial"/>
                <w:color w:val="000000"/>
                <w:sz w:val="18"/>
                <w:szCs w:val="18"/>
                <w:lang w:eastAsia="es-ES"/>
              </w:rPr>
            </w:pPr>
            <w:r w:rsidRPr="007C4E9C">
              <w:rPr>
                <w:rFonts w:ascii="Arial" w:hAnsi="Arial" w:cs="Arial"/>
                <w:color w:val="000000"/>
                <w:sz w:val="18"/>
                <w:szCs w:val="18"/>
                <w:lang w:eastAsia="es-ES"/>
              </w:rPr>
              <w:t>Aircraft Manufacturer</w:t>
            </w:r>
          </w:p>
        </w:tc>
        <w:tc>
          <w:tcPr>
            <w:tcW w:w="3154" w:type="dxa"/>
            <w:gridSpan w:val="1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38" w14:textId="77777777" w:rsidR="00F12A3C" w:rsidRPr="007C4E9C" w:rsidRDefault="00F12A3C" w:rsidP="009255A9">
            <w:pPr>
              <w:numPr>
                <w:ilvl w:val="0"/>
                <w:numId w:val="24"/>
              </w:numPr>
              <w:ind w:left="317"/>
              <w:contextualSpacing/>
              <w:rPr>
                <w:rFonts w:ascii="Arial" w:hAnsi="Arial" w:cs="Arial"/>
                <w:color w:val="000000"/>
                <w:sz w:val="18"/>
                <w:szCs w:val="18"/>
                <w:lang w:eastAsia="es-ES"/>
              </w:rPr>
            </w:pPr>
            <w:r w:rsidRPr="007C4E9C">
              <w:rPr>
                <w:rFonts w:ascii="Arial" w:hAnsi="Arial" w:cs="Arial"/>
                <w:color w:val="000000"/>
                <w:sz w:val="18"/>
                <w:szCs w:val="18"/>
                <w:lang w:eastAsia="es-ES"/>
              </w:rPr>
              <w:t>Avionics Manufacturer</w:t>
            </w:r>
          </w:p>
          <w:p w14:paraId="1EF83139" w14:textId="77777777" w:rsidR="00F12A3C" w:rsidRPr="007C4E9C" w:rsidRDefault="00F12A3C" w:rsidP="009255A9">
            <w:pPr>
              <w:numPr>
                <w:ilvl w:val="0"/>
                <w:numId w:val="24"/>
              </w:numPr>
              <w:ind w:left="317"/>
              <w:contextualSpacing/>
              <w:rPr>
                <w:rFonts w:ascii="Arial" w:hAnsi="Arial" w:cs="Arial"/>
                <w:color w:val="000000"/>
                <w:sz w:val="18"/>
                <w:szCs w:val="18"/>
                <w:lang w:eastAsia="es-ES"/>
              </w:rPr>
            </w:pPr>
            <w:r w:rsidRPr="007C4E9C">
              <w:rPr>
                <w:rFonts w:ascii="Arial" w:hAnsi="Arial" w:cs="Arial"/>
                <w:color w:val="000000"/>
                <w:sz w:val="18"/>
                <w:szCs w:val="18"/>
                <w:lang w:eastAsia="es-ES"/>
              </w:rPr>
              <w:t>Part 21 Organisation</w:t>
            </w:r>
          </w:p>
          <w:p w14:paraId="1EF8313A" w14:textId="77777777" w:rsidR="00F12A3C" w:rsidRPr="007C4E9C" w:rsidRDefault="00F12A3C" w:rsidP="009255A9">
            <w:pPr>
              <w:numPr>
                <w:ilvl w:val="0"/>
                <w:numId w:val="24"/>
              </w:numPr>
              <w:ind w:left="317"/>
              <w:contextualSpacing/>
              <w:rPr>
                <w:rFonts w:ascii="Arial" w:hAnsi="Arial" w:cs="Arial"/>
                <w:color w:val="000000"/>
                <w:sz w:val="18"/>
                <w:szCs w:val="18"/>
                <w:lang w:eastAsia="es-ES"/>
              </w:rPr>
            </w:pPr>
            <w:r w:rsidRPr="007C4E9C">
              <w:rPr>
                <w:rFonts w:ascii="Arial" w:hAnsi="Arial" w:cs="Arial"/>
                <w:color w:val="000000"/>
                <w:sz w:val="18"/>
                <w:szCs w:val="18"/>
                <w:lang w:eastAsia="es-ES"/>
              </w:rPr>
              <w:t>Part 45 Organisation</w:t>
            </w:r>
          </w:p>
          <w:p w14:paraId="1EF8313B" w14:textId="77777777" w:rsidR="00F12A3C" w:rsidRPr="007C4E9C" w:rsidRDefault="00F12A3C" w:rsidP="009255A9">
            <w:pPr>
              <w:numPr>
                <w:ilvl w:val="0"/>
                <w:numId w:val="24"/>
              </w:numPr>
              <w:ind w:left="317"/>
              <w:contextualSpacing/>
              <w:rPr>
                <w:rFonts w:ascii="Arial" w:hAnsi="Arial" w:cs="Arial"/>
                <w:color w:val="000000"/>
                <w:sz w:val="18"/>
                <w:szCs w:val="18"/>
                <w:lang w:eastAsia="es-ES"/>
              </w:rPr>
            </w:pPr>
            <w:r w:rsidRPr="007C4E9C">
              <w:rPr>
                <w:rFonts w:ascii="Arial" w:hAnsi="Arial" w:cs="Arial"/>
                <w:color w:val="000000"/>
                <w:sz w:val="18"/>
                <w:szCs w:val="18"/>
                <w:lang w:eastAsia="es-ES"/>
              </w:rPr>
              <w:t>Other (please specify)</w:t>
            </w:r>
          </w:p>
        </w:tc>
      </w:tr>
      <w:tr w:rsidR="00F12A3C" w:rsidRPr="007C4E9C" w14:paraId="1EF8313E" w14:textId="77777777" w:rsidTr="007C4E9C">
        <w:tblPrEx>
          <w:shd w:val="clear" w:color="auto" w:fill="BFBFBF" w:themeFill="background1" w:themeFillShade="BF"/>
        </w:tblPrEx>
        <w:trPr>
          <w:gridAfter w:val="3"/>
          <w:wAfter w:w="442" w:type="dxa"/>
          <w:trHeight w:val="334"/>
          <w:jc w:val="center"/>
        </w:trPr>
        <w:tc>
          <w:tcPr>
            <w:tcW w:w="14875" w:type="dxa"/>
            <w:gridSpan w:val="121"/>
            <w:tcBorders>
              <w:top w:val="nil"/>
              <w:left w:val="single" w:sz="4" w:space="0" w:color="auto"/>
              <w:bottom w:val="single" w:sz="4" w:space="0" w:color="auto"/>
              <w:right w:val="single" w:sz="4" w:space="0" w:color="auto"/>
            </w:tcBorders>
            <w:shd w:val="clear" w:color="auto" w:fill="000000" w:themeFill="text1"/>
            <w:vAlign w:val="center"/>
          </w:tcPr>
          <w:p w14:paraId="1EF8313D" w14:textId="77777777" w:rsidR="00F12A3C" w:rsidRPr="007C4E9C" w:rsidRDefault="00F12A3C" w:rsidP="00F12A3C">
            <w:pPr>
              <w:rPr>
                <w:rFonts w:ascii="Arial" w:hAnsi="Arial" w:cs="Arial"/>
                <w:sz w:val="18"/>
                <w:szCs w:val="18"/>
                <w:lang w:eastAsia="es-ES"/>
              </w:rPr>
            </w:pPr>
            <w:r w:rsidRPr="007C4E9C">
              <w:rPr>
                <w:rFonts w:ascii="Arial" w:hAnsi="Arial" w:cs="Arial"/>
                <w:b/>
                <w:color w:val="FFFFFF" w:themeColor="background1"/>
                <w:sz w:val="18"/>
                <w:szCs w:val="18"/>
                <w:lang w:eastAsia="en-GB"/>
              </w:rPr>
              <w:t>Section 2 – Technical Proposal</w:t>
            </w:r>
          </w:p>
        </w:tc>
      </w:tr>
      <w:tr w:rsidR="00F12A3C" w:rsidRPr="007C4E9C" w14:paraId="1EF83140" w14:textId="77777777" w:rsidTr="007C4E9C">
        <w:tblPrEx>
          <w:shd w:val="clear" w:color="auto" w:fill="BFBFBF" w:themeFill="background1" w:themeFillShade="BF"/>
        </w:tblPrEx>
        <w:trPr>
          <w:gridAfter w:val="3"/>
          <w:wAfter w:w="442" w:type="dxa"/>
          <w:trHeight w:val="621"/>
          <w:jc w:val="center"/>
        </w:trPr>
        <w:tc>
          <w:tcPr>
            <w:tcW w:w="14875" w:type="dxa"/>
            <w:gridSpan w:val="12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3F"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Indicate the Areas of Activities covered in your proposal and the exact number of implementation activities (e.g. 2 LPV approach procedures-one for each RWY end- or 3 aircraft upgrade and certification)</w:t>
            </w:r>
          </w:p>
        </w:tc>
      </w:tr>
      <w:tr w:rsidR="00F12A3C" w:rsidRPr="007C4E9C" w14:paraId="1EF83148" w14:textId="77777777" w:rsidTr="007C4E9C">
        <w:tblPrEx>
          <w:shd w:val="clear" w:color="auto" w:fill="BFBFBF" w:themeFill="background1" w:themeFillShade="BF"/>
        </w:tblPrEx>
        <w:trPr>
          <w:gridAfter w:val="3"/>
          <w:wAfter w:w="442" w:type="dxa"/>
          <w:trHeight w:val="334"/>
          <w:jc w:val="center"/>
        </w:trPr>
        <w:tc>
          <w:tcPr>
            <w:tcW w:w="4066" w:type="dxa"/>
            <w:gridSpan w:val="2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41" w14:textId="004B79A3"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A – RNP APCH procedures to LPV</w:t>
            </w:r>
            <w:r w:rsidR="00841A1A" w:rsidRPr="007C4E9C">
              <w:rPr>
                <w:rFonts w:ascii="Arial" w:hAnsi="Arial" w:cs="Arial"/>
                <w:b/>
                <w:sz w:val="18"/>
                <w:szCs w:val="18"/>
                <w:lang w:eastAsia="en-GB"/>
              </w:rPr>
              <w:t xml:space="preserve"> </w:t>
            </w:r>
            <w:r w:rsidRPr="007C4E9C">
              <w:rPr>
                <w:rFonts w:ascii="Arial" w:hAnsi="Arial" w:cs="Arial"/>
                <w:b/>
                <w:sz w:val="18"/>
                <w:szCs w:val="18"/>
                <w:lang w:eastAsia="en-GB"/>
              </w:rPr>
              <w:t>minima</w:t>
            </w:r>
          </w:p>
        </w:tc>
        <w:sdt>
          <w:sdtPr>
            <w:rPr>
              <w:rFonts w:ascii="Arial" w:hAnsi="Arial" w:cs="Arial"/>
              <w:b/>
              <w:sz w:val="18"/>
              <w:szCs w:val="18"/>
              <w:lang w:eastAsia="en-GB"/>
            </w:rPr>
            <w:id w:val="-1583515862"/>
            <w14:checkbox>
              <w14:checked w14:val="0"/>
              <w14:checkedState w14:val="2612" w14:font="MS Gothic"/>
              <w14:uncheckedState w14:val="2610" w14:font="MS Gothic"/>
            </w14:checkbox>
          </w:sdtPr>
          <w:sdtEndPr/>
          <w:sdtContent>
            <w:tc>
              <w:tcPr>
                <w:tcW w:w="4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EF83142" w14:textId="5630F323" w:rsidR="00F12A3C" w:rsidRPr="007C4E9C" w:rsidRDefault="00F12A3C" w:rsidP="00F12A3C">
                <w:pPr>
                  <w:rPr>
                    <w:rFonts w:ascii="Arial" w:hAnsi="Arial" w:cs="Arial"/>
                    <w:b/>
                    <w:sz w:val="18"/>
                    <w:szCs w:val="18"/>
                    <w:lang w:eastAsia="en-GB"/>
                  </w:rPr>
                </w:pPr>
                <w:r w:rsidRPr="007C4E9C">
                  <w:rPr>
                    <w:rFonts w:ascii="Segoe UI Symbol" w:eastAsia="MS Mincho" w:hAnsi="Segoe UI Symbol" w:cs="Segoe UI Symbol"/>
                    <w:b/>
                    <w:sz w:val="18"/>
                    <w:szCs w:val="18"/>
                    <w:lang w:eastAsia="en-GB"/>
                  </w:rPr>
                  <w:t>☐</w:t>
                </w:r>
              </w:p>
            </w:tc>
          </w:sdtContent>
        </w:sdt>
        <w:tc>
          <w:tcPr>
            <w:tcW w:w="2268" w:type="dxa"/>
            <w:gridSpan w:val="2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43"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Number of RWY ends</w:t>
            </w:r>
          </w:p>
        </w:tc>
        <w:tc>
          <w:tcPr>
            <w:tcW w:w="56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EF83144" w14:textId="77777777" w:rsidR="00F12A3C" w:rsidRPr="007C4E9C" w:rsidRDefault="00F12A3C" w:rsidP="00F12A3C">
            <w:pPr>
              <w:rPr>
                <w:rFonts w:ascii="Arial" w:hAnsi="Arial" w:cs="Arial"/>
                <w:b/>
                <w:sz w:val="18"/>
                <w:szCs w:val="18"/>
                <w:lang w:eastAsia="en-GB"/>
              </w:rPr>
            </w:pPr>
          </w:p>
        </w:tc>
        <w:tc>
          <w:tcPr>
            <w:tcW w:w="2268"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45"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Number of Airports</w:t>
            </w:r>
          </w:p>
        </w:tc>
        <w:tc>
          <w:tcPr>
            <w:tcW w:w="1134"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1EF83146" w14:textId="77777777" w:rsidR="00F12A3C" w:rsidRPr="007C4E9C" w:rsidRDefault="00F12A3C" w:rsidP="00F12A3C">
            <w:pPr>
              <w:rPr>
                <w:rFonts w:ascii="Arial" w:hAnsi="Arial" w:cs="Arial"/>
                <w:b/>
                <w:sz w:val="18"/>
                <w:szCs w:val="18"/>
                <w:lang w:eastAsia="en-GB"/>
              </w:rPr>
            </w:pPr>
          </w:p>
        </w:tc>
        <w:tc>
          <w:tcPr>
            <w:tcW w:w="4147" w:type="dxa"/>
            <w:gridSpan w:val="2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47"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Fill in corresponding section 2.A</w:t>
            </w:r>
          </w:p>
        </w:tc>
      </w:tr>
      <w:tr w:rsidR="00F12A3C" w:rsidRPr="007C4E9C" w14:paraId="1EF83150" w14:textId="77777777" w:rsidTr="007C4E9C">
        <w:tblPrEx>
          <w:shd w:val="clear" w:color="auto" w:fill="BFBFBF" w:themeFill="background1" w:themeFillShade="BF"/>
        </w:tblPrEx>
        <w:trPr>
          <w:gridAfter w:val="3"/>
          <w:wAfter w:w="442" w:type="dxa"/>
          <w:trHeight w:val="334"/>
          <w:jc w:val="center"/>
        </w:trPr>
        <w:tc>
          <w:tcPr>
            <w:tcW w:w="4066" w:type="dxa"/>
            <w:gridSpan w:val="2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49"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B – PinS Procedures to LPV minima</w:t>
            </w:r>
          </w:p>
        </w:tc>
        <w:sdt>
          <w:sdtPr>
            <w:rPr>
              <w:rFonts w:ascii="Arial" w:hAnsi="Arial" w:cs="Arial"/>
              <w:b/>
              <w:sz w:val="18"/>
              <w:szCs w:val="18"/>
              <w:lang w:eastAsia="en-GB"/>
            </w:rPr>
            <w:id w:val="-981614444"/>
            <w14:checkbox>
              <w14:checked w14:val="0"/>
              <w14:checkedState w14:val="2612" w14:font="MS Gothic"/>
              <w14:uncheckedState w14:val="2610" w14:font="MS Gothic"/>
            </w14:checkbox>
          </w:sdtPr>
          <w:sdtEndPr/>
          <w:sdtContent>
            <w:tc>
              <w:tcPr>
                <w:tcW w:w="4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EF8314A" w14:textId="08FEC8AA" w:rsidR="00F12A3C" w:rsidRPr="007C4E9C" w:rsidRDefault="00F12A3C" w:rsidP="00F12A3C">
                <w:pPr>
                  <w:rPr>
                    <w:rFonts w:ascii="Arial" w:hAnsi="Arial" w:cs="Arial"/>
                    <w:b/>
                    <w:sz w:val="18"/>
                    <w:szCs w:val="18"/>
                    <w:lang w:eastAsia="en-GB"/>
                  </w:rPr>
                </w:pPr>
                <w:r w:rsidRPr="007C4E9C">
                  <w:rPr>
                    <w:rFonts w:ascii="Segoe UI Symbol" w:eastAsia="MS Mincho" w:hAnsi="Segoe UI Symbol" w:cs="Segoe UI Symbol"/>
                    <w:b/>
                    <w:sz w:val="18"/>
                    <w:szCs w:val="18"/>
                    <w:lang w:eastAsia="en-GB"/>
                  </w:rPr>
                  <w:t>☐</w:t>
                </w:r>
              </w:p>
            </w:tc>
          </w:sdtContent>
        </w:sdt>
        <w:tc>
          <w:tcPr>
            <w:tcW w:w="2268" w:type="dxa"/>
            <w:gridSpan w:val="2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4B"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Number of PinS</w:t>
            </w:r>
          </w:p>
        </w:tc>
        <w:tc>
          <w:tcPr>
            <w:tcW w:w="56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EF8314C" w14:textId="77777777" w:rsidR="00F12A3C" w:rsidRPr="007C4E9C" w:rsidRDefault="00F12A3C" w:rsidP="00F12A3C">
            <w:pPr>
              <w:rPr>
                <w:rFonts w:ascii="Arial" w:hAnsi="Arial" w:cs="Arial"/>
                <w:b/>
                <w:sz w:val="18"/>
                <w:szCs w:val="18"/>
                <w:lang w:eastAsia="en-GB"/>
              </w:rPr>
            </w:pPr>
          </w:p>
        </w:tc>
        <w:tc>
          <w:tcPr>
            <w:tcW w:w="2268"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4D"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Number of Helipads</w:t>
            </w:r>
          </w:p>
        </w:tc>
        <w:tc>
          <w:tcPr>
            <w:tcW w:w="1134"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1EF8314E" w14:textId="77777777" w:rsidR="00F12A3C" w:rsidRPr="007C4E9C" w:rsidRDefault="00F12A3C" w:rsidP="00F12A3C">
            <w:pPr>
              <w:rPr>
                <w:rFonts w:ascii="Arial" w:hAnsi="Arial" w:cs="Arial"/>
                <w:b/>
                <w:sz w:val="18"/>
                <w:szCs w:val="18"/>
                <w:lang w:eastAsia="en-GB"/>
              </w:rPr>
            </w:pPr>
          </w:p>
        </w:tc>
        <w:tc>
          <w:tcPr>
            <w:tcW w:w="4147" w:type="dxa"/>
            <w:gridSpan w:val="2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4F"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Fill in corresponding section 2.B</w:t>
            </w:r>
          </w:p>
        </w:tc>
      </w:tr>
      <w:tr w:rsidR="00F12A3C" w:rsidRPr="007C4E9C" w14:paraId="1EF83156" w14:textId="77777777" w:rsidTr="007C4E9C">
        <w:tblPrEx>
          <w:shd w:val="clear" w:color="auto" w:fill="BFBFBF" w:themeFill="background1" w:themeFillShade="BF"/>
        </w:tblPrEx>
        <w:trPr>
          <w:gridAfter w:val="3"/>
          <w:wAfter w:w="442" w:type="dxa"/>
          <w:trHeight w:val="334"/>
          <w:jc w:val="center"/>
        </w:trPr>
        <w:tc>
          <w:tcPr>
            <w:tcW w:w="4066" w:type="dxa"/>
            <w:gridSpan w:val="2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51"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 xml:space="preserve">C – Aircraft or rotorcraft forward fit </w:t>
            </w:r>
          </w:p>
        </w:tc>
        <w:sdt>
          <w:sdtPr>
            <w:rPr>
              <w:rFonts w:ascii="Arial" w:hAnsi="Arial" w:cs="Arial"/>
              <w:b/>
              <w:sz w:val="18"/>
              <w:szCs w:val="18"/>
              <w:lang w:eastAsia="en-GB"/>
            </w:rPr>
            <w:id w:val="320556623"/>
            <w14:checkbox>
              <w14:checked w14:val="0"/>
              <w14:checkedState w14:val="2612" w14:font="MS Gothic"/>
              <w14:uncheckedState w14:val="2610" w14:font="MS Gothic"/>
            </w14:checkbox>
          </w:sdtPr>
          <w:sdtEndPr/>
          <w:sdtContent>
            <w:tc>
              <w:tcPr>
                <w:tcW w:w="4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EF83152" w14:textId="151D8104" w:rsidR="00F12A3C" w:rsidRPr="007C4E9C" w:rsidRDefault="00F12A3C" w:rsidP="00F12A3C">
                <w:pPr>
                  <w:rPr>
                    <w:rFonts w:ascii="Arial" w:hAnsi="Arial" w:cs="Arial"/>
                    <w:b/>
                    <w:sz w:val="18"/>
                    <w:szCs w:val="18"/>
                    <w:lang w:eastAsia="en-GB"/>
                  </w:rPr>
                </w:pPr>
                <w:r w:rsidRPr="007C4E9C">
                  <w:rPr>
                    <w:rFonts w:ascii="Segoe UI Symbol" w:eastAsia="MS Mincho" w:hAnsi="Segoe UI Symbol" w:cs="Segoe UI Symbol"/>
                    <w:b/>
                    <w:sz w:val="18"/>
                    <w:szCs w:val="18"/>
                    <w:lang w:eastAsia="en-GB"/>
                  </w:rPr>
                  <w:t>☐</w:t>
                </w:r>
              </w:p>
            </w:tc>
          </w:sdtContent>
        </w:sdt>
        <w:tc>
          <w:tcPr>
            <w:tcW w:w="2268" w:type="dxa"/>
            <w:gridSpan w:val="2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53"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Number of Aircraft/models</w:t>
            </w:r>
          </w:p>
        </w:tc>
        <w:tc>
          <w:tcPr>
            <w:tcW w:w="56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EF83154" w14:textId="77777777" w:rsidR="00F12A3C" w:rsidRPr="007C4E9C" w:rsidRDefault="00F12A3C" w:rsidP="00F12A3C">
            <w:pPr>
              <w:rPr>
                <w:rFonts w:ascii="Arial" w:hAnsi="Arial" w:cs="Arial"/>
                <w:b/>
                <w:sz w:val="18"/>
                <w:szCs w:val="18"/>
                <w:lang w:eastAsia="en-GB"/>
              </w:rPr>
            </w:pPr>
          </w:p>
        </w:tc>
        <w:tc>
          <w:tcPr>
            <w:tcW w:w="7549" w:type="dxa"/>
            <w:gridSpan w:val="5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55" w14:textId="77777777" w:rsidR="00F12A3C" w:rsidRPr="007C4E9C" w:rsidRDefault="00F12A3C" w:rsidP="00F12A3C">
            <w:pPr>
              <w:rPr>
                <w:rFonts w:ascii="Arial" w:hAnsi="Arial" w:cs="Arial"/>
                <w:sz w:val="18"/>
                <w:szCs w:val="18"/>
                <w:lang w:eastAsia="en-GB"/>
              </w:rPr>
            </w:pPr>
            <w:r w:rsidRPr="007C4E9C">
              <w:rPr>
                <w:rFonts w:ascii="Arial" w:hAnsi="Arial" w:cs="Arial"/>
                <w:b/>
                <w:sz w:val="18"/>
                <w:szCs w:val="18"/>
                <w:lang w:eastAsia="en-GB"/>
              </w:rPr>
              <w:t>Fill in corresponding section 2.C</w:t>
            </w:r>
          </w:p>
        </w:tc>
      </w:tr>
      <w:tr w:rsidR="00F12A3C" w:rsidRPr="007C4E9C" w14:paraId="1EF8315C" w14:textId="77777777" w:rsidTr="007C4E9C">
        <w:tblPrEx>
          <w:shd w:val="clear" w:color="auto" w:fill="BFBFBF" w:themeFill="background1" w:themeFillShade="BF"/>
        </w:tblPrEx>
        <w:trPr>
          <w:gridAfter w:val="3"/>
          <w:wAfter w:w="442" w:type="dxa"/>
          <w:trHeight w:val="334"/>
          <w:jc w:val="center"/>
        </w:trPr>
        <w:tc>
          <w:tcPr>
            <w:tcW w:w="4066" w:type="dxa"/>
            <w:gridSpan w:val="2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57"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 xml:space="preserve">D – Aircraft or rotorcraft retrofit </w:t>
            </w:r>
          </w:p>
        </w:tc>
        <w:sdt>
          <w:sdtPr>
            <w:rPr>
              <w:rFonts w:ascii="Arial" w:hAnsi="Arial" w:cs="Arial"/>
              <w:b/>
              <w:sz w:val="18"/>
              <w:szCs w:val="18"/>
              <w:lang w:eastAsia="en-GB"/>
            </w:rPr>
            <w:id w:val="-2041427793"/>
            <w14:checkbox>
              <w14:checked w14:val="0"/>
              <w14:checkedState w14:val="2612" w14:font="MS Gothic"/>
              <w14:uncheckedState w14:val="2610" w14:font="MS Gothic"/>
            </w14:checkbox>
          </w:sdtPr>
          <w:sdtEndPr/>
          <w:sdtContent>
            <w:tc>
              <w:tcPr>
                <w:tcW w:w="4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EF83158" w14:textId="13A06056" w:rsidR="00F12A3C" w:rsidRPr="007C4E9C" w:rsidRDefault="00F12A3C" w:rsidP="00F12A3C">
                <w:pPr>
                  <w:rPr>
                    <w:rFonts w:ascii="Arial" w:hAnsi="Arial" w:cs="Arial"/>
                    <w:b/>
                    <w:sz w:val="18"/>
                    <w:szCs w:val="18"/>
                    <w:lang w:eastAsia="en-GB"/>
                  </w:rPr>
                </w:pPr>
                <w:r w:rsidRPr="007C4E9C">
                  <w:rPr>
                    <w:rFonts w:ascii="Segoe UI Symbol" w:eastAsia="MS Mincho" w:hAnsi="Segoe UI Symbol" w:cs="Segoe UI Symbol"/>
                    <w:b/>
                    <w:sz w:val="18"/>
                    <w:szCs w:val="18"/>
                    <w:lang w:eastAsia="en-GB"/>
                  </w:rPr>
                  <w:t>☐</w:t>
                </w:r>
              </w:p>
            </w:tc>
          </w:sdtContent>
        </w:sdt>
        <w:tc>
          <w:tcPr>
            <w:tcW w:w="2268" w:type="dxa"/>
            <w:gridSpan w:val="2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59"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Number of Aircraft</w:t>
            </w:r>
          </w:p>
        </w:tc>
        <w:tc>
          <w:tcPr>
            <w:tcW w:w="56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EF8315A" w14:textId="77777777" w:rsidR="00F12A3C" w:rsidRPr="007C4E9C" w:rsidRDefault="00F12A3C" w:rsidP="00F12A3C">
            <w:pPr>
              <w:rPr>
                <w:rFonts w:ascii="Arial" w:hAnsi="Arial" w:cs="Arial"/>
                <w:b/>
                <w:sz w:val="18"/>
                <w:szCs w:val="18"/>
                <w:lang w:eastAsia="en-GB"/>
              </w:rPr>
            </w:pPr>
          </w:p>
        </w:tc>
        <w:tc>
          <w:tcPr>
            <w:tcW w:w="7549" w:type="dxa"/>
            <w:gridSpan w:val="5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5B" w14:textId="77777777" w:rsidR="00F12A3C" w:rsidRPr="007C4E9C" w:rsidRDefault="00F12A3C" w:rsidP="00F12A3C">
            <w:pPr>
              <w:rPr>
                <w:rFonts w:ascii="Arial" w:hAnsi="Arial" w:cs="Arial"/>
                <w:sz w:val="18"/>
                <w:szCs w:val="18"/>
                <w:lang w:eastAsia="en-GB"/>
              </w:rPr>
            </w:pPr>
            <w:r w:rsidRPr="007C4E9C">
              <w:rPr>
                <w:rFonts w:ascii="Arial" w:hAnsi="Arial" w:cs="Arial"/>
                <w:b/>
                <w:sz w:val="18"/>
                <w:szCs w:val="18"/>
                <w:lang w:eastAsia="en-GB"/>
              </w:rPr>
              <w:t>Fill in corresponding section 2.D</w:t>
            </w:r>
          </w:p>
        </w:tc>
      </w:tr>
      <w:tr w:rsidR="00F12A3C" w:rsidRPr="007C4E9C" w14:paraId="1EF83162" w14:textId="77777777" w:rsidTr="007C4E9C">
        <w:tblPrEx>
          <w:shd w:val="clear" w:color="auto" w:fill="BFBFBF" w:themeFill="background1" w:themeFillShade="BF"/>
        </w:tblPrEx>
        <w:trPr>
          <w:gridAfter w:val="3"/>
          <w:wAfter w:w="442" w:type="dxa"/>
          <w:trHeight w:val="334"/>
          <w:jc w:val="center"/>
        </w:trPr>
        <w:tc>
          <w:tcPr>
            <w:tcW w:w="4066" w:type="dxa"/>
            <w:gridSpan w:val="2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5D"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E – Development of Service Bulletin</w:t>
            </w:r>
          </w:p>
        </w:tc>
        <w:sdt>
          <w:sdtPr>
            <w:rPr>
              <w:rFonts w:ascii="Arial" w:hAnsi="Arial" w:cs="Arial"/>
              <w:b/>
              <w:sz w:val="18"/>
              <w:szCs w:val="18"/>
              <w:lang w:eastAsia="en-GB"/>
            </w:rPr>
            <w:id w:val="1881673342"/>
            <w14:checkbox>
              <w14:checked w14:val="0"/>
              <w14:checkedState w14:val="2612" w14:font="MS Gothic"/>
              <w14:uncheckedState w14:val="2610" w14:font="MS Gothic"/>
            </w14:checkbox>
          </w:sdtPr>
          <w:sdtEndPr/>
          <w:sdtContent>
            <w:tc>
              <w:tcPr>
                <w:tcW w:w="4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EF8315E" w14:textId="2E71D559" w:rsidR="00F12A3C" w:rsidRPr="007C4E9C" w:rsidRDefault="00F12A3C" w:rsidP="00F12A3C">
                <w:pPr>
                  <w:rPr>
                    <w:rFonts w:ascii="Arial" w:hAnsi="Arial" w:cs="Arial"/>
                    <w:b/>
                    <w:sz w:val="18"/>
                    <w:szCs w:val="18"/>
                    <w:lang w:eastAsia="en-GB"/>
                  </w:rPr>
                </w:pPr>
                <w:r w:rsidRPr="007C4E9C">
                  <w:rPr>
                    <w:rFonts w:ascii="Segoe UI Symbol" w:eastAsia="MS Mincho" w:hAnsi="Segoe UI Symbol" w:cs="Segoe UI Symbol"/>
                    <w:b/>
                    <w:sz w:val="18"/>
                    <w:szCs w:val="18"/>
                    <w:lang w:eastAsia="en-GB"/>
                  </w:rPr>
                  <w:t>☐</w:t>
                </w:r>
              </w:p>
            </w:tc>
          </w:sdtContent>
        </w:sdt>
        <w:tc>
          <w:tcPr>
            <w:tcW w:w="2268" w:type="dxa"/>
            <w:gridSpan w:val="2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5F"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Number of SBs</w:t>
            </w:r>
          </w:p>
        </w:tc>
        <w:tc>
          <w:tcPr>
            <w:tcW w:w="56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EF83160" w14:textId="77777777" w:rsidR="00F12A3C" w:rsidRPr="007C4E9C" w:rsidRDefault="00F12A3C" w:rsidP="00F12A3C">
            <w:pPr>
              <w:rPr>
                <w:rFonts w:ascii="Arial" w:hAnsi="Arial" w:cs="Arial"/>
                <w:b/>
                <w:sz w:val="18"/>
                <w:szCs w:val="18"/>
                <w:lang w:eastAsia="en-GB"/>
              </w:rPr>
            </w:pPr>
          </w:p>
        </w:tc>
        <w:tc>
          <w:tcPr>
            <w:tcW w:w="7549" w:type="dxa"/>
            <w:gridSpan w:val="5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61" w14:textId="77777777" w:rsidR="00F12A3C" w:rsidRPr="007C4E9C" w:rsidRDefault="00F12A3C" w:rsidP="00F12A3C">
            <w:pPr>
              <w:rPr>
                <w:rFonts w:ascii="Arial" w:hAnsi="Arial" w:cs="Arial"/>
                <w:sz w:val="18"/>
                <w:szCs w:val="18"/>
                <w:lang w:eastAsia="en-GB"/>
              </w:rPr>
            </w:pPr>
            <w:r w:rsidRPr="007C4E9C">
              <w:rPr>
                <w:rFonts w:ascii="Arial" w:hAnsi="Arial" w:cs="Arial"/>
                <w:b/>
                <w:sz w:val="18"/>
                <w:szCs w:val="18"/>
                <w:lang w:eastAsia="en-GB"/>
              </w:rPr>
              <w:t>Fill in corresponding section 2.E</w:t>
            </w:r>
          </w:p>
        </w:tc>
      </w:tr>
      <w:tr w:rsidR="00F12A3C" w:rsidRPr="007C4E9C" w14:paraId="1EF8316A" w14:textId="77777777" w:rsidTr="00215C64">
        <w:tblPrEx>
          <w:shd w:val="clear" w:color="auto" w:fill="BFBFBF" w:themeFill="background1" w:themeFillShade="BF"/>
        </w:tblPrEx>
        <w:trPr>
          <w:gridAfter w:val="3"/>
          <w:wAfter w:w="442" w:type="dxa"/>
          <w:trHeight w:val="471"/>
          <w:jc w:val="center"/>
        </w:trPr>
        <w:tc>
          <w:tcPr>
            <w:tcW w:w="4066" w:type="dxa"/>
            <w:gridSpan w:val="2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63"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F – Development of Supplemental Type Certificate</w:t>
            </w:r>
          </w:p>
        </w:tc>
        <w:sdt>
          <w:sdtPr>
            <w:rPr>
              <w:rFonts w:ascii="Arial" w:hAnsi="Arial" w:cs="Arial"/>
              <w:b/>
              <w:sz w:val="18"/>
              <w:szCs w:val="18"/>
              <w:lang w:eastAsia="en-GB"/>
            </w:rPr>
            <w:id w:val="890228472"/>
            <w14:checkbox>
              <w14:checked w14:val="0"/>
              <w14:checkedState w14:val="2612" w14:font="MS Gothic"/>
              <w14:uncheckedState w14:val="2610" w14:font="MS Gothic"/>
            </w14:checkbox>
          </w:sdtPr>
          <w:sdtEndPr/>
          <w:sdtContent>
            <w:tc>
              <w:tcPr>
                <w:tcW w:w="4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EF83164" w14:textId="413DE2D6" w:rsidR="00F12A3C" w:rsidRPr="007C4E9C" w:rsidRDefault="00F12A3C" w:rsidP="00F12A3C">
                <w:pPr>
                  <w:rPr>
                    <w:rFonts w:ascii="Arial" w:hAnsi="Arial" w:cs="Arial"/>
                    <w:b/>
                    <w:sz w:val="18"/>
                    <w:szCs w:val="18"/>
                    <w:lang w:eastAsia="en-GB"/>
                  </w:rPr>
                </w:pPr>
                <w:r w:rsidRPr="007C4E9C">
                  <w:rPr>
                    <w:rFonts w:ascii="Segoe UI Symbol" w:eastAsia="MS Mincho" w:hAnsi="Segoe UI Symbol" w:cs="Segoe UI Symbol"/>
                    <w:b/>
                    <w:sz w:val="18"/>
                    <w:szCs w:val="18"/>
                    <w:lang w:eastAsia="en-GB"/>
                  </w:rPr>
                  <w:t>☐</w:t>
                </w:r>
              </w:p>
            </w:tc>
          </w:sdtContent>
        </w:sdt>
        <w:tc>
          <w:tcPr>
            <w:tcW w:w="2268" w:type="dxa"/>
            <w:gridSpan w:val="2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65"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Number of STCs</w:t>
            </w:r>
          </w:p>
        </w:tc>
        <w:tc>
          <w:tcPr>
            <w:tcW w:w="56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EF83166" w14:textId="77777777" w:rsidR="00F12A3C" w:rsidRPr="007C4E9C" w:rsidRDefault="00F12A3C" w:rsidP="00F12A3C">
            <w:pPr>
              <w:rPr>
                <w:rFonts w:ascii="Arial" w:hAnsi="Arial" w:cs="Arial"/>
                <w:b/>
                <w:sz w:val="18"/>
                <w:szCs w:val="18"/>
                <w:lang w:eastAsia="en-GB"/>
              </w:rPr>
            </w:pPr>
          </w:p>
        </w:tc>
        <w:tc>
          <w:tcPr>
            <w:tcW w:w="2268"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67"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Applicable aircraft models</w:t>
            </w:r>
          </w:p>
        </w:tc>
        <w:tc>
          <w:tcPr>
            <w:tcW w:w="1134"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1EF83168" w14:textId="77777777" w:rsidR="00F12A3C" w:rsidRPr="007C4E9C" w:rsidRDefault="00F12A3C" w:rsidP="00F12A3C">
            <w:pPr>
              <w:rPr>
                <w:rFonts w:ascii="Arial" w:hAnsi="Arial" w:cs="Arial"/>
                <w:b/>
                <w:sz w:val="18"/>
                <w:szCs w:val="18"/>
                <w:lang w:eastAsia="en-GB"/>
              </w:rPr>
            </w:pPr>
          </w:p>
        </w:tc>
        <w:tc>
          <w:tcPr>
            <w:tcW w:w="4147" w:type="dxa"/>
            <w:gridSpan w:val="2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69" w14:textId="77777777" w:rsidR="00F12A3C" w:rsidRPr="007C4E9C" w:rsidRDefault="00F12A3C" w:rsidP="00F12A3C">
            <w:pPr>
              <w:rPr>
                <w:rFonts w:ascii="Arial" w:hAnsi="Arial" w:cs="Arial"/>
                <w:sz w:val="18"/>
                <w:szCs w:val="18"/>
                <w:lang w:eastAsia="en-GB"/>
              </w:rPr>
            </w:pPr>
            <w:r w:rsidRPr="007C4E9C">
              <w:rPr>
                <w:rFonts w:ascii="Arial" w:hAnsi="Arial" w:cs="Arial"/>
                <w:b/>
                <w:sz w:val="18"/>
                <w:szCs w:val="18"/>
                <w:lang w:eastAsia="en-GB"/>
              </w:rPr>
              <w:t>Fill in corresponding section 2.F</w:t>
            </w:r>
          </w:p>
        </w:tc>
      </w:tr>
      <w:tr w:rsidR="00F12A3C" w:rsidRPr="007C4E9C" w14:paraId="1EF83170" w14:textId="77777777" w:rsidTr="00215C64">
        <w:tblPrEx>
          <w:shd w:val="clear" w:color="auto" w:fill="BFBFBF" w:themeFill="background1" w:themeFillShade="BF"/>
        </w:tblPrEx>
        <w:trPr>
          <w:gridAfter w:val="3"/>
          <w:wAfter w:w="442" w:type="dxa"/>
          <w:trHeight w:val="477"/>
          <w:jc w:val="center"/>
        </w:trPr>
        <w:tc>
          <w:tcPr>
            <w:tcW w:w="4066" w:type="dxa"/>
            <w:gridSpan w:val="2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6B"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G – Development of enablers and other EGNOS based operations</w:t>
            </w:r>
          </w:p>
        </w:tc>
        <w:sdt>
          <w:sdtPr>
            <w:rPr>
              <w:rFonts w:ascii="Arial" w:hAnsi="Arial" w:cs="Arial"/>
              <w:b/>
              <w:sz w:val="18"/>
              <w:szCs w:val="18"/>
              <w:lang w:eastAsia="en-GB"/>
            </w:rPr>
            <w:id w:val="2049410441"/>
            <w14:checkbox>
              <w14:checked w14:val="0"/>
              <w14:checkedState w14:val="2612" w14:font="MS Gothic"/>
              <w14:uncheckedState w14:val="2610" w14:font="MS Gothic"/>
            </w14:checkbox>
          </w:sdtPr>
          <w:sdtEndPr/>
          <w:sdtContent>
            <w:tc>
              <w:tcPr>
                <w:tcW w:w="4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EF8316C" w14:textId="3FD0E279" w:rsidR="00F12A3C" w:rsidRPr="007C4E9C" w:rsidRDefault="00F12A3C" w:rsidP="00F12A3C">
                <w:pPr>
                  <w:rPr>
                    <w:rFonts w:ascii="Arial" w:hAnsi="Arial" w:cs="Arial"/>
                    <w:b/>
                    <w:sz w:val="18"/>
                    <w:szCs w:val="18"/>
                    <w:lang w:eastAsia="en-GB"/>
                  </w:rPr>
                </w:pPr>
                <w:r w:rsidRPr="007C4E9C">
                  <w:rPr>
                    <w:rFonts w:ascii="Segoe UI Symbol" w:eastAsia="MS Mincho" w:hAnsi="Segoe UI Symbol" w:cs="Segoe UI Symbol"/>
                    <w:b/>
                    <w:sz w:val="18"/>
                    <w:szCs w:val="18"/>
                    <w:lang w:eastAsia="en-GB"/>
                  </w:rPr>
                  <w:t>☐</w:t>
                </w:r>
              </w:p>
            </w:tc>
          </w:sdtContent>
        </w:sdt>
        <w:tc>
          <w:tcPr>
            <w:tcW w:w="2268" w:type="dxa"/>
            <w:gridSpan w:val="2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6D"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Please specify:</w:t>
            </w:r>
          </w:p>
        </w:tc>
        <w:tc>
          <w:tcPr>
            <w:tcW w:w="3969" w:type="dxa"/>
            <w:gridSpan w:val="37"/>
            <w:tcBorders>
              <w:top w:val="single" w:sz="4" w:space="0" w:color="auto"/>
              <w:left w:val="single" w:sz="4" w:space="0" w:color="auto"/>
              <w:bottom w:val="single" w:sz="4" w:space="0" w:color="auto"/>
              <w:right w:val="single" w:sz="4" w:space="0" w:color="auto"/>
            </w:tcBorders>
            <w:shd w:val="clear" w:color="auto" w:fill="auto"/>
            <w:vAlign w:val="center"/>
          </w:tcPr>
          <w:p w14:paraId="1EF8316E" w14:textId="77777777" w:rsidR="00F12A3C" w:rsidRPr="007C4E9C" w:rsidRDefault="00F12A3C" w:rsidP="00F12A3C">
            <w:pPr>
              <w:rPr>
                <w:rFonts w:ascii="Arial" w:hAnsi="Arial" w:cs="Arial"/>
                <w:b/>
                <w:sz w:val="18"/>
                <w:szCs w:val="18"/>
                <w:lang w:eastAsia="en-GB"/>
              </w:rPr>
            </w:pPr>
          </w:p>
        </w:tc>
        <w:tc>
          <w:tcPr>
            <w:tcW w:w="4147" w:type="dxa"/>
            <w:gridSpan w:val="2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8316F"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Fill in corresponding section 2.G</w:t>
            </w:r>
          </w:p>
        </w:tc>
      </w:tr>
      <w:tr w:rsidR="007C4E9C" w:rsidRPr="007C4E9C" w14:paraId="1611F7A9" w14:textId="77777777" w:rsidTr="007C4E9C">
        <w:tblPrEx>
          <w:shd w:val="clear" w:color="auto" w:fill="BFBFBF" w:themeFill="background1" w:themeFillShade="BF"/>
        </w:tblPrEx>
        <w:trPr>
          <w:gridAfter w:val="3"/>
          <w:wAfter w:w="442" w:type="dxa"/>
          <w:trHeight w:val="334"/>
          <w:jc w:val="center"/>
        </w:trPr>
        <w:tc>
          <w:tcPr>
            <w:tcW w:w="4066" w:type="dxa"/>
            <w:gridSpan w:val="28"/>
            <w:tcBorders>
              <w:top w:val="single" w:sz="4" w:space="0" w:color="auto"/>
              <w:left w:val="nil"/>
              <w:bottom w:val="nil"/>
              <w:right w:val="nil"/>
            </w:tcBorders>
            <w:shd w:val="clear" w:color="auto" w:fill="auto"/>
            <w:vAlign w:val="center"/>
          </w:tcPr>
          <w:p w14:paraId="78890E5A" w14:textId="77777777" w:rsidR="007C4E9C" w:rsidRDefault="007C4E9C" w:rsidP="00F12A3C">
            <w:pPr>
              <w:rPr>
                <w:rFonts w:ascii="Arial" w:hAnsi="Arial" w:cs="Arial"/>
                <w:b/>
                <w:sz w:val="18"/>
                <w:szCs w:val="18"/>
                <w:lang w:eastAsia="en-GB"/>
              </w:rPr>
            </w:pPr>
          </w:p>
          <w:p w14:paraId="3CF893CC" w14:textId="77777777" w:rsidR="007C4E9C" w:rsidRDefault="007C4E9C" w:rsidP="00F12A3C">
            <w:pPr>
              <w:rPr>
                <w:rFonts w:ascii="Arial" w:hAnsi="Arial" w:cs="Arial"/>
                <w:b/>
                <w:sz w:val="18"/>
                <w:szCs w:val="18"/>
                <w:lang w:eastAsia="en-GB"/>
              </w:rPr>
            </w:pPr>
          </w:p>
          <w:p w14:paraId="274AD1C0" w14:textId="77777777" w:rsidR="007C4E9C" w:rsidRDefault="007C4E9C" w:rsidP="00F12A3C">
            <w:pPr>
              <w:rPr>
                <w:rFonts w:ascii="Arial" w:hAnsi="Arial" w:cs="Arial"/>
                <w:b/>
                <w:sz w:val="18"/>
                <w:szCs w:val="18"/>
                <w:lang w:eastAsia="en-GB"/>
              </w:rPr>
            </w:pPr>
          </w:p>
          <w:p w14:paraId="7C5D8804" w14:textId="77777777" w:rsidR="007C4E9C" w:rsidRDefault="007C4E9C" w:rsidP="00F12A3C">
            <w:pPr>
              <w:rPr>
                <w:rFonts w:ascii="Arial" w:hAnsi="Arial" w:cs="Arial"/>
                <w:b/>
                <w:sz w:val="18"/>
                <w:szCs w:val="18"/>
                <w:lang w:eastAsia="en-GB"/>
              </w:rPr>
            </w:pPr>
          </w:p>
          <w:p w14:paraId="2B37F66B" w14:textId="77777777" w:rsidR="007C4E9C" w:rsidRDefault="007C4E9C" w:rsidP="00F12A3C">
            <w:pPr>
              <w:rPr>
                <w:rFonts w:ascii="Arial" w:hAnsi="Arial" w:cs="Arial"/>
                <w:b/>
                <w:sz w:val="18"/>
                <w:szCs w:val="18"/>
                <w:lang w:eastAsia="en-GB"/>
              </w:rPr>
            </w:pPr>
          </w:p>
          <w:p w14:paraId="1CF52F2E" w14:textId="77777777" w:rsidR="007C4E9C" w:rsidRDefault="007C4E9C" w:rsidP="00F12A3C">
            <w:pPr>
              <w:rPr>
                <w:rFonts w:ascii="Arial" w:hAnsi="Arial" w:cs="Arial"/>
                <w:b/>
                <w:sz w:val="18"/>
                <w:szCs w:val="18"/>
                <w:lang w:eastAsia="en-GB"/>
              </w:rPr>
            </w:pPr>
          </w:p>
          <w:p w14:paraId="051FB60E" w14:textId="77777777" w:rsidR="007C4E9C" w:rsidRDefault="007C4E9C" w:rsidP="00F12A3C">
            <w:pPr>
              <w:rPr>
                <w:rFonts w:ascii="Arial" w:hAnsi="Arial" w:cs="Arial"/>
                <w:b/>
                <w:sz w:val="18"/>
                <w:szCs w:val="18"/>
                <w:lang w:eastAsia="en-GB"/>
              </w:rPr>
            </w:pPr>
          </w:p>
          <w:p w14:paraId="2C97EF5C" w14:textId="77777777" w:rsidR="007C4E9C" w:rsidRDefault="007C4E9C" w:rsidP="00F12A3C">
            <w:pPr>
              <w:rPr>
                <w:rFonts w:ascii="Arial" w:hAnsi="Arial" w:cs="Arial"/>
                <w:b/>
                <w:sz w:val="18"/>
                <w:szCs w:val="18"/>
                <w:lang w:eastAsia="en-GB"/>
              </w:rPr>
            </w:pPr>
          </w:p>
          <w:p w14:paraId="5BC65FB5" w14:textId="77777777" w:rsidR="007C4E9C" w:rsidRDefault="007C4E9C" w:rsidP="00F12A3C">
            <w:pPr>
              <w:rPr>
                <w:rFonts w:ascii="Arial" w:hAnsi="Arial" w:cs="Arial"/>
                <w:b/>
                <w:sz w:val="18"/>
                <w:szCs w:val="18"/>
                <w:lang w:eastAsia="en-GB"/>
              </w:rPr>
            </w:pPr>
          </w:p>
          <w:p w14:paraId="4F573EC7" w14:textId="77777777" w:rsidR="007C4E9C" w:rsidRPr="007C4E9C" w:rsidRDefault="007C4E9C" w:rsidP="00F12A3C">
            <w:pPr>
              <w:rPr>
                <w:rFonts w:ascii="Arial" w:hAnsi="Arial" w:cs="Arial"/>
                <w:b/>
                <w:sz w:val="18"/>
                <w:szCs w:val="18"/>
                <w:lang w:eastAsia="en-GB"/>
              </w:rPr>
            </w:pPr>
          </w:p>
        </w:tc>
        <w:tc>
          <w:tcPr>
            <w:tcW w:w="425" w:type="dxa"/>
            <w:gridSpan w:val="5"/>
            <w:tcBorders>
              <w:top w:val="single" w:sz="4" w:space="0" w:color="auto"/>
              <w:left w:val="nil"/>
              <w:bottom w:val="nil"/>
              <w:right w:val="nil"/>
            </w:tcBorders>
            <w:shd w:val="clear" w:color="auto" w:fill="auto"/>
            <w:vAlign w:val="center"/>
          </w:tcPr>
          <w:p w14:paraId="61104576" w14:textId="77777777" w:rsidR="007C4E9C" w:rsidRPr="007C4E9C" w:rsidRDefault="007C4E9C" w:rsidP="00F12A3C">
            <w:pPr>
              <w:rPr>
                <w:rFonts w:ascii="Arial" w:hAnsi="Arial" w:cs="Arial"/>
                <w:b/>
                <w:sz w:val="18"/>
                <w:szCs w:val="18"/>
                <w:lang w:eastAsia="en-GB"/>
              </w:rPr>
            </w:pPr>
          </w:p>
        </w:tc>
        <w:tc>
          <w:tcPr>
            <w:tcW w:w="2268" w:type="dxa"/>
            <w:gridSpan w:val="27"/>
            <w:tcBorders>
              <w:top w:val="single" w:sz="4" w:space="0" w:color="auto"/>
              <w:left w:val="nil"/>
              <w:bottom w:val="nil"/>
              <w:right w:val="nil"/>
            </w:tcBorders>
            <w:shd w:val="clear" w:color="auto" w:fill="auto"/>
            <w:vAlign w:val="center"/>
          </w:tcPr>
          <w:p w14:paraId="4845B2A8" w14:textId="77777777" w:rsidR="007C4E9C" w:rsidRPr="007C4E9C" w:rsidRDefault="007C4E9C" w:rsidP="00F12A3C">
            <w:pPr>
              <w:rPr>
                <w:rFonts w:ascii="Arial" w:hAnsi="Arial" w:cs="Arial"/>
                <w:b/>
                <w:sz w:val="18"/>
                <w:szCs w:val="18"/>
                <w:lang w:eastAsia="en-GB"/>
              </w:rPr>
            </w:pPr>
          </w:p>
        </w:tc>
        <w:tc>
          <w:tcPr>
            <w:tcW w:w="3969" w:type="dxa"/>
            <w:gridSpan w:val="37"/>
            <w:tcBorders>
              <w:top w:val="single" w:sz="4" w:space="0" w:color="auto"/>
              <w:left w:val="nil"/>
              <w:bottom w:val="nil"/>
              <w:right w:val="nil"/>
            </w:tcBorders>
            <w:shd w:val="clear" w:color="auto" w:fill="auto"/>
            <w:vAlign w:val="center"/>
          </w:tcPr>
          <w:p w14:paraId="34E3BB5C" w14:textId="77777777" w:rsidR="007C4E9C" w:rsidRPr="007C4E9C" w:rsidRDefault="007C4E9C" w:rsidP="00F12A3C">
            <w:pPr>
              <w:rPr>
                <w:rFonts w:ascii="Arial" w:hAnsi="Arial" w:cs="Arial"/>
                <w:b/>
                <w:sz w:val="18"/>
                <w:szCs w:val="18"/>
                <w:lang w:eastAsia="en-GB"/>
              </w:rPr>
            </w:pPr>
          </w:p>
        </w:tc>
        <w:tc>
          <w:tcPr>
            <w:tcW w:w="4147" w:type="dxa"/>
            <w:gridSpan w:val="24"/>
            <w:tcBorders>
              <w:top w:val="single" w:sz="4" w:space="0" w:color="auto"/>
              <w:left w:val="nil"/>
              <w:bottom w:val="nil"/>
              <w:right w:val="nil"/>
            </w:tcBorders>
            <w:shd w:val="clear" w:color="auto" w:fill="auto"/>
            <w:vAlign w:val="center"/>
          </w:tcPr>
          <w:p w14:paraId="1F979A95" w14:textId="77777777" w:rsidR="007C4E9C" w:rsidRPr="007C4E9C" w:rsidRDefault="007C4E9C" w:rsidP="00F12A3C">
            <w:pPr>
              <w:rPr>
                <w:rFonts w:ascii="Arial" w:hAnsi="Arial" w:cs="Arial"/>
                <w:b/>
                <w:sz w:val="18"/>
                <w:szCs w:val="18"/>
                <w:lang w:eastAsia="en-GB"/>
              </w:rPr>
            </w:pPr>
          </w:p>
        </w:tc>
      </w:tr>
      <w:tr w:rsidR="00F12A3C" w:rsidRPr="007C4E9C" w14:paraId="1EF83174" w14:textId="77777777" w:rsidTr="007C4E9C">
        <w:trPr>
          <w:jc w:val="center"/>
        </w:trPr>
        <w:tc>
          <w:tcPr>
            <w:tcW w:w="15317" w:type="dxa"/>
            <w:gridSpan w:val="124"/>
            <w:tcBorders>
              <w:top w:val="nil"/>
            </w:tcBorders>
            <w:shd w:val="clear" w:color="auto" w:fill="000000" w:themeFill="text1"/>
            <w:vAlign w:val="center"/>
          </w:tcPr>
          <w:p w14:paraId="1EF83173" w14:textId="77777777" w:rsidR="00F12A3C" w:rsidRPr="007C4E9C" w:rsidRDefault="00F12A3C" w:rsidP="00F12A3C">
            <w:pPr>
              <w:rPr>
                <w:rFonts w:ascii="Arial" w:hAnsi="Arial" w:cs="Arial"/>
                <w:b/>
                <w:sz w:val="18"/>
                <w:szCs w:val="18"/>
                <w:lang w:eastAsia="en-GB"/>
              </w:rPr>
            </w:pPr>
            <w:r w:rsidRPr="007C4E9C">
              <w:rPr>
                <w:rFonts w:ascii="Arial" w:hAnsi="Arial" w:cs="Arial"/>
                <w:b/>
                <w:color w:val="FFFFFF" w:themeColor="background1"/>
                <w:sz w:val="18"/>
                <w:szCs w:val="18"/>
                <w:lang w:eastAsia="en-GB"/>
              </w:rPr>
              <w:t>Section 2.A – RNP APCH Procedures down to LPV minima. Fill in one 2.A form for each aerodrome</w:t>
            </w:r>
          </w:p>
        </w:tc>
      </w:tr>
      <w:tr w:rsidR="00F12A3C" w:rsidRPr="007C4E9C" w14:paraId="1EF8317F" w14:textId="77777777" w:rsidTr="007C4E9C">
        <w:trPr>
          <w:trHeight w:val="326"/>
          <w:jc w:val="center"/>
        </w:trPr>
        <w:tc>
          <w:tcPr>
            <w:tcW w:w="1889" w:type="dxa"/>
            <w:gridSpan w:val="10"/>
            <w:shd w:val="clear" w:color="auto" w:fill="D9D9D9" w:themeFill="background1" w:themeFillShade="D9"/>
            <w:vAlign w:val="center"/>
          </w:tcPr>
          <w:p w14:paraId="1EF83175"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Airport name:</w:t>
            </w:r>
          </w:p>
        </w:tc>
        <w:tc>
          <w:tcPr>
            <w:tcW w:w="2835" w:type="dxa"/>
            <w:gridSpan w:val="27"/>
            <w:vAlign w:val="center"/>
          </w:tcPr>
          <w:p w14:paraId="1EF83176" w14:textId="77777777" w:rsidR="00F12A3C" w:rsidRPr="007C4E9C" w:rsidRDefault="00F12A3C" w:rsidP="00F12A3C">
            <w:pPr>
              <w:rPr>
                <w:rFonts w:ascii="Arial" w:hAnsi="Arial" w:cs="Arial"/>
                <w:sz w:val="18"/>
                <w:szCs w:val="18"/>
                <w:lang w:eastAsia="en-GB"/>
              </w:rPr>
            </w:pPr>
          </w:p>
        </w:tc>
        <w:tc>
          <w:tcPr>
            <w:tcW w:w="1134" w:type="dxa"/>
            <w:gridSpan w:val="14"/>
            <w:shd w:val="clear" w:color="auto" w:fill="D9D9D9" w:themeFill="background1" w:themeFillShade="D9"/>
            <w:vAlign w:val="center"/>
          </w:tcPr>
          <w:p w14:paraId="1EF83177"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ICAO code:</w:t>
            </w:r>
          </w:p>
        </w:tc>
        <w:tc>
          <w:tcPr>
            <w:tcW w:w="992" w:type="dxa"/>
            <w:gridSpan w:val="11"/>
            <w:vAlign w:val="center"/>
          </w:tcPr>
          <w:p w14:paraId="1EF83178" w14:textId="77777777" w:rsidR="00F12A3C" w:rsidRPr="007C4E9C" w:rsidRDefault="00F12A3C" w:rsidP="00F12A3C">
            <w:pPr>
              <w:rPr>
                <w:rFonts w:ascii="Arial" w:hAnsi="Arial" w:cs="Arial"/>
                <w:sz w:val="18"/>
                <w:szCs w:val="18"/>
                <w:lang w:eastAsia="en-GB"/>
              </w:rPr>
            </w:pPr>
          </w:p>
        </w:tc>
        <w:tc>
          <w:tcPr>
            <w:tcW w:w="1370" w:type="dxa"/>
            <w:gridSpan w:val="12"/>
            <w:shd w:val="clear" w:color="auto" w:fill="D9D9D9" w:themeFill="background1" w:themeFillShade="D9"/>
            <w:vAlign w:val="center"/>
          </w:tcPr>
          <w:p w14:paraId="1EF83179"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IATA code:</w:t>
            </w:r>
          </w:p>
        </w:tc>
        <w:tc>
          <w:tcPr>
            <w:tcW w:w="853" w:type="dxa"/>
            <w:gridSpan w:val="6"/>
            <w:vAlign w:val="center"/>
          </w:tcPr>
          <w:p w14:paraId="1EF8317A" w14:textId="77777777" w:rsidR="00F12A3C" w:rsidRPr="007C4E9C" w:rsidRDefault="00F12A3C" w:rsidP="00F12A3C">
            <w:pPr>
              <w:rPr>
                <w:rFonts w:ascii="Arial" w:hAnsi="Arial" w:cs="Arial"/>
                <w:sz w:val="18"/>
                <w:szCs w:val="18"/>
                <w:lang w:eastAsia="en-GB"/>
              </w:rPr>
            </w:pPr>
          </w:p>
        </w:tc>
        <w:tc>
          <w:tcPr>
            <w:tcW w:w="1134" w:type="dxa"/>
            <w:gridSpan w:val="11"/>
            <w:shd w:val="clear" w:color="auto" w:fill="D9D9D9" w:themeFill="background1" w:themeFillShade="D9"/>
            <w:vAlign w:val="center"/>
          </w:tcPr>
          <w:p w14:paraId="1EF8317B"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Country:</w:t>
            </w:r>
          </w:p>
        </w:tc>
        <w:tc>
          <w:tcPr>
            <w:tcW w:w="1276" w:type="dxa"/>
            <w:gridSpan w:val="10"/>
            <w:vAlign w:val="center"/>
          </w:tcPr>
          <w:p w14:paraId="1EF8317C" w14:textId="77777777" w:rsidR="00F12A3C" w:rsidRPr="007C4E9C" w:rsidRDefault="00F12A3C" w:rsidP="00F12A3C">
            <w:pPr>
              <w:rPr>
                <w:rFonts w:ascii="Arial" w:hAnsi="Arial" w:cs="Arial"/>
                <w:sz w:val="18"/>
                <w:szCs w:val="18"/>
                <w:lang w:eastAsia="en-GB"/>
              </w:rPr>
            </w:pPr>
          </w:p>
        </w:tc>
        <w:tc>
          <w:tcPr>
            <w:tcW w:w="1417" w:type="dxa"/>
            <w:gridSpan w:val="13"/>
            <w:shd w:val="clear" w:color="auto" w:fill="D9D9D9" w:themeFill="background1" w:themeFillShade="D9"/>
            <w:vAlign w:val="center"/>
          </w:tcPr>
          <w:p w14:paraId="1EF8317D"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Serving ANSP:</w:t>
            </w:r>
          </w:p>
        </w:tc>
        <w:tc>
          <w:tcPr>
            <w:tcW w:w="2417" w:type="dxa"/>
            <w:gridSpan w:val="10"/>
            <w:vAlign w:val="center"/>
          </w:tcPr>
          <w:p w14:paraId="1EF8317E" w14:textId="77777777" w:rsidR="00F12A3C" w:rsidRPr="007C4E9C" w:rsidRDefault="00F12A3C" w:rsidP="00F12A3C">
            <w:pPr>
              <w:rPr>
                <w:rFonts w:ascii="Arial" w:hAnsi="Arial" w:cs="Arial"/>
                <w:sz w:val="18"/>
                <w:szCs w:val="18"/>
                <w:lang w:eastAsia="en-GB"/>
              </w:rPr>
            </w:pPr>
          </w:p>
        </w:tc>
      </w:tr>
      <w:tr w:rsidR="00F12A3C" w:rsidRPr="007C4E9C" w14:paraId="1EF83181" w14:textId="77777777" w:rsidTr="007C4E9C">
        <w:trPr>
          <w:jc w:val="center"/>
        </w:trPr>
        <w:tc>
          <w:tcPr>
            <w:tcW w:w="15317" w:type="dxa"/>
            <w:gridSpan w:val="124"/>
            <w:shd w:val="clear" w:color="auto" w:fill="D9D9D9" w:themeFill="background1" w:themeFillShade="D9"/>
            <w:vAlign w:val="center"/>
          </w:tcPr>
          <w:p w14:paraId="1EF83180"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Aerodrome infrastructure and facilities</w:t>
            </w:r>
          </w:p>
        </w:tc>
      </w:tr>
      <w:tr w:rsidR="00F12A3C" w:rsidRPr="007C4E9C" w14:paraId="1EF8318C" w14:textId="77777777" w:rsidTr="007C4E9C">
        <w:trPr>
          <w:gridAfter w:val="2"/>
          <w:wAfter w:w="23" w:type="dxa"/>
          <w:trHeight w:val="576"/>
          <w:jc w:val="center"/>
        </w:trPr>
        <w:tc>
          <w:tcPr>
            <w:tcW w:w="1482" w:type="dxa"/>
            <w:gridSpan w:val="5"/>
            <w:shd w:val="clear" w:color="auto" w:fill="D9D9D9" w:themeFill="background1" w:themeFillShade="D9"/>
            <w:vAlign w:val="center"/>
          </w:tcPr>
          <w:p w14:paraId="1EF83182"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Number of RWYS</w:t>
            </w:r>
          </w:p>
        </w:tc>
        <w:tc>
          <w:tcPr>
            <w:tcW w:w="1037" w:type="dxa"/>
            <w:gridSpan w:val="8"/>
            <w:vAlign w:val="center"/>
          </w:tcPr>
          <w:p w14:paraId="1EF83183" w14:textId="77777777" w:rsidR="00F12A3C" w:rsidRPr="007C4E9C" w:rsidRDefault="00F12A3C" w:rsidP="00F12A3C">
            <w:pPr>
              <w:rPr>
                <w:rFonts w:ascii="Arial" w:hAnsi="Arial" w:cs="Arial"/>
                <w:sz w:val="18"/>
                <w:szCs w:val="18"/>
                <w:lang w:eastAsia="en-GB"/>
              </w:rPr>
            </w:pPr>
          </w:p>
        </w:tc>
        <w:tc>
          <w:tcPr>
            <w:tcW w:w="1839" w:type="dxa"/>
            <w:gridSpan w:val="19"/>
            <w:shd w:val="clear" w:color="auto" w:fill="D9D9D9" w:themeFill="background1" w:themeFillShade="D9"/>
            <w:vAlign w:val="center"/>
          </w:tcPr>
          <w:p w14:paraId="1EF83184"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Airspace class (A/B/C/D/E/G)</w:t>
            </w:r>
          </w:p>
        </w:tc>
        <w:tc>
          <w:tcPr>
            <w:tcW w:w="793" w:type="dxa"/>
            <w:gridSpan w:val="12"/>
            <w:vAlign w:val="center"/>
          </w:tcPr>
          <w:p w14:paraId="1EF83185" w14:textId="77777777" w:rsidR="00F12A3C" w:rsidRPr="007C4E9C" w:rsidRDefault="00F12A3C" w:rsidP="00F12A3C">
            <w:pPr>
              <w:rPr>
                <w:rFonts w:ascii="Arial" w:hAnsi="Arial" w:cs="Arial"/>
                <w:sz w:val="18"/>
                <w:szCs w:val="18"/>
                <w:lang w:eastAsia="en-GB"/>
              </w:rPr>
            </w:pPr>
          </w:p>
        </w:tc>
        <w:tc>
          <w:tcPr>
            <w:tcW w:w="2053" w:type="dxa"/>
            <w:gridSpan w:val="20"/>
            <w:shd w:val="clear" w:color="auto" w:fill="D9D9D9" w:themeFill="background1" w:themeFillShade="D9"/>
            <w:vAlign w:val="center"/>
          </w:tcPr>
          <w:p w14:paraId="1EF83186"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Is it a licensed/public aerodrome? (Y/N)</w:t>
            </w:r>
          </w:p>
        </w:tc>
        <w:tc>
          <w:tcPr>
            <w:tcW w:w="1085" w:type="dxa"/>
            <w:gridSpan w:val="12"/>
            <w:vAlign w:val="center"/>
          </w:tcPr>
          <w:p w14:paraId="1EF83187" w14:textId="77777777" w:rsidR="00F12A3C" w:rsidRPr="007C4E9C" w:rsidRDefault="00F12A3C" w:rsidP="00F12A3C">
            <w:pPr>
              <w:rPr>
                <w:rFonts w:ascii="Arial" w:hAnsi="Arial" w:cs="Arial"/>
                <w:sz w:val="18"/>
                <w:szCs w:val="18"/>
                <w:lang w:eastAsia="en-GB"/>
              </w:rPr>
            </w:pPr>
          </w:p>
        </w:tc>
        <w:tc>
          <w:tcPr>
            <w:tcW w:w="2551" w:type="dxa"/>
            <w:gridSpan w:val="23"/>
            <w:shd w:val="clear" w:color="auto" w:fill="D9D9D9" w:themeFill="background1" w:themeFillShade="D9"/>
            <w:vAlign w:val="center"/>
          </w:tcPr>
          <w:p w14:paraId="1EF83188"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Is it used for commercial transport operations? (Y/N)</w:t>
            </w:r>
          </w:p>
        </w:tc>
        <w:tc>
          <w:tcPr>
            <w:tcW w:w="801" w:type="dxa"/>
            <w:gridSpan w:val="4"/>
            <w:vAlign w:val="center"/>
          </w:tcPr>
          <w:p w14:paraId="1EF83189" w14:textId="77777777" w:rsidR="00F12A3C" w:rsidRPr="007C4E9C" w:rsidRDefault="00F12A3C" w:rsidP="00F12A3C">
            <w:pPr>
              <w:rPr>
                <w:rFonts w:ascii="Arial" w:hAnsi="Arial" w:cs="Arial"/>
                <w:sz w:val="18"/>
                <w:szCs w:val="18"/>
                <w:lang w:eastAsia="en-GB"/>
              </w:rPr>
            </w:pPr>
          </w:p>
        </w:tc>
        <w:tc>
          <w:tcPr>
            <w:tcW w:w="1843" w:type="dxa"/>
            <w:gridSpan w:val="15"/>
            <w:shd w:val="clear" w:color="auto" w:fill="D9D9D9" w:themeFill="background1" w:themeFillShade="D9"/>
            <w:vAlign w:val="center"/>
          </w:tcPr>
          <w:p w14:paraId="1EF8318A"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Air Traffic Services</w:t>
            </w:r>
            <w:r w:rsidRPr="007C4E9C">
              <w:rPr>
                <w:rFonts w:ascii="Arial" w:hAnsi="Arial" w:cs="Arial"/>
                <w:b/>
                <w:sz w:val="18"/>
                <w:szCs w:val="18"/>
                <w:vertAlign w:val="superscript"/>
                <w:lang w:eastAsia="en-GB"/>
              </w:rPr>
              <w:t>1</w:t>
            </w:r>
            <w:r w:rsidRPr="007C4E9C">
              <w:rPr>
                <w:rFonts w:ascii="Arial" w:hAnsi="Arial" w:cs="Arial"/>
                <w:b/>
                <w:sz w:val="18"/>
                <w:szCs w:val="18"/>
                <w:lang w:eastAsia="en-GB"/>
              </w:rPr>
              <w:t>:</w:t>
            </w:r>
          </w:p>
        </w:tc>
        <w:tc>
          <w:tcPr>
            <w:tcW w:w="1810" w:type="dxa"/>
            <w:gridSpan w:val="4"/>
            <w:vAlign w:val="center"/>
          </w:tcPr>
          <w:p w14:paraId="1EF8318B" w14:textId="77777777" w:rsidR="00F12A3C" w:rsidRPr="007C4E9C" w:rsidRDefault="00F12A3C" w:rsidP="00F12A3C">
            <w:pPr>
              <w:rPr>
                <w:rFonts w:ascii="Arial" w:hAnsi="Arial" w:cs="Arial"/>
                <w:sz w:val="18"/>
                <w:szCs w:val="18"/>
                <w:lang w:eastAsia="en-GB"/>
              </w:rPr>
            </w:pPr>
          </w:p>
        </w:tc>
      </w:tr>
      <w:tr w:rsidR="00F12A3C" w:rsidRPr="007C4E9C" w14:paraId="1EF83194" w14:textId="77777777" w:rsidTr="007C4E9C">
        <w:trPr>
          <w:trHeight w:val="137"/>
          <w:jc w:val="center"/>
        </w:trPr>
        <w:tc>
          <w:tcPr>
            <w:tcW w:w="1482" w:type="dxa"/>
            <w:gridSpan w:val="5"/>
            <w:vMerge w:val="restart"/>
            <w:shd w:val="clear" w:color="auto" w:fill="D9D9D9" w:themeFill="background1" w:themeFillShade="D9"/>
            <w:vAlign w:val="center"/>
          </w:tcPr>
          <w:p w14:paraId="1EF8318D"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Runway description</w:t>
            </w:r>
          </w:p>
        </w:tc>
        <w:tc>
          <w:tcPr>
            <w:tcW w:w="1541" w:type="dxa"/>
            <w:gridSpan w:val="13"/>
            <w:vMerge w:val="restart"/>
            <w:shd w:val="clear" w:color="auto" w:fill="D9D9D9" w:themeFill="background1" w:themeFillShade="D9"/>
            <w:vAlign w:val="center"/>
          </w:tcPr>
          <w:p w14:paraId="1EF8318E"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ICAO Annex 14 classification</w:t>
            </w:r>
            <w:r w:rsidRPr="007C4E9C">
              <w:rPr>
                <w:rFonts w:ascii="Arial" w:hAnsi="Arial" w:cs="Arial"/>
                <w:b/>
                <w:sz w:val="18"/>
                <w:szCs w:val="18"/>
                <w:vertAlign w:val="superscript"/>
                <w:lang w:eastAsia="en-GB"/>
              </w:rPr>
              <w:t>2</w:t>
            </w:r>
            <w:r w:rsidRPr="007C4E9C">
              <w:rPr>
                <w:rFonts w:ascii="Arial" w:hAnsi="Arial" w:cs="Arial"/>
                <w:b/>
                <w:sz w:val="18"/>
                <w:szCs w:val="18"/>
                <w:lang w:eastAsia="en-GB"/>
              </w:rPr>
              <w:t>:</w:t>
            </w:r>
          </w:p>
        </w:tc>
        <w:tc>
          <w:tcPr>
            <w:tcW w:w="5266" w:type="dxa"/>
            <w:gridSpan w:val="58"/>
            <w:shd w:val="clear" w:color="auto" w:fill="D9D9D9" w:themeFill="background1" w:themeFillShade="D9"/>
            <w:vAlign w:val="center"/>
          </w:tcPr>
          <w:p w14:paraId="1EF8318F"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If non-instrument RWY indicate</w:t>
            </w:r>
          </w:p>
        </w:tc>
        <w:tc>
          <w:tcPr>
            <w:tcW w:w="1276" w:type="dxa"/>
            <w:gridSpan w:val="7"/>
            <w:vMerge w:val="restart"/>
            <w:shd w:val="clear" w:color="auto" w:fill="D9D9D9" w:themeFill="background1" w:themeFillShade="D9"/>
            <w:vAlign w:val="center"/>
          </w:tcPr>
          <w:p w14:paraId="1EF83190" w14:textId="77777777" w:rsidR="00F12A3C" w:rsidRPr="007C4E9C" w:rsidRDefault="00F12A3C" w:rsidP="00F12A3C">
            <w:pPr>
              <w:rPr>
                <w:rFonts w:ascii="Arial" w:hAnsi="Arial" w:cs="Arial"/>
                <w:b/>
                <w:sz w:val="18"/>
                <w:szCs w:val="18"/>
                <w:lang w:eastAsia="en-GB"/>
              </w:rPr>
            </w:pPr>
          </w:p>
        </w:tc>
        <w:tc>
          <w:tcPr>
            <w:tcW w:w="1275" w:type="dxa"/>
            <w:gridSpan w:val="16"/>
            <w:vMerge w:val="restart"/>
            <w:shd w:val="clear" w:color="auto" w:fill="D9D9D9" w:themeFill="background1" w:themeFillShade="D9"/>
            <w:vAlign w:val="center"/>
          </w:tcPr>
          <w:p w14:paraId="1EF83191"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RWY name (heading)</w:t>
            </w:r>
          </w:p>
        </w:tc>
        <w:tc>
          <w:tcPr>
            <w:tcW w:w="1843" w:type="dxa"/>
            <w:gridSpan w:val="13"/>
            <w:vMerge w:val="restart"/>
            <w:shd w:val="clear" w:color="auto" w:fill="D9D9D9" w:themeFill="background1" w:themeFillShade="D9"/>
            <w:vAlign w:val="center"/>
          </w:tcPr>
          <w:p w14:paraId="1EF83192"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Existing APCH procedures</w:t>
            </w:r>
            <w:r w:rsidRPr="007C4E9C">
              <w:rPr>
                <w:rFonts w:ascii="Arial" w:hAnsi="Arial" w:cs="Arial"/>
                <w:b/>
                <w:sz w:val="18"/>
                <w:szCs w:val="18"/>
                <w:vertAlign w:val="superscript"/>
                <w:lang w:eastAsia="en-GB"/>
              </w:rPr>
              <w:t>3</w:t>
            </w:r>
            <w:r w:rsidRPr="007C4E9C">
              <w:rPr>
                <w:rFonts w:ascii="Arial" w:hAnsi="Arial" w:cs="Arial"/>
                <w:b/>
                <w:sz w:val="18"/>
                <w:szCs w:val="18"/>
                <w:lang w:eastAsia="en-GB"/>
              </w:rPr>
              <w:t>:</w:t>
            </w:r>
          </w:p>
        </w:tc>
        <w:tc>
          <w:tcPr>
            <w:tcW w:w="2634" w:type="dxa"/>
            <w:gridSpan w:val="12"/>
            <w:vMerge w:val="restart"/>
            <w:shd w:val="clear" w:color="auto" w:fill="D9D9D9" w:themeFill="background1" w:themeFillShade="D9"/>
            <w:vAlign w:val="center"/>
          </w:tcPr>
          <w:p w14:paraId="1EF83193" w14:textId="77777777" w:rsidR="00F12A3C" w:rsidRPr="007C4E9C" w:rsidRDefault="00F12A3C" w:rsidP="00F12A3C">
            <w:pPr>
              <w:rPr>
                <w:rFonts w:ascii="Arial" w:hAnsi="Arial" w:cs="Arial"/>
                <w:sz w:val="18"/>
                <w:szCs w:val="18"/>
                <w:lang w:eastAsia="en-GB"/>
              </w:rPr>
            </w:pPr>
            <w:r w:rsidRPr="007C4E9C">
              <w:rPr>
                <w:rFonts w:ascii="Arial" w:hAnsi="Arial" w:cs="Arial"/>
                <w:b/>
                <w:sz w:val="18"/>
                <w:szCs w:val="18"/>
                <w:lang w:eastAsia="en-GB"/>
              </w:rPr>
              <w:t>Marking/lighting/Approach lighting system</w:t>
            </w:r>
          </w:p>
        </w:tc>
      </w:tr>
      <w:tr w:rsidR="00F12A3C" w:rsidRPr="007C4E9C" w14:paraId="1EF8319E" w14:textId="77777777" w:rsidTr="007C4E9C">
        <w:trPr>
          <w:trHeight w:val="342"/>
          <w:jc w:val="center"/>
        </w:trPr>
        <w:tc>
          <w:tcPr>
            <w:tcW w:w="1482" w:type="dxa"/>
            <w:gridSpan w:val="5"/>
            <w:vMerge/>
            <w:shd w:val="clear" w:color="auto" w:fill="D9D9D9" w:themeFill="background1" w:themeFillShade="D9"/>
            <w:vAlign w:val="center"/>
          </w:tcPr>
          <w:p w14:paraId="1EF83195" w14:textId="77777777" w:rsidR="00F12A3C" w:rsidRPr="007C4E9C" w:rsidRDefault="00F12A3C" w:rsidP="00F12A3C">
            <w:pPr>
              <w:rPr>
                <w:rFonts w:ascii="Arial" w:hAnsi="Arial" w:cs="Arial"/>
                <w:b/>
                <w:sz w:val="18"/>
                <w:szCs w:val="18"/>
                <w:lang w:eastAsia="en-GB"/>
              </w:rPr>
            </w:pPr>
          </w:p>
        </w:tc>
        <w:tc>
          <w:tcPr>
            <w:tcW w:w="1541" w:type="dxa"/>
            <w:gridSpan w:val="13"/>
            <w:vMerge/>
            <w:shd w:val="clear" w:color="auto" w:fill="D9D9D9" w:themeFill="background1" w:themeFillShade="D9"/>
            <w:vAlign w:val="center"/>
          </w:tcPr>
          <w:p w14:paraId="1EF83196" w14:textId="77777777" w:rsidR="00F12A3C" w:rsidRPr="007C4E9C" w:rsidRDefault="00F12A3C" w:rsidP="00F12A3C">
            <w:pPr>
              <w:rPr>
                <w:rFonts w:ascii="Arial" w:hAnsi="Arial" w:cs="Arial"/>
                <w:b/>
                <w:sz w:val="18"/>
                <w:szCs w:val="18"/>
                <w:lang w:eastAsia="en-GB"/>
              </w:rPr>
            </w:pPr>
          </w:p>
        </w:tc>
        <w:tc>
          <w:tcPr>
            <w:tcW w:w="1701" w:type="dxa"/>
            <w:gridSpan w:val="19"/>
            <w:shd w:val="clear" w:color="auto" w:fill="D9D9D9" w:themeFill="background1" w:themeFillShade="D9"/>
            <w:vAlign w:val="center"/>
          </w:tcPr>
          <w:p w14:paraId="1EF83197"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Length/width (m)</w:t>
            </w:r>
          </w:p>
        </w:tc>
        <w:tc>
          <w:tcPr>
            <w:tcW w:w="1642" w:type="dxa"/>
            <w:gridSpan w:val="20"/>
            <w:shd w:val="clear" w:color="auto" w:fill="D9D9D9" w:themeFill="background1" w:themeFillShade="D9"/>
            <w:tcMar>
              <w:right w:w="57" w:type="dxa"/>
            </w:tcMar>
            <w:vAlign w:val="center"/>
          </w:tcPr>
          <w:p w14:paraId="1EF83198" w14:textId="77777777" w:rsidR="00F12A3C" w:rsidRPr="007C4E9C" w:rsidRDefault="00F12A3C" w:rsidP="00F12A3C">
            <w:pPr>
              <w:keepNext/>
              <w:rPr>
                <w:rFonts w:ascii="Arial" w:hAnsi="Arial" w:cs="Arial"/>
                <w:b/>
                <w:sz w:val="18"/>
                <w:szCs w:val="18"/>
                <w:lang w:eastAsia="en-GB"/>
              </w:rPr>
            </w:pPr>
            <w:r w:rsidRPr="007C4E9C">
              <w:rPr>
                <w:rFonts w:ascii="Arial" w:hAnsi="Arial" w:cs="Arial"/>
                <w:b/>
                <w:sz w:val="18"/>
                <w:szCs w:val="18"/>
                <w:lang w:eastAsia="en-GB"/>
              </w:rPr>
              <w:t>Is it paved? (Y/N)</w:t>
            </w:r>
          </w:p>
        </w:tc>
        <w:tc>
          <w:tcPr>
            <w:tcW w:w="1923" w:type="dxa"/>
            <w:gridSpan w:val="19"/>
            <w:shd w:val="clear" w:color="auto" w:fill="D9D9D9" w:themeFill="background1" w:themeFillShade="D9"/>
            <w:vAlign w:val="center"/>
          </w:tcPr>
          <w:p w14:paraId="1EF83199" w14:textId="77777777" w:rsidR="00F12A3C" w:rsidRPr="007C4E9C" w:rsidRDefault="00F12A3C" w:rsidP="00F12A3C">
            <w:pPr>
              <w:keepNext/>
              <w:rPr>
                <w:rFonts w:ascii="Arial" w:hAnsi="Arial" w:cs="Arial"/>
                <w:b/>
                <w:sz w:val="18"/>
                <w:szCs w:val="18"/>
                <w:lang w:eastAsia="en-GB"/>
              </w:rPr>
            </w:pPr>
            <w:r w:rsidRPr="007C4E9C">
              <w:rPr>
                <w:rFonts w:ascii="Arial" w:hAnsi="Arial" w:cs="Arial"/>
                <w:b/>
                <w:sz w:val="18"/>
                <w:szCs w:val="18"/>
                <w:lang w:eastAsia="en-GB"/>
              </w:rPr>
              <w:t>Lighting / marking?</w:t>
            </w:r>
          </w:p>
        </w:tc>
        <w:tc>
          <w:tcPr>
            <w:tcW w:w="1276" w:type="dxa"/>
            <w:gridSpan w:val="7"/>
            <w:vMerge/>
            <w:shd w:val="clear" w:color="auto" w:fill="D9D9D9" w:themeFill="background1" w:themeFillShade="D9"/>
            <w:vAlign w:val="center"/>
          </w:tcPr>
          <w:p w14:paraId="1EF8319A" w14:textId="77777777" w:rsidR="00F12A3C" w:rsidRPr="007C4E9C" w:rsidRDefault="00F12A3C" w:rsidP="00F12A3C">
            <w:pPr>
              <w:rPr>
                <w:rFonts w:ascii="Arial" w:hAnsi="Arial" w:cs="Arial"/>
                <w:sz w:val="18"/>
                <w:szCs w:val="18"/>
                <w:lang w:eastAsia="en-GB"/>
              </w:rPr>
            </w:pPr>
          </w:p>
        </w:tc>
        <w:tc>
          <w:tcPr>
            <w:tcW w:w="1275" w:type="dxa"/>
            <w:gridSpan w:val="16"/>
            <w:vMerge/>
            <w:shd w:val="clear" w:color="auto" w:fill="D9D9D9" w:themeFill="background1" w:themeFillShade="D9"/>
            <w:vAlign w:val="center"/>
          </w:tcPr>
          <w:p w14:paraId="1EF8319B" w14:textId="77777777" w:rsidR="00F12A3C" w:rsidRPr="007C4E9C" w:rsidRDefault="00F12A3C" w:rsidP="00F12A3C">
            <w:pPr>
              <w:rPr>
                <w:rFonts w:ascii="Arial" w:hAnsi="Arial" w:cs="Arial"/>
                <w:b/>
                <w:sz w:val="18"/>
                <w:szCs w:val="18"/>
                <w:lang w:eastAsia="en-GB"/>
              </w:rPr>
            </w:pPr>
          </w:p>
        </w:tc>
        <w:tc>
          <w:tcPr>
            <w:tcW w:w="1843" w:type="dxa"/>
            <w:gridSpan w:val="13"/>
            <w:vMerge/>
            <w:shd w:val="clear" w:color="auto" w:fill="D9D9D9" w:themeFill="background1" w:themeFillShade="D9"/>
            <w:vAlign w:val="center"/>
          </w:tcPr>
          <w:p w14:paraId="1EF8319C" w14:textId="77777777" w:rsidR="00F12A3C" w:rsidRPr="007C4E9C" w:rsidRDefault="00F12A3C" w:rsidP="00F12A3C">
            <w:pPr>
              <w:rPr>
                <w:rFonts w:ascii="Arial" w:hAnsi="Arial" w:cs="Arial"/>
                <w:b/>
                <w:sz w:val="18"/>
                <w:szCs w:val="18"/>
                <w:lang w:eastAsia="en-GB"/>
              </w:rPr>
            </w:pPr>
          </w:p>
        </w:tc>
        <w:tc>
          <w:tcPr>
            <w:tcW w:w="2634" w:type="dxa"/>
            <w:gridSpan w:val="12"/>
            <w:vMerge/>
            <w:shd w:val="clear" w:color="auto" w:fill="D9D9D9" w:themeFill="background1" w:themeFillShade="D9"/>
            <w:vAlign w:val="center"/>
          </w:tcPr>
          <w:p w14:paraId="1EF8319D" w14:textId="77777777" w:rsidR="00F12A3C" w:rsidRPr="007C4E9C" w:rsidRDefault="00F12A3C" w:rsidP="00F12A3C">
            <w:pPr>
              <w:rPr>
                <w:rFonts w:ascii="Arial" w:hAnsi="Arial" w:cs="Arial"/>
                <w:sz w:val="18"/>
                <w:szCs w:val="18"/>
                <w:lang w:eastAsia="en-GB"/>
              </w:rPr>
            </w:pPr>
          </w:p>
        </w:tc>
      </w:tr>
      <w:tr w:rsidR="00F12A3C" w:rsidRPr="007C4E9C" w14:paraId="1EF831A8" w14:textId="77777777" w:rsidTr="007C4E9C">
        <w:trPr>
          <w:jc w:val="center"/>
        </w:trPr>
        <w:tc>
          <w:tcPr>
            <w:tcW w:w="1482" w:type="dxa"/>
            <w:gridSpan w:val="5"/>
            <w:vMerge w:val="restart"/>
            <w:shd w:val="clear" w:color="auto" w:fill="D9D9D9" w:themeFill="background1" w:themeFillShade="D9"/>
            <w:vAlign w:val="center"/>
          </w:tcPr>
          <w:p w14:paraId="1EF8319F"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RWY 1</w:t>
            </w:r>
          </w:p>
        </w:tc>
        <w:tc>
          <w:tcPr>
            <w:tcW w:w="1541" w:type="dxa"/>
            <w:gridSpan w:val="13"/>
            <w:vMerge w:val="restart"/>
            <w:vAlign w:val="center"/>
          </w:tcPr>
          <w:p w14:paraId="1EF831A0" w14:textId="77777777" w:rsidR="00F12A3C" w:rsidRPr="007C4E9C" w:rsidRDefault="00F12A3C" w:rsidP="00F12A3C">
            <w:pPr>
              <w:rPr>
                <w:rFonts w:ascii="Arial" w:hAnsi="Arial" w:cs="Arial"/>
                <w:sz w:val="18"/>
                <w:szCs w:val="18"/>
                <w:lang w:eastAsia="en-GB"/>
              </w:rPr>
            </w:pPr>
          </w:p>
        </w:tc>
        <w:tc>
          <w:tcPr>
            <w:tcW w:w="1701" w:type="dxa"/>
            <w:gridSpan w:val="19"/>
            <w:vMerge w:val="restart"/>
            <w:shd w:val="clear" w:color="auto" w:fill="auto"/>
            <w:vAlign w:val="center"/>
          </w:tcPr>
          <w:p w14:paraId="1EF831A1" w14:textId="77777777" w:rsidR="00F12A3C" w:rsidRPr="007C4E9C" w:rsidRDefault="00F12A3C" w:rsidP="00F12A3C">
            <w:pPr>
              <w:rPr>
                <w:rFonts w:ascii="Arial" w:hAnsi="Arial" w:cs="Arial"/>
                <w:b/>
                <w:sz w:val="18"/>
                <w:szCs w:val="18"/>
                <w:lang w:eastAsia="en-GB"/>
              </w:rPr>
            </w:pPr>
          </w:p>
        </w:tc>
        <w:tc>
          <w:tcPr>
            <w:tcW w:w="1642" w:type="dxa"/>
            <w:gridSpan w:val="20"/>
            <w:vMerge w:val="restart"/>
            <w:shd w:val="clear" w:color="auto" w:fill="auto"/>
            <w:vAlign w:val="center"/>
          </w:tcPr>
          <w:p w14:paraId="1EF831A2" w14:textId="77777777" w:rsidR="00F12A3C" w:rsidRPr="007C4E9C" w:rsidRDefault="00F12A3C" w:rsidP="00F12A3C">
            <w:pPr>
              <w:rPr>
                <w:rFonts w:ascii="Arial" w:hAnsi="Arial" w:cs="Arial"/>
                <w:b/>
                <w:sz w:val="18"/>
                <w:szCs w:val="18"/>
                <w:lang w:eastAsia="en-GB"/>
              </w:rPr>
            </w:pPr>
          </w:p>
        </w:tc>
        <w:tc>
          <w:tcPr>
            <w:tcW w:w="1923" w:type="dxa"/>
            <w:gridSpan w:val="19"/>
            <w:vMerge w:val="restart"/>
            <w:shd w:val="clear" w:color="auto" w:fill="auto"/>
            <w:vAlign w:val="center"/>
          </w:tcPr>
          <w:p w14:paraId="1EF831A3" w14:textId="77777777" w:rsidR="00F12A3C" w:rsidRPr="007C4E9C" w:rsidRDefault="00F12A3C" w:rsidP="00F12A3C">
            <w:pPr>
              <w:rPr>
                <w:rFonts w:ascii="Arial" w:hAnsi="Arial" w:cs="Arial"/>
                <w:b/>
                <w:sz w:val="18"/>
                <w:szCs w:val="18"/>
                <w:lang w:eastAsia="en-GB"/>
              </w:rPr>
            </w:pPr>
          </w:p>
        </w:tc>
        <w:tc>
          <w:tcPr>
            <w:tcW w:w="1276" w:type="dxa"/>
            <w:gridSpan w:val="7"/>
            <w:shd w:val="clear" w:color="auto" w:fill="D9D9D9" w:themeFill="background1" w:themeFillShade="D9"/>
            <w:vAlign w:val="center"/>
          </w:tcPr>
          <w:p w14:paraId="1EF831A4"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RWY end 1</w:t>
            </w:r>
          </w:p>
        </w:tc>
        <w:tc>
          <w:tcPr>
            <w:tcW w:w="1275" w:type="dxa"/>
            <w:gridSpan w:val="16"/>
            <w:shd w:val="clear" w:color="auto" w:fill="auto"/>
            <w:vAlign w:val="center"/>
          </w:tcPr>
          <w:p w14:paraId="1EF831A5" w14:textId="77777777" w:rsidR="00F12A3C" w:rsidRPr="007C4E9C" w:rsidRDefault="00F12A3C" w:rsidP="00F12A3C">
            <w:pPr>
              <w:rPr>
                <w:rFonts w:ascii="Arial" w:hAnsi="Arial" w:cs="Arial"/>
                <w:b/>
                <w:sz w:val="18"/>
                <w:szCs w:val="18"/>
                <w:lang w:eastAsia="en-GB"/>
              </w:rPr>
            </w:pPr>
          </w:p>
        </w:tc>
        <w:tc>
          <w:tcPr>
            <w:tcW w:w="1843" w:type="dxa"/>
            <w:gridSpan w:val="13"/>
            <w:shd w:val="clear" w:color="auto" w:fill="auto"/>
            <w:vAlign w:val="center"/>
          </w:tcPr>
          <w:p w14:paraId="1EF831A6" w14:textId="77777777" w:rsidR="00F12A3C" w:rsidRPr="007C4E9C" w:rsidRDefault="00F12A3C" w:rsidP="00F12A3C">
            <w:pPr>
              <w:rPr>
                <w:rFonts w:ascii="Arial" w:hAnsi="Arial" w:cs="Arial"/>
                <w:sz w:val="18"/>
                <w:szCs w:val="18"/>
                <w:lang w:eastAsia="en-GB"/>
              </w:rPr>
            </w:pPr>
          </w:p>
        </w:tc>
        <w:tc>
          <w:tcPr>
            <w:tcW w:w="2634" w:type="dxa"/>
            <w:gridSpan w:val="12"/>
            <w:shd w:val="clear" w:color="auto" w:fill="auto"/>
            <w:vAlign w:val="center"/>
          </w:tcPr>
          <w:p w14:paraId="1EF831A7" w14:textId="77777777" w:rsidR="00F12A3C" w:rsidRPr="007C4E9C" w:rsidRDefault="00F12A3C" w:rsidP="00F12A3C">
            <w:pPr>
              <w:rPr>
                <w:rFonts w:ascii="Arial" w:hAnsi="Arial" w:cs="Arial"/>
                <w:sz w:val="18"/>
                <w:szCs w:val="18"/>
                <w:lang w:eastAsia="en-GB"/>
              </w:rPr>
            </w:pPr>
          </w:p>
        </w:tc>
      </w:tr>
      <w:tr w:rsidR="00F12A3C" w:rsidRPr="007C4E9C" w14:paraId="1EF831B2" w14:textId="77777777" w:rsidTr="007C4E9C">
        <w:trPr>
          <w:jc w:val="center"/>
        </w:trPr>
        <w:tc>
          <w:tcPr>
            <w:tcW w:w="1482" w:type="dxa"/>
            <w:gridSpan w:val="5"/>
            <w:vMerge/>
            <w:shd w:val="clear" w:color="auto" w:fill="D9D9D9" w:themeFill="background1" w:themeFillShade="D9"/>
            <w:vAlign w:val="center"/>
          </w:tcPr>
          <w:p w14:paraId="1EF831A9" w14:textId="77777777" w:rsidR="00F12A3C" w:rsidRPr="007C4E9C" w:rsidRDefault="00F12A3C" w:rsidP="00F12A3C">
            <w:pPr>
              <w:rPr>
                <w:rFonts w:ascii="Arial" w:hAnsi="Arial" w:cs="Arial"/>
                <w:b/>
                <w:sz w:val="18"/>
                <w:szCs w:val="18"/>
                <w:lang w:eastAsia="en-GB"/>
              </w:rPr>
            </w:pPr>
          </w:p>
        </w:tc>
        <w:tc>
          <w:tcPr>
            <w:tcW w:w="1541" w:type="dxa"/>
            <w:gridSpan w:val="13"/>
            <w:vMerge/>
            <w:vAlign w:val="center"/>
          </w:tcPr>
          <w:p w14:paraId="1EF831AA" w14:textId="77777777" w:rsidR="00F12A3C" w:rsidRPr="007C4E9C" w:rsidRDefault="00F12A3C" w:rsidP="00F12A3C">
            <w:pPr>
              <w:rPr>
                <w:rFonts w:ascii="Arial" w:hAnsi="Arial" w:cs="Arial"/>
                <w:sz w:val="18"/>
                <w:szCs w:val="18"/>
                <w:lang w:eastAsia="en-GB"/>
              </w:rPr>
            </w:pPr>
          </w:p>
        </w:tc>
        <w:tc>
          <w:tcPr>
            <w:tcW w:w="1701" w:type="dxa"/>
            <w:gridSpan w:val="19"/>
            <w:vMerge/>
            <w:shd w:val="clear" w:color="auto" w:fill="auto"/>
            <w:vAlign w:val="center"/>
          </w:tcPr>
          <w:p w14:paraId="1EF831AB" w14:textId="77777777" w:rsidR="00F12A3C" w:rsidRPr="007C4E9C" w:rsidRDefault="00F12A3C" w:rsidP="00F12A3C">
            <w:pPr>
              <w:rPr>
                <w:rFonts w:ascii="Arial" w:hAnsi="Arial" w:cs="Arial"/>
                <w:b/>
                <w:sz w:val="18"/>
                <w:szCs w:val="18"/>
                <w:lang w:eastAsia="en-GB"/>
              </w:rPr>
            </w:pPr>
          </w:p>
        </w:tc>
        <w:tc>
          <w:tcPr>
            <w:tcW w:w="1642" w:type="dxa"/>
            <w:gridSpan w:val="20"/>
            <w:vMerge/>
            <w:shd w:val="clear" w:color="auto" w:fill="auto"/>
            <w:vAlign w:val="center"/>
          </w:tcPr>
          <w:p w14:paraId="1EF831AC" w14:textId="77777777" w:rsidR="00F12A3C" w:rsidRPr="007C4E9C" w:rsidRDefault="00F12A3C" w:rsidP="00F12A3C">
            <w:pPr>
              <w:rPr>
                <w:rFonts w:ascii="Arial" w:hAnsi="Arial" w:cs="Arial"/>
                <w:b/>
                <w:sz w:val="18"/>
                <w:szCs w:val="18"/>
                <w:lang w:eastAsia="en-GB"/>
              </w:rPr>
            </w:pPr>
          </w:p>
        </w:tc>
        <w:tc>
          <w:tcPr>
            <w:tcW w:w="1923" w:type="dxa"/>
            <w:gridSpan w:val="19"/>
            <w:vMerge/>
            <w:shd w:val="clear" w:color="auto" w:fill="auto"/>
            <w:vAlign w:val="center"/>
          </w:tcPr>
          <w:p w14:paraId="1EF831AD" w14:textId="77777777" w:rsidR="00F12A3C" w:rsidRPr="007C4E9C" w:rsidRDefault="00F12A3C" w:rsidP="00F12A3C">
            <w:pPr>
              <w:rPr>
                <w:rFonts w:ascii="Arial" w:hAnsi="Arial" w:cs="Arial"/>
                <w:b/>
                <w:sz w:val="18"/>
                <w:szCs w:val="18"/>
                <w:lang w:eastAsia="en-GB"/>
              </w:rPr>
            </w:pPr>
          </w:p>
        </w:tc>
        <w:tc>
          <w:tcPr>
            <w:tcW w:w="1276" w:type="dxa"/>
            <w:gridSpan w:val="7"/>
            <w:shd w:val="clear" w:color="auto" w:fill="D9D9D9" w:themeFill="background1" w:themeFillShade="D9"/>
            <w:vAlign w:val="center"/>
          </w:tcPr>
          <w:p w14:paraId="1EF831AE"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RWY end 2</w:t>
            </w:r>
          </w:p>
        </w:tc>
        <w:tc>
          <w:tcPr>
            <w:tcW w:w="1275" w:type="dxa"/>
            <w:gridSpan w:val="16"/>
            <w:shd w:val="clear" w:color="auto" w:fill="auto"/>
            <w:vAlign w:val="center"/>
          </w:tcPr>
          <w:p w14:paraId="1EF831AF" w14:textId="77777777" w:rsidR="00F12A3C" w:rsidRPr="007C4E9C" w:rsidRDefault="00F12A3C" w:rsidP="00F12A3C">
            <w:pPr>
              <w:rPr>
                <w:rFonts w:ascii="Arial" w:hAnsi="Arial" w:cs="Arial"/>
                <w:b/>
                <w:sz w:val="18"/>
                <w:szCs w:val="18"/>
                <w:lang w:eastAsia="en-GB"/>
              </w:rPr>
            </w:pPr>
          </w:p>
        </w:tc>
        <w:tc>
          <w:tcPr>
            <w:tcW w:w="1843" w:type="dxa"/>
            <w:gridSpan w:val="13"/>
            <w:shd w:val="clear" w:color="auto" w:fill="auto"/>
            <w:vAlign w:val="center"/>
          </w:tcPr>
          <w:p w14:paraId="1EF831B0" w14:textId="77777777" w:rsidR="00F12A3C" w:rsidRPr="007C4E9C" w:rsidRDefault="00F12A3C" w:rsidP="00F12A3C">
            <w:pPr>
              <w:rPr>
                <w:rFonts w:ascii="Arial" w:hAnsi="Arial" w:cs="Arial"/>
                <w:sz w:val="18"/>
                <w:szCs w:val="18"/>
                <w:lang w:eastAsia="en-GB"/>
              </w:rPr>
            </w:pPr>
          </w:p>
        </w:tc>
        <w:tc>
          <w:tcPr>
            <w:tcW w:w="2634" w:type="dxa"/>
            <w:gridSpan w:val="12"/>
            <w:shd w:val="clear" w:color="auto" w:fill="auto"/>
            <w:vAlign w:val="center"/>
          </w:tcPr>
          <w:p w14:paraId="1EF831B1" w14:textId="77777777" w:rsidR="00F12A3C" w:rsidRPr="007C4E9C" w:rsidRDefault="00F12A3C" w:rsidP="00F12A3C">
            <w:pPr>
              <w:rPr>
                <w:rFonts w:ascii="Arial" w:hAnsi="Arial" w:cs="Arial"/>
                <w:sz w:val="18"/>
                <w:szCs w:val="18"/>
                <w:lang w:eastAsia="en-GB"/>
              </w:rPr>
            </w:pPr>
          </w:p>
        </w:tc>
      </w:tr>
      <w:tr w:rsidR="00F12A3C" w:rsidRPr="007C4E9C" w14:paraId="1EF831BC" w14:textId="77777777" w:rsidTr="007C4E9C">
        <w:trPr>
          <w:jc w:val="center"/>
        </w:trPr>
        <w:tc>
          <w:tcPr>
            <w:tcW w:w="1482" w:type="dxa"/>
            <w:gridSpan w:val="5"/>
            <w:vMerge w:val="restart"/>
            <w:shd w:val="clear" w:color="auto" w:fill="D9D9D9" w:themeFill="background1" w:themeFillShade="D9"/>
            <w:vAlign w:val="center"/>
          </w:tcPr>
          <w:p w14:paraId="1EF831B3"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RWY 2</w:t>
            </w:r>
          </w:p>
        </w:tc>
        <w:tc>
          <w:tcPr>
            <w:tcW w:w="1541" w:type="dxa"/>
            <w:gridSpan w:val="13"/>
            <w:vMerge w:val="restart"/>
            <w:vAlign w:val="center"/>
          </w:tcPr>
          <w:p w14:paraId="1EF831B4" w14:textId="77777777" w:rsidR="00F12A3C" w:rsidRPr="007C4E9C" w:rsidRDefault="00F12A3C" w:rsidP="00F12A3C">
            <w:pPr>
              <w:rPr>
                <w:rFonts w:ascii="Arial" w:hAnsi="Arial" w:cs="Arial"/>
                <w:sz w:val="18"/>
                <w:szCs w:val="18"/>
                <w:lang w:eastAsia="en-GB"/>
              </w:rPr>
            </w:pPr>
          </w:p>
        </w:tc>
        <w:tc>
          <w:tcPr>
            <w:tcW w:w="1701" w:type="dxa"/>
            <w:gridSpan w:val="19"/>
            <w:vMerge w:val="restart"/>
            <w:shd w:val="clear" w:color="auto" w:fill="auto"/>
            <w:vAlign w:val="center"/>
          </w:tcPr>
          <w:p w14:paraId="1EF831B5" w14:textId="77777777" w:rsidR="00F12A3C" w:rsidRPr="007C4E9C" w:rsidRDefault="00F12A3C" w:rsidP="00F12A3C">
            <w:pPr>
              <w:rPr>
                <w:rFonts w:ascii="Arial" w:hAnsi="Arial" w:cs="Arial"/>
                <w:b/>
                <w:sz w:val="18"/>
                <w:szCs w:val="18"/>
                <w:lang w:eastAsia="en-GB"/>
              </w:rPr>
            </w:pPr>
          </w:p>
        </w:tc>
        <w:tc>
          <w:tcPr>
            <w:tcW w:w="1642" w:type="dxa"/>
            <w:gridSpan w:val="20"/>
            <w:vMerge w:val="restart"/>
            <w:shd w:val="clear" w:color="auto" w:fill="auto"/>
            <w:vAlign w:val="center"/>
          </w:tcPr>
          <w:p w14:paraId="1EF831B6" w14:textId="77777777" w:rsidR="00F12A3C" w:rsidRPr="007C4E9C" w:rsidRDefault="00F12A3C" w:rsidP="00F12A3C">
            <w:pPr>
              <w:rPr>
                <w:rFonts w:ascii="Arial" w:hAnsi="Arial" w:cs="Arial"/>
                <w:b/>
                <w:sz w:val="18"/>
                <w:szCs w:val="18"/>
                <w:lang w:eastAsia="en-GB"/>
              </w:rPr>
            </w:pPr>
          </w:p>
        </w:tc>
        <w:tc>
          <w:tcPr>
            <w:tcW w:w="1923" w:type="dxa"/>
            <w:gridSpan w:val="19"/>
            <w:vMerge w:val="restart"/>
            <w:shd w:val="clear" w:color="auto" w:fill="auto"/>
            <w:vAlign w:val="center"/>
          </w:tcPr>
          <w:p w14:paraId="1EF831B7" w14:textId="77777777" w:rsidR="00F12A3C" w:rsidRPr="007C4E9C" w:rsidRDefault="00F12A3C" w:rsidP="00F12A3C">
            <w:pPr>
              <w:rPr>
                <w:rFonts w:ascii="Arial" w:hAnsi="Arial" w:cs="Arial"/>
                <w:b/>
                <w:sz w:val="18"/>
                <w:szCs w:val="18"/>
                <w:lang w:eastAsia="en-GB"/>
              </w:rPr>
            </w:pPr>
          </w:p>
        </w:tc>
        <w:tc>
          <w:tcPr>
            <w:tcW w:w="1276" w:type="dxa"/>
            <w:gridSpan w:val="7"/>
            <w:shd w:val="clear" w:color="auto" w:fill="D9D9D9" w:themeFill="background1" w:themeFillShade="D9"/>
            <w:vAlign w:val="center"/>
          </w:tcPr>
          <w:p w14:paraId="1EF831B8"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RWY end 3</w:t>
            </w:r>
          </w:p>
        </w:tc>
        <w:tc>
          <w:tcPr>
            <w:tcW w:w="1275" w:type="dxa"/>
            <w:gridSpan w:val="16"/>
            <w:shd w:val="clear" w:color="auto" w:fill="auto"/>
            <w:vAlign w:val="center"/>
          </w:tcPr>
          <w:p w14:paraId="1EF831B9" w14:textId="77777777" w:rsidR="00F12A3C" w:rsidRPr="007C4E9C" w:rsidRDefault="00F12A3C" w:rsidP="00F12A3C">
            <w:pPr>
              <w:rPr>
                <w:rFonts w:ascii="Arial" w:hAnsi="Arial" w:cs="Arial"/>
                <w:b/>
                <w:sz w:val="18"/>
                <w:szCs w:val="18"/>
                <w:lang w:eastAsia="en-GB"/>
              </w:rPr>
            </w:pPr>
          </w:p>
        </w:tc>
        <w:tc>
          <w:tcPr>
            <w:tcW w:w="1843" w:type="dxa"/>
            <w:gridSpan w:val="13"/>
            <w:shd w:val="clear" w:color="auto" w:fill="auto"/>
            <w:vAlign w:val="center"/>
          </w:tcPr>
          <w:p w14:paraId="1EF831BA" w14:textId="77777777" w:rsidR="00F12A3C" w:rsidRPr="007C4E9C" w:rsidRDefault="00F12A3C" w:rsidP="00F12A3C">
            <w:pPr>
              <w:rPr>
                <w:rFonts w:ascii="Arial" w:hAnsi="Arial" w:cs="Arial"/>
                <w:sz w:val="18"/>
                <w:szCs w:val="18"/>
                <w:lang w:eastAsia="en-GB"/>
              </w:rPr>
            </w:pPr>
          </w:p>
        </w:tc>
        <w:tc>
          <w:tcPr>
            <w:tcW w:w="2634" w:type="dxa"/>
            <w:gridSpan w:val="12"/>
            <w:shd w:val="clear" w:color="auto" w:fill="auto"/>
            <w:vAlign w:val="center"/>
          </w:tcPr>
          <w:p w14:paraId="1EF831BB" w14:textId="77777777" w:rsidR="00F12A3C" w:rsidRPr="007C4E9C" w:rsidRDefault="00F12A3C" w:rsidP="00F12A3C">
            <w:pPr>
              <w:rPr>
                <w:rFonts w:ascii="Arial" w:hAnsi="Arial" w:cs="Arial"/>
                <w:sz w:val="18"/>
                <w:szCs w:val="18"/>
                <w:lang w:eastAsia="en-GB"/>
              </w:rPr>
            </w:pPr>
          </w:p>
        </w:tc>
      </w:tr>
      <w:tr w:rsidR="00F12A3C" w:rsidRPr="007C4E9C" w14:paraId="1EF831C6" w14:textId="77777777" w:rsidTr="007C4E9C">
        <w:trPr>
          <w:jc w:val="center"/>
        </w:trPr>
        <w:tc>
          <w:tcPr>
            <w:tcW w:w="1482" w:type="dxa"/>
            <w:gridSpan w:val="5"/>
            <w:vMerge/>
            <w:shd w:val="clear" w:color="auto" w:fill="D9D9D9" w:themeFill="background1" w:themeFillShade="D9"/>
            <w:vAlign w:val="center"/>
          </w:tcPr>
          <w:p w14:paraId="1EF831BD" w14:textId="77777777" w:rsidR="00F12A3C" w:rsidRPr="007C4E9C" w:rsidRDefault="00F12A3C" w:rsidP="00F12A3C">
            <w:pPr>
              <w:rPr>
                <w:rFonts w:ascii="Arial" w:hAnsi="Arial" w:cs="Arial"/>
                <w:b/>
                <w:sz w:val="18"/>
                <w:szCs w:val="18"/>
                <w:lang w:eastAsia="en-GB"/>
              </w:rPr>
            </w:pPr>
          </w:p>
        </w:tc>
        <w:tc>
          <w:tcPr>
            <w:tcW w:w="1541" w:type="dxa"/>
            <w:gridSpan w:val="13"/>
            <w:vMerge/>
            <w:vAlign w:val="center"/>
          </w:tcPr>
          <w:p w14:paraId="1EF831BE" w14:textId="77777777" w:rsidR="00F12A3C" w:rsidRPr="007C4E9C" w:rsidRDefault="00F12A3C" w:rsidP="00F12A3C">
            <w:pPr>
              <w:rPr>
                <w:rFonts w:ascii="Arial" w:hAnsi="Arial" w:cs="Arial"/>
                <w:sz w:val="18"/>
                <w:szCs w:val="18"/>
                <w:lang w:eastAsia="en-GB"/>
              </w:rPr>
            </w:pPr>
          </w:p>
        </w:tc>
        <w:tc>
          <w:tcPr>
            <w:tcW w:w="1701" w:type="dxa"/>
            <w:gridSpan w:val="19"/>
            <w:vMerge/>
            <w:shd w:val="clear" w:color="auto" w:fill="auto"/>
            <w:vAlign w:val="center"/>
          </w:tcPr>
          <w:p w14:paraId="1EF831BF" w14:textId="77777777" w:rsidR="00F12A3C" w:rsidRPr="007C4E9C" w:rsidRDefault="00F12A3C" w:rsidP="00F12A3C">
            <w:pPr>
              <w:rPr>
                <w:rFonts w:ascii="Arial" w:hAnsi="Arial" w:cs="Arial"/>
                <w:b/>
                <w:sz w:val="18"/>
                <w:szCs w:val="18"/>
                <w:lang w:eastAsia="en-GB"/>
              </w:rPr>
            </w:pPr>
          </w:p>
        </w:tc>
        <w:tc>
          <w:tcPr>
            <w:tcW w:w="1642" w:type="dxa"/>
            <w:gridSpan w:val="20"/>
            <w:vMerge/>
            <w:shd w:val="clear" w:color="auto" w:fill="auto"/>
            <w:vAlign w:val="center"/>
          </w:tcPr>
          <w:p w14:paraId="1EF831C0" w14:textId="77777777" w:rsidR="00F12A3C" w:rsidRPr="007C4E9C" w:rsidRDefault="00F12A3C" w:rsidP="00F12A3C">
            <w:pPr>
              <w:rPr>
                <w:rFonts w:ascii="Arial" w:hAnsi="Arial" w:cs="Arial"/>
                <w:b/>
                <w:sz w:val="18"/>
                <w:szCs w:val="18"/>
                <w:lang w:eastAsia="en-GB"/>
              </w:rPr>
            </w:pPr>
          </w:p>
        </w:tc>
        <w:tc>
          <w:tcPr>
            <w:tcW w:w="1923" w:type="dxa"/>
            <w:gridSpan w:val="19"/>
            <w:vMerge/>
            <w:shd w:val="clear" w:color="auto" w:fill="auto"/>
            <w:vAlign w:val="center"/>
          </w:tcPr>
          <w:p w14:paraId="1EF831C1" w14:textId="77777777" w:rsidR="00F12A3C" w:rsidRPr="007C4E9C" w:rsidRDefault="00F12A3C" w:rsidP="00F12A3C">
            <w:pPr>
              <w:rPr>
                <w:rFonts w:ascii="Arial" w:hAnsi="Arial" w:cs="Arial"/>
                <w:b/>
                <w:sz w:val="18"/>
                <w:szCs w:val="18"/>
                <w:lang w:eastAsia="en-GB"/>
              </w:rPr>
            </w:pPr>
          </w:p>
        </w:tc>
        <w:tc>
          <w:tcPr>
            <w:tcW w:w="1276" w:type="dxa"/>
            <w:gridSpan w:val="7"/>
            <w:shd w:val="clear" w:color="auto" w:fill="D9D9D9" w:themeFill="background1" w:themeFillShade="D9"/>
            <w:vAlign w:val="center"/>
          </w:tcPr>
          <w:p w14:paraId="1EF831C2"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RWY end 4</w:t>
            </w:r>
          </w:p>
        </w:tc>
        <w:tc>
          <w:tcPr>
            <w:tcW w:w="1275" w:type="dxa"/>
            <w:gridSpan w:val="16"/>
            <w:shd w:val="clear" w:color="auto" w:fill="auto"/>
            <w:vAlign w:val="center"/>
          </w:tcPr>
          <w:p w14:paraId="1EF831C3" w14:textId="77777777" w:rsidR="00F12A3C" w:rsidRPr="007C4E9C" w:rsidRDefault="00F12A3C" w:rsidP="00F12A3C">
            <w:pPr>
              <w:rPr>
                <w:rFonts w:ascii="Arial" w:hAnsi="Arial" w:cs="Arial"/>
                <w:b/>
                <w:sz w:val="18"/>
                <w:szCs w:val="18"/>
                <w:lang w:eastAsia="en-GB"/>
              </w:rPr>
            </w:pPr>
          </w:p>
        </w:tc>
        <w:tc>
          <w:tcPr>
            <w:tcW w:w="1843" w:type="dxa"/>
            <w:gridSpan w:val="13"/>
            <w:shd w:val="clear" w:color="auto" w:fill="auto"/>
            <w:vAlign w:val="center"/>
          </w:tcPr>
          <w:p w14:paraId="1EF831C4" w14:textId="77777777" w:rsidR="00F12A3C" w:rsidRPr="007C4E9C" w:rsidRDefault="00F12A3C" w:rsidP="00F12A3C">
            <w:pPr>
              <w:rPr>
                <w:rFonts w:ascii="Arial" w:hAnsi="Arial" w:cs="Arial"/>
                <w:sz w:val="18"/>
                <w:szCs w:val="18"/>
                <w:lang w:eastAsia="en-GB"/>
              </w:rPr>
            </w:pPr>
          </w:p>
        </w:tc>
        <w:tc>
          <w:tcPr>
            <w:tcW w:w="2634" w:type="dxa"/>
            <w:gridSpan w:val="12"/>
            <w:shd w:val="clear" w:color="auto" w:fill="auto"/>
            <w:vAlign w:val="center"/>
          </w:tcPr>
          <w:p w14:paraId="1EF831C5" w14:textId="77777777" w:rsidR="00F12A3C" w:rsidRPr="007C4E9C" w:rsidRDefault="00F12A3C" w:rsidP="00F12A3C">
            <w:pPr>
              <w:rPr>
                <w:rFonts w:ascii="Arial" w:hAnsi="Arial" w:cs="Arial"/>
                <w:sz w:val="18"/>
                <w:szCs w:val="18"/>
                <w:lang w:eastAsia="en-GB"/>
              </w:rPr>
            </w:pPr>
          </w:p>
        </w:tc>
      </w:tr>
      <w:tr w:rsidR="00F12A3C" w:rsidRPr="007C4E9C" w14:paraId="1EF831D0" w14:textId="77777777" w:rsidTr="007C4E9C">
        <w:trPr>
          <w:jc w:val="center"/>
        </w:trPr>
        <w:tc>
          <w:tcPr>
            <w:tcW w:w="1482" w:type="dxa"/>
            <w:gridSpan w:val="5"/>
            <w:vMerge w:val="restart"/>
            <w:shd w:val="clear" w:color="auto" w:fill="D9D9D9" w:themeFill="background1" w:themeFillShade="D9"/>
            <w:vAlign w:val="center"/>
          </w:tcPr>
          <w:p w14:paraId="1EF831C7"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RWY 3</w:t>
            </w:r>
          </w:p>
        </w:tc>
        <w:tc>
          <w:tcPr>
            <w:tcW w:w="1541" w:type="dxa"/>
            <w:gridSpan w:val="13"/>
            <w:vMerge w:val="restart"/>
            <w:vAlign w:val="center"/>
          </w:tcPr>
          <w:p w14:paraId="1EF831C8" w14:textId="77777777" w:rsidR="00F12A3C" w:rsidRPr="007C4E9C" w:rsidRDefault="00F12A3C" w:rsidP="00F12A3C">
            <w:pPr>
              <w:rPr>
                <w:rFonts w:ascii="Arial" w:hAnsi="Arial" w:cs="Arial"/>
                <w:sz w:val="18"/>
                <w:szCs w:val="18"/>
                <w:lang w:eastAsia="en-GB"/>
              </w:rPr>
            </w:pPr>
          </w:p>
        </w:tc>
        <w:tc>
          <w:tcPr>
            <w:tcW w:w="1701" w:type="dxa"/>
            <w:gridSpan w:val="19"/>
            <w:vMerge w:val="restart"/>
            <w:shd w:val="clear" w:color="auto" w:fill="auto"/>
            <w:vAlign w:val="center"/>
          </w:tcPr>
          <w:p w14:paraId="1EF831C9" w14:textId="77777777" w:rsidR="00F12A3C" w:rsidRPr="007C4E9C" w:rsidRDefault="00F12A3C" w:rsidP="00F12A3C">
            <w:pPr>
              <w:rPr>
                <w:rFonts w:ascii="Arial" w:hAnsi="Arial" w:cs="Arial"/>
                <w:b/>
                <w:sz w:val="18"/>
                <w:szCs w:val="18"/>
                <w:lang w:eastAsia="en-GB"/>
              </w:rPr>
            </w:pPr>
          </w:p>
        </w:tc>
        <w:tc>
          <w:tcPr>
            <w:tcW w:w="1642" w:type="dxa"/>
            <w:gridSpan w:val="20"/>
            <w:vMerge w:val="restart"/>
            <w:shd w:val="clear" w:color="auto" w:fill="auto"/>
            <w:vAlign w:val="center"/>
          </w:tcPr>
          <w:p w14:paraId="1EF831CA" w14:textId="77777777" w:rsidR="00F12A3C" w:rsidRPr="007C4E9C" w:rsidRDefault="00F12A3C" w:rsidP="00F12A3C">
            <w:pPr>
              <w:rPr>
                <w:rFonts w:ascii="Arial" w:hAnsi="Arial" w:cs="Arial"/>
                <w:b/>
                <w:sz w:val="18"/>
                <w:szCs w:val="18"/>
                <w:lang w:eastAsia="en-GB"/>
              </w:rPr>
            </w:pPr>
          </w:p>
        </w:tc>
        <w:tc>
          <w:tcPr>
            <w:tcW w:w="1923" w:type="dxa"/>
            <w:gridSpan w:val="19"/>
            <w:vMerge w:val="restart"/>
            <w:shd w:val="clear" w:color="auto" w:fill="auto"/>
            <w:vAlign w:val="center"/>
          </w:tcPr>
          <w:p w14:paraId="1EF831CB" w14:textId="77777777" w:rsidR="00F12A3C" w:rsidRPr="007C4E9C" w:rsidRDefault="00F12A3C" w:rsidP="00F12A3C">
            <w:pPr>
              <w:rPr>
                <w:rFonts w:ascii="Arial" w:hAnsi="Arial" w:cs="Arial"/>
                <w:b/>
                <w:sz w:val="18"/>
                <w:szCs w:val="18"/>
                <w:lang w:eastAsia="en-GB"/>
              </w:rPr>
            </w:pPr>
          </w:p>
        </w:tc>
        <w:tc>
          <w:tcPr>
            <w:tcW w:w="1276" w:type="dxa"/>
            <w:gridSpan w:val="7"/>
            <w:shd w:val="clear" w:color="auto" w:fill="D9D9D9" w:themeFill="background1" w:themeFillShade="D9"/>
            <w:vAlign w:val="center"/>
          </w:tcPr>
          <w:p w14:paraId="1EF831CC"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RWY end 5</w:t>
            </w:r>
          </w:p>
        </w:tc>
        <w:tc>
          <w:tcPr>
            <w:tcW w:w="1275" w:type="dxa"/>
            <w:gridSpan w:val="16"/>
            <w:shd w:val="clear" w:color="auto" w:fill="auto"/>
            <w:vAlign w:val="center"/>
          </w:tcPr>
          <w:p w14:paraId="1EF831CD" w14:textId="77777777" w:rsidR="00F12A3C" w:rsidRPr="007C4E9C" w:rsidRDefault="00F12A3C" w:rsidP="00F12A3C">
            <w:pPr>
              <w:rPr>
                <w:rFonts w:ascii="Arial" w:hAnsi="Arial" w:cs="Arial"/>
                <w:b/>
                <w:sz w:val="18"/>
                <w:szCs w:val="18"/>
                <w:lang w:eastAsia="en-GB"/>
              </w:rPr>
            </w:pPr>
          </w:p>
        </w:tc>
        <w:tc>
          <w:tcPr>
            <w:tcW w:w="1843" w:type="dxa"/>
            <w:gridSpan w:val="13"/>
            <w:shd w:val="clear" w:color="auto" w:fill="auto"/>
            <w:vAlign w:val="center"/>
          </w:tcPr>
          <w:p w14:paraId="1EF831CE" w14:textId="77777777" w:rsidR="00F12A3C" w:rsidRPr="007C4E9C" w:rsidRDefault="00F12A3C" w:rsidP="00F12A3C">
            <w:pPr>
              <w:rPr>
                <w:rFonts w:ascii="Arial" w:hAnsi="Arial" w:cs="Arial"/>
                <w:sz w:val="18"/>
                <w:szCs w:val="18"/>
                <w:lang w:eastAsia="en-GB"/>
              </w:rPr>
            </w:pPr>
          </w:p>
        </w:tc>
        <w:tc>
          <w:tcPr>
            <w:tcW w:w="2634" w:type="dxa"/>
            <w:gridSpan w:val="12"/>
            <w:shd w:val="clear" w:color="auto" w:fill="auto"/>
            <w:vAlign w:val="center"/>
          </w:tcPr>
          <w:p w14:paraId="1EF831CF" w14:textId="77777777" w:rsidR="00F12A3C" w:rsidRPr="007C4E9C" w:rsidRDefault="00F12A3C" w:rsidP="00F12A3C">
            <w:pPr>
              <w:rPr>
                <w:rFonts w:ascii="Arial" w:hAnsi="Arial" w:cs="Arial"/>
                <w:sz w:val="18"/>
                <w:szCs w:val="18"/>
                <w:lang w:eastAsia="en-GB"/>
              </w:rPr>
            </w:pPr>
          </w:p>
        </w:tc>
      </w:tr>
      <w:tr w:rsidR="00F12A3C" w:rsidRPr="007C4E9C" w14:paraId="1EF831DA" w14:textId="77777777" w:rsidTr="007C4E9C">
        <w:trPr>
          <w:jc w:val="center"/>
        </w:trPr>
        <w:tc>
          <w:tcPr>
            <w:tcW w:w="1482" w:type="dxa"/>
            <w:gridSpan w:val="5"/>
            <w:vMerge/>
            <w:shd w:val="clear" w:color="auto" w:fill="D9D9D9" w:themeFill="background1" w:themeFillShade="D9"/>
            <w:vAlign w:val="center"/>
          </w:tcPr>
          <w:p w14:paraId="1EF831D1" w14:textId="77777777" w:rsidR="00F12A3C" w:rsidRPr="007C4E9C" w:rsidRDefault="00F12A3C" w:rsidP="00F12A3C">
            <w:pPr>
              <w:rPr>
                <w:rFonts w:ascii="Arial" w:hAnsi="Arial" w:cs="Arial"/>
                <w:b/>
                <w:sz w:val="18"/>
                <w:szCs w:val="18"/>
                <w:lang w:eastAsia="en-GB"/>
              </w:rPr>
            </w:pPr>
          </w:p>
        </w:tc>
        <w:tc>
          <w:tcPr>
            <w:tcW w:w="1541" w:type="dxa"/>
            <w:gridSpan w:val="13"/>
            <w:vMerge/>
            <w:vAlign w:val="center"/>
          </w:tcPr>
          <w:p w14:paraId="1EF831D2" w14:textId="77777777" w:rsidR="00F12A3C" w:rsidRPr="007C4E9C" w:rsidRDefault="00F12A3C" w:rsidP="00F12A3C">
            <w:pPr>
              <w:rPr>
                <w:rFonts w:ascii="Arial" w:hAnsi="Arial" w:cs="Arial"/>
                <w:sz w:val="18"/>
                <w:szCs w:val="18"/>
                <w:lang w:eastAsia="en-GB"/>
              </w:rPr>
            </w:pPr>
          </w:p>
        </w:tc>
        <w:tc>
          <w:tcPr>
            <w:tcW w:w="1701" w:type="dxa"/>
            <w:gridSpan w:val="19"/>
            <w:vMerge/>
            <w:shd w:val="clear" w:color="auto" w:fill="auto"/>
            <w:vAlign w:val="center"/>
          </w:tcPr>
          <w:p w14:paraId="1EF831D3" w14:textId="77777777" w:rsidR="00F12A3C" w:rsidRPr="007C4E9C" w:rsidRDefault="00F12A3C" w:rsidP="00F12A3C">
            <w:pPr>
              <w:rPr>
                <w:rFonts w:ascii="Arial" w:hAnsi="Arial" w:cs="Arial"/>
                <w:b/>
                <w:sz w:val="18"/>
                <w:szCs w:val="18"/>
                <w:lang w:eastAsia="en-GB"/>
              </w:rPr>
            </w:pPr>
          </w:p>
        </w:tc>
        <w:tc>
          <w:tcPr>
            <w:tcW w:w="1642" w:type="dxa"/>
            <w:gridSpan w:val="20"/>
            <w:vMerge/>
            <w:shd w:val="clear" w:color="auto" w:fill="auto"/>
            <w:vAlign w:val="center"/>
          </w:tcPr>
          <w:p w14:paraId="1EF831D4" w14:textId="77777777" w:rsidR="00F12A3C" w:rsidRPr="007C4E9C" w:rsidRDefault="00F12A3C" w:rsidP="00F12A3C">
            <w:pPr>
              <w:rPr>
                <w:rFonts w:ascii="Arial" w:hAnsi="Arial" w:cs="Arial"/>
                <w:b/>
                <w:sz w:val="18"/>
                <w:szCs w:val="18"/>
                <w:lang w:eastAsia="en-GB"/>
              </w:rPr>
            </w:pPr>
          </w:p>
        </w:tc>
        <w:tc>
          <w:tcPr>
            <w:tcW w:w="1923" w:type="dxa"/>
            <w:gridSpan w:val="19"/>
            <w:vMerge/>
            <w:shd w:val="clear" w:color="auto" w:fill="auto"/>
            <w:vAlign w:val="center"/>
          </w:tcPr>
          <w:p w14:paraId="1EF831D5" w14:textId="77777777" w:rsidR="00F12A3C" w:rsidRPr="007C4E9C" w:rsidRDefault="00F12A3C" w:rsidP="00F12A3C">
            <w:pPr>
              <w:rPr>
                <w:rFonts w:ascii="Arial" w:hAnsi="Arial" w:cs="Arial"/>
                <w:b/>
                <w:sz w:val="18"/>
                <w:szCs w:val="18"/>
                <w:lang w:eastAsia="en-GB"/>
              </w:rPr>
            </w:pPr>
          </w:p>
        </w:tc>
        <w:tc>
          <w:tcPr>
            <w:tcW w:w="1276" w:type="dxa"/>
            <w:gridSpan w:val="7"/>
            <w:shd w:val="clear" w:color="auto" w:fill="D9D9D9" w:themeFill="background1" w:themeFillShade="D9"/>
            <w:vAlign w:val="center"/>
          </w:tcPr>
          <w:p w14:paraId="1EF831D6"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RWY end 6</w:t>
            </w:r>
          </w:p>
        </w:tc>
        <w:tc>
          <w:tcPr>
            <w:tcW w:w="1275" w:type="dxa"/>
            <w:gridSpan w:val="16"/>
            <w:shd w:val="clear" w:color="auto" w:fill="auto"/>
            <w:vAlign w:val="center"/>
          </w:tcPr>
          <w:p w14:paraId="1EF831D7" w14:textId="77777777" w:rsidR="00F12A3C" w:rsidRPr="007C4E9C" w:rsidRDefault="00F12A3C" w:rsidP="00F12A3C">
            <w:pPr>
              <w:rPr>
                <w:rFonts w:ascii="Arial" w:hAnsi="Arial" w:cs="Arial"/>
                <w:b/>
                <w:sz w:val="18"/>
                <w:szCs w:val="18"/>
                <w:lang w:eastAsia="en-GB"/>
              </w:rPr>
            </w:pPr>
          </w:p>
        </w:tc>
        <w:tc>
          <w:tcPr>
            <w:tcW w:w="1843" w:type="dxa"/>
            <w:gridSpan w:val="13"/>
            <w:shd w:val="clear" w:color="auto" w:fill="auto"/>
            <w:vAlign w:val="center"/>
          </w:tcPr>
          <w:p w14:paraId="1EF831D8" w14:textId="77777777" w:rsidR="00F12A3C" w:rsidRPr="007C4E9C" w:rsidRDefault="00F12A3C" w:rsidP="00F12A3C">
            <w:pPr>
              <w:rPr>
                <w:rFonts w:ascii="Arial" w:hAnsi="Arial" w:cs="Arial"/>
                <w:sz w:val="18"/>
                <w:szCs w:val="18"/>
                <w:lang w:eastAsia="en-GB"/>
              </w:rPr>
            </w:pPr>
          </w:p>
        </w:tc>
        <w:tc>
          <w:tcPr>
            <w:tcW w:w="2634" w:type="dxa"/>
            <w:gridSpan w:val="12"/>
            <w:shd w:val="clear" w:color="auto" w:fill="auto"/>
            <w:vAlign w:val="center"/>
          </w:tcPr>
          <w:p w14:paraId="1EF831D9" w14:textId="77777777" w:rsidR="00F12A3C" w:rsidRPr="007C4E9C" w:rsidRDefault="00F12A3C" w:rsidP="00F12A3C">
            <w:pPr>
              <w:rPr>
                <w:rFonts w:ascii="Arial" w:hAnsi="Arial" w:cs="Arial"/>
                <w:sz w:val="18"/>
                <w:szCs w:val="18"/>
                <w:lang w:eastAsia="en-GB"/>
              </w:rPr>
            </w:pPr>
          </w:p>
        </w:tc>
      </w:tr>
      <w:tr w:rsidR="00F12A3C" w:rsidRPr="007C4E9C" w14:paraId="1EF831DD" w14:textId="77777777" w:rsidTr="007C4E9C">
        <w:trPr>
          <w:jc w:val="center"/>
        </w:trPr>
        <w:tc>
          <w:tcPr>
            <w:tcW w:w="12319" w:type="dxa"/>
            <w:gridSpan w:val="111"/>
            <w:shd w:val="clear" w:color="auto" w:fill="D9D9D9" w:themeFill="background1" w:themeFillShade="D9"/>
            <w:vAlign w:val="center"/>
          </w:tcPr>
          <w:p w14:paraId="1EF831DB" w14:textId="77777777" w:rsidR="00F12A3C" w:rsidRPr="007C4E9C" w:rsidRDefault="00F12A3C" w:rsidP="00F12A3C">
            <w:pPr>
              <w:rPr>
                <w:rFonts w:ascii="Arial" w:hAnsi="Arial" w:cs="Arial"/>
                <w:sz w:val="18"/>
                <w:szCs w:val="18"/>
                <w:lang w:eastAsia="en-GB"/>
              </w:rPr>
            </w:pPr>
            <w:r w:rsidRPr="007C4E9C">
              <w:rPr>
                <w:rFonts w:ascii="Arial" w:hAnsi="Arial" w:cs="Arial"/>
                <w:b/>
                <w:sz w:val="18"/>
                <w:szCs w:val="18"/>
                <w:lang w:eastAsia="en-GB"/>
              </w:rPr>
              <w:t>What is the percentage of operations at the aerodrome of each different traffic type:</w:t>
            </w:r>
          </w:p>
        </w:tc>
        <w:tc>
          <w:tcPr>
            <w:tcW w:w="2998" w:type="dxa"/>
            <w:gridSpan w:val="13"/>
            <w:shd w:val="clear" w:color="auto" w:fill="D9D9D9" w:themeFill="background1" w:themeFillShade="D9"/>
            <w:vAlign w:val="center"/>
          </w:tcPr>
          <w:p w14:paraId="1EF831DC"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Provide a list of main operators:</w:t>
            </w:r>
          </w:p>
        </w:tc>
      </w:tr>
      <w:tr w:rsidR="00F12A3C" w:rsidRPr="007C4E9C" w14:paraId="1EF831EB" w14:textId="77777777" w:rsidTr="007C4E9C">
        <w:trPr>
          <w:gridAfter w:val="2"/>
          <w:wAfter w:w="23" w:type="dxa"/>
          <w:jc w:val="center"/>
        </w:trPr>
        <w:tc>
          <w:tcPr>
            <w:tcW w:w="1300" w:type="dxa"/>
            <w:gridSpan w:val="2"/>
            <w:shd w:val="clear" w:color="auto" w:fill="D9D9D9" w:themeFill="background1" w:themeFillShade="D9"/>
            <w:vAlign w:val="center"/>
          </w:tcPr>
          <w:p w14:paraId="1EF831DE"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Training</w:t>
            </w:r>
          </w:p>
        </w:tc>
        <w:tc>
          <w:tcPr>
            <w:tcW w:w="581" w:type="dxa"/>
            <w:gridSpan w:val="7"/>
            <w:vAlign w:val="center"/>
          </w:tcPr>
          <w:p w14:paraId="1EF831DF" w14:textId="77777777" w:rsidR="00F12A3C" w:rsidRPr="007C4E9C" w:rsidRDefault="00F12A3C" w:rsidP="00F12A3C">
            <w:pPr>
              <w:rPr>
                <w:rFonts w:ascii="Arial" w:hAnsi="Arial" w:cs="Arial"/>
                <w:b/>
                <w:sz w:val="18"/>
                <w:szCs w:val="18"/>
                <w:lang w:eastAsia="en-GB"/>
              </w:rPr>
            </w:pPr>
          </w:p>
        </w:tc>
        <w:tc>
          <w:tcPr>
            <w:tcW w:w="1828" w:type="dxa"/>
            <w:gridSpan w:val="16"/>
            <w:shd w:val="clear" w:color="auto" w:fill="D9D9D9" w:themeFill="background1" w:themeFillShade="D9"/>
            <w:vAlign w:val="center"/>
          </w:tcPr>
          <w:p w14:paraId="1EF831E0"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Recreational / General aviation</w:t>
            </w:r>
          </w:p>
        </w:tc>
        <w:tc>
          <w:tcPr>
            <w:tcW w:w="578" w:type="dxa"/>
            <w:gridSpan w:val="5"/>
            <w:vAlign w:val="center"/>
          </w:tcPr>
          <w:p w14:paraId="1EF831E1" w14:textId="77777777" w:rsidR="00F12A3C" w:rsidRPr="007C4E9C" w:rsidRDefault="00F12A3C" w:rsidP="00F12A3C">
            <w:pPr>
              <w:rPr>
                <w:rFonts w:ascii="Arial" w:hAnsi="Arial" w:cs="Arial"/>
                <w:b/>
                <w:sz w:val="18"/>
                <w:szCs w:val="18"/>
                <w:lang w:eastAsia="en-GB"/>
              </w:rPr>
            </w:pPr>
          </w:p>
        </w:tc>
        <w:tc>
          <w:tcPr>
            <w:tcW w:w="1272" w:type="dxa"/>
            <w:gridSpan w:val="19"/>
            <w:shd w:val="clear" w:color="auto" w:fill="D9D9D9" w:themeFill="background1" w:themeFillShade="D9"/>
            <w:vAlign w:val="center"/>
          </w:tcPr>
          <w:p w14:paraId="1EF831E2"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Business aviation</w:t>
            </w:r>
          </w:p>
        </w:tc>
        <w:tc>
          <w:tcPr>
            <w:tcW w:w="567" w:type="dxa"/>
            <w:gridSpan w:val="7"/>
            <w:vAlign w:val="center"/>
          </w:tcPr>
          <w:p w14:paraId="1EF831E3" w14:textId="77777777" w:rsidR="00F12A3C" w:rsidRPr="007C4E9C" w:rsidRDefault="00F12A3C" w:rsidP="00F12A3C">
            <w:pPr>
              <w:rPr>
                <w:rFonts w:ascii="Arial" w:hAnsi="Arial" w:cs="Arial"/>
                <w:b/>
                <w:sz w:val="18"/>
                <w:szCs w:val="18"/>
                <w:lang w:eastAsia="en-GB"/>
              </w:rPr>
            </w:pPr>
          </w:p>
        </w:tc>
        <w:tc>
          <w:tcPr>
            <w:tcW w:w="1591" w:type="dxa"/>
            <w:gridSpan w:val="12"/>
            <w:shd w:val="clear" w:color="auto" w:fill="D9D9D9" w:themeFill="background1" w:themeFillShade="D9"/>
            <w:vAlign w:val="center"/>
          </w:tcPr>
          <w:p w14:paraId="1EF831E4"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Commercial cargo</w:t>
            </w:r>
          </w:p>
        </w:tc>
        <w:tc>
          <w:tcPr>
            <w:tcW w:w="476" w:type="dxa"/>
            <w:gridSpan w:val="4"/>
            <w:vAlign w:val="center"/>
          </w:tcPr>
          <w:p w14:paraId="1EF831E5" w14:textId="77777777" w:rsidR="00F12A3C" w:rsidRPr="007C4E9C" w:rsidRDefault="00F12A3C" w:rsidP="00F12A3C">
            <w:pPr>
              <w:rPr>
                <w:rFonts w:ascii="Arial" w:hAnsi="Arial" w:cs="Arial"/>
                <w:b/>
                <w:sz w:val="18"/>
                <w:szCs w:val="18"/>
                <w:lang w:eastAsia="en-GB"/>
              </w:rPr>
            </w:pPr>
          </w:p>
        </w:tc>
        <w:tc>
          <w:tcPr>
            <w:tcW w:w="1548" w:type="dxa"/>
            <w:gridSpan w:val="16"/>
            <w:shd w:val="clear" w:color="auto" w:fill="D9D9D9" w:themeFill="background1" w:themeFillShade="D9"/>
            <w:vAlign w:val="center"/>
          </w:tcPr>
          <w:p w14:paraId="1EF831E6"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 xml:space="preserve">Regional commercial </w:t>
            </w:r>
          </w:p>
        </w:tc>
        <w:tc>
          <w:tcPr>
            <w:tcW w:w="579" w:type="dxa"/>
            <w:gridSpan w:val="5"/>
            <w:vAlign w:val="center"/>
          </w:tcPr>
          <w:p w14:paraId="1EF831E7" w14:textId="77777777" w:rsidR="00F12A3C" w:rsidRPr="007C4E9C" w:rsidRDefault="00F12A3C" w:rsidP="00F12A3C">
            <w:pPr>
              <w:rPr>
                <w:rFonts w:ascii="Arial" w:hAnsi="Arial" w:cs="Arial"/>
                <w:b/>
                <w:sz w:val="18"/>
                <w:szCs w:val="18"/>
                <w:lang w:eastAsia="en-GB"/>
              </w:rPr>
            </w:pPr>
          </w:p>
        </w:tc>
        <w:tc>
          <w:tcPr>
            <w:tcW w:w="1422" w:type="dxa"/>
            <w:gridSpan w:val="14"/>
            <w:shd w:val="clear" w:color="auto" w:fill="D9D9D9" w:themeFill="background1" w:themeFillShade="D9"/>
            <w:vAlign w:val="center"/>
          </w:tcPr>
          <w:p w14:paraId="1EF831E8"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Commercial airlines</w:t>
            </w:r>
          </w:p>
        </w:tc>
        <w:tc>
          <w:tcPr>
            <w:tcW w:w="577" w:type="dxa"/>
            <w:gridSpan w:val="4"/>
            <w:vAlign w:val="center"/>
          </w:tcPr>
          <w:p w14:paraId="1EF831E9" w14:textId="77777777" w:rsidR="00F12A3C" w:rsidRPr="007C4E9C" w:rsidRDefault="00F12A3C" w:rsidP="00F12A3C">
            <w:pPr>
              <w:rPr>
                <w:rFonts w:ascii="Arial" w:hAnsi="Arial" w:cs="Arial"/>
                <w:sz w:val="18"/>
                <w:szCs w:val="18"/>
                <w:lang w:eastAsia="en-GB"/>
              </w:rPr>
            </w:pPr>
          </w:p>
        </w:tc>
        <w:tc>
          <w:tcPr>
            <w:tcW w:w="2975" w:type="dxa"/>
            <w:gridSpan w:val="11"/>
            <w:shd w:val="clear" w:color="auto" w:fill="auto"/>
            <w:vAlign w:val="center"/>
          </w:tcPr>
          <w:p w14:paraId="1EF831EA" w14:textId="77777777" w:rsidR="00F12A3C" w:rsidRPr="007C4E9C" w:rsidRDefault="00F12A3C" w:rsidP="00F12A3C">
            <w:pPr>
              <w:rPr>
                <w:rFonts w:ascii="Arial" w:hAnsi="Arial" w:cs="Arial"/>
                <w:sz w:val="18"/>
                <w:szCs w:val="18"/>
                <w:lang w:eastAsia="en-GB"/>
              </w:rPr>
            </w:pPr>
          </w:p>
        </w:tc>
      </w:tr>
      <w:tr w:rsidR="00F12A3C" w:rsidRPr="007C4E9C" w14:paraId="1EF831ED" w14:textId="77777777" w:rsidTr="007C4E9C">
        <w:trPr>
          <w:jc w:val="center"/>
        </w:trPr>
        <w:tc>
          <w:tcPr>
            <w:tcW w:w="15317" w:type="dxa"/>
            <w:gridSpan w:val="124"/>
            <w:shd w:val="clear" w:color="auto" w:fill="D9D9D9" w:themeFill="background1" w:themeFillShade="D9"/>
            <w:vAlign w:val="center"/>
          </w:tcPr>
          <w:p w14:paraId="1EF831EC"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Planned activities</w:t>
            </w:r>
          </w:p>
        </w:tc>
      </w:tr>
      <w:tr w:rsidR="00F12A3C" w:rsidRPr="007C4E9C" w14:paraId="1EF831F4" w14:textId="77777777" w:rsidTr="007C4E9C">
        <w:trPr>
          <w:jc w:val="center"/>
        </w:trPr>
        <w:tc>
          <w:tcPr>
            <w:tcW w:w="3508" w:type="dxa"/>
            <w:gridSpan w:val="21"/>
            <w:shd w:val="clear" w:color="auto" w:fill="D9D9D9" w:themeFill="background1" w:themeFillShade="D9"/>
            <w:vAlign w:val="center"/>
          </w:tcPr>
          <w:p w14:paraId="1EF831EE"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Which RWY ends are you planning on implementing LPV approaches for?</w:t>
            </w:r>
          </w:p>
        </w:tc>
        <w:tc>
          <w:tcPr>
            <w:tcW w:w="1278" w:type="dxa"/>
            <w:gridSpan w:val="17"/>
            <w:shd w:val="clear" w:color="auto" w:fill="FFFFFF" w:themeFill="background1"/>
            <w:vAlign w:val="center"/>
          </w:tcPr>
          <w:p w14:paraId="1EF831EF" w14:textId="77777777" w:rsidR="00F12A3C" w:rsidRPr="007C4E9C" w:rsidRDefault="00F12A3C" w:rsidP="00F12A3C">
            <w:pPr>
              <w:rPr>
                <w:rFonts w:ascii="Arial" w:hAnsi="Arial" w:cs="Arial"/>
                <w:b/>
                <w:sz w:val="18"/>
                <w:szCs w:val="18"/>
                <w:lang w:eastAsia="en-GB"/>
              </w:rPr>
            </w:pPr>
          </w:p>
        </w:tc>
        <w:tc>
          <w:tcPr>
            <w:tcW w:w="4348" w:type="dxa"/>
            <w:gridSpan w:val="44"/>
            <w:shd w:val="clear" w:color="auto" w:fill="D9D9D9" w:themeFill="background1" w:themeFillShade="D9"/>
            <w:vAlign w:val="center"/>
          </w:tcPr>
          <w:p w14:paraId="1EF831F0"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Are you planning to include other minima LNAV, LNAV/VNAV? If so, indicate which one/s.</w:t>
            </w:r>
          </w:p>
        </w:tc>
        <w:tc>
          <w:tcPr>
            <w:tcW w:w="1416" w:type="dxa"/>
            <w:gridSpan w:val="13"/>
            <w:shd w:val="clear" w:color="auto" w:fill="auto"/>
            <w:vAlign w:val="center"/>
          </w:tcPr>
          <w:p w14:paraId="1EF831F1" w14:textId="77777777" w:rsidR="00F12A3C" w:rsidRPr="007C4E9C" w:rsidRDefault="00F12A3C" w:rsidP="00F12A3C">
            <w:pPr>
              <w:rPr>
                <w:rFonts w:ascii="Arial" w:hAnsi="Arial" w:cs="Arial"/>
                <w:b/>
                <w:sz w:val="18"/>
                <w:szCs w:val="18"/>
                <w:lang w:eastAsia="en-GB"/>
              </w:rPr>
            </w:pPr>
          </w:p>
        </w:tc>
        <w:tc>
          <w:tcPr>
            <w:tcW w:w="2556" w:type="dxa"/>
            <w:gridSpan w:val="20"/>
            <w:shd w:val="clear" w:color="auto" w:fill="D9D9D9" w:themeFill="background1" w:themeFillShade="D9"/>
            <w:vAlign w:val="center"/>
          </w:tcPr>
          <w:p w14:paraId="1EF831F2"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Are you planning to design instrument SIDs and STARs?</w:t>
            </w:r>
          </w:p>
        </w:tc>
        <w:tc>
          <w:tcPr>
            <w:tcW w:w="2211" w:type="dxa"/>
            <w:gridSpan w:val="9"/>
            <w:shd w:val="clear" w:color="auto" w:fill="auto"/>
            <w:vAlign w:val="center"/>
          </w:tcPr>
          <w:p w14:paraId="1EF831F3" w14:textId="77777777" w:rsidR="00F12A3C" w:rsidRPr="007C4E9C" w:rsidRDefault="00F12A3C" w:rsidP="00F12A3C">
            <w:pPr>
              <w:rPr>
                <w:rFonts w:ascii="Arial" w:hAnsi="Arial" w:cs="Arial"/>
                <w:b/>
                <w:sz w:val="18"/>
                <w:szCs w:val="18"/>
                <w:lang w:eastAsia="en-GB"/>
              </w:rPr>
            </w:pPr>
          </w:p>
        </w:tc>
      </w:tr>
      <w:tr w:rsidR="00F12A3C" w:rsidRPr="007C4E9C" w14:paraId="1EF831FD" w14:textId="77777777" w:rsidTr="007C4E9C">
        <w:trPr>
          <w:jc w:val="center"/>
        </w:trPr>
        <w:tc>
          <w:tcPr>
            <w:tcW w:w="2658" w:type="dxa"/>
            <w:gridSpan w:val="15"/>
            <w:shd w:val="clear" w:color="auto" w:fill="D9D9D9" w:themeFill="background1" w:themeFillShade="D9"/>
            <w:vAlign w:val="center"/>
          </w:tcPr>
          <w:p w14:paraId="1EF831F5"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Indicate which activities are covered in the proposal:</w:t>
            </w:r>
          </w:p>
        </w:tc>
        <w:tc>
          <w:tcPr>
            <w:tcW w:w="1275" w:type="dxa"/>
            <w:gridSpan w:val="12"/>
            <w:shd w:val="clear" w:color="auto" w:fill="D9D9D9" w:themeFill="background1" w:themeFillShade="D9"/>
            <w:vAlign w:val="center"/>
          </w:tcPr>
          <w:p w14:paraId="1EF831F6"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Check if applicable:</w:t>
            </w:r>
          </w:p>
        </w:tc>
        <w:tc>
          <w:tcPr>
            <w:tcW w:w="1276" w:type="dxa"/>
            <w:gridSpan w:val="19"/>
            <w:shd w:val="clear" w:color="auto" w:fill="D9D9D9" w:themeFill="background1" w:themeFillShade="D9"/>
            <w:vAlign w:val="center"/>
          </w:tcPr>
          <w:p w14:paraId="1EF831F7"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Completion date</w:t>
            </w:r>
            <w:r w:rsidRPr="007C4E9C">
              <w:rPr>
                <w:rFonts w:ascii="Arial" w:hAnsi="Arial" w:cs="Arial"/>
                <w:b/>
                <w:sz w:val="18"/>
                <w:szCs w:val="18"/>
                <w:vertAlign w:val="superscript"/>
                <w:lang w:eastAsia="en-GB"/>
              </w:rPr>
              <w:t>4</w:t>
            </w:r>
          </w:p>
        </w:tc>
        <w:tc>
          <w:tcPr>
            <w:tcW w:w="1417" w:type="dxa"/>
            <w:gridSpan w:val="13"/>
            <w:shd w:val="clear" w:color="auto" w:fill="D9D9D9" w:themeFill="background1" w:themeFillShade="D9"/>
            <w:vAlign w:val="center"/>
          </w:tcPr>
          <w:p w14:paraId="1EF831F8"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Total Cost (€)</w:t>
            </w:r>
          </w:p>
        </w:tc>
        <w:tc>
          <w:tcPr>
            <w:tcW w:w="2508" w:type="dxa"/>
            <w:gridSpan w:val="23"/>
            <w:shd w:val="clear" w:color="auto" w:fill="D9D9D9" w:themeFill="background1" w:themeFillShade="D9"/>
            <w:vAlign w:val="center"/>
          </w:tcPr>
          <w:p w14:paraId="1EF831F9"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Main responsible partner</w:t>
            </w:r>
          </w:p>
        </w:tc>
        <w:tc>
          <w:tcPr>
            <w:tcW w:w="1416" w:type="dxa"/>
            <w:gridSpan w:val="13"/>
            <w:shd w:val="clear" w:color="auto" w:fill="D9D9D9" w:themeFill="background1" w:themeFillShade="D9"/>
            <w:vAlign w:val="center"/>
          </w:tcPr>
          <w:p w14:paraId="1EF831FA"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Subcontractor (if needed)</w:t>
            </w:r>
          </w:p>
        </w:tc>
        <w:tc>
          <w:tcPr>
            <w:tcW w:w="1561" w:type="dxa"/>
            <w:gridSpan w:val="14"/>
            <w:shd w:val="clear" w:color="auto" w:fill="D9D9D9" w:themeFill="background1" w:themeFillShade="D9"/>
            <w:vAlign w:val="center"/>
          </w:tcPr>
          <w:p w14:paraId="1EF831FB"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Subcontracting costs</w:t>
            </w:r>
          </w:p>
        </w:tc>
        <w:tc>
          <w:tcPr>
            <w:tcW w:w="3206" w:type="dxa"/>
            <w:gridSpan w:val="15"/>
            <w:shd w:val="clear" w:color="auto" w:fill="D9D9D9" w:themeFill="background1" w:themeFillShade="D9"/>
            <w:vAlign w:val="center"/>
          </w:tcPr>
          <w:p w14:paraId="1EF831FC" w14:textId="77777777" w:rsidR="00F12A3C" w:rsidRPr="007C4E9C" w:rsidRDefault="00F12A3C" w:rsidP="00F12A3C">
            <w:pPr>
              <w:rPr>
                <w:rFonts w:ascii="Arial" w:hAnsi="Arial" w:cs="Arial"/>
                <w:sz w:val="18"/>
                <w:szCs w:val="18"/>
                <w:lang w:eastAsia="en-GB"/>
              </w:rPr>
            </w:pPr>
            <w:r w:rsidRPr="007C4E9C">
              <w:rPr>
                <w:rFonts w:ascii="Arial" w:hAnsi="Arial" w:cs="Arial"/>
                <w:b/>
                <w:sz w:val="18"/>
                <w:szCs w:val="18"/>
                <w:lang w:eastAsia="en-GB"/>
              </w:rPr>
              <w:t>Description/Comments</w:t>
            </w:r>
          </w:p>
        </w:tc>
      </w:tr>
      <w:tr w:rsidR="00F12A3C" w:rsidRPr="007C4E9C" w14:paraId="1EF83206" w14:textId="77777777" w:rsidTr="007C4E9C">
        <w:trPr>
          <w:jc w:val="center"/>
        </w:trPr>
        <w:tc>
          <w:tcPr>
            <w:tcW w:w="2658" w:type="dxa"/>
            <w:gridSpan w:val="15"/>
            <w:shd w:val="clear" w:color="auto" w:fill="D9D9D9" w:themeFill="background1" w:themeFillShade="D9"/>
            <w:vAlign w:val="center"/>
          </w:tcPr>
          <w:p w14:paraId="1EF831FE"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Site Survey</w:t>
            </w:r>
          </w:p>
        </w:tc>
        <w:sdt>
          <w:sdtPr>
            <w:rPr>
              <w:rFonts w:ascii="Arial" w:hAnsi="Arial" w:cs="Arial"/>
              <w:b/>
              <w:sz w:val="18"/>
              <w:szCs w:val="18"/>
              <w:lang w:eastAsia="en-GB"/>
            </w:rPr>
            <w:id w:val="-321200220"/>
            <w14:checkbox>
              <w14:checked w14:val="0"/>
              <w14:checkedState w14:val="2612" w14:font="MS Gothic"/>
              <w14:uncheckedState w14:val="2610" w14:font="MS Gothic"/>
            </w14:checkbox>
          </w:sdtPr>
          <w:sdtEndPr/>
          <w:sdtContent>
            <w:tc>
              <w:tcPr>
                <w:tcW w:w="1275" w:type="dxa"/>
                <w:gridSpan w:val="12"/>
                <w:shd w:val="clear" w:color="auto" w:fill="FFFFFF" w:themeFill="background1"/>
                <w:vAlign w:val="center"/>
              </w:tcPr>
              <w:p w14:paraId="1EF831FF" w14:textId="4C7C4CA2" w:rsidR="00F12A3C" w:rsidRPr="007C4E9C" w:rsidRDefault="00F12A3C" w:rsidP="00F12A3C">
                <w:pPr>
                  <w:rPr>
                    <w:rFonts w:ascii="Arial" w:hAnsi="Arial" w:cs="Arial"/>
                    <w:b/>
                    <w:sz w:val="18"/>
                    <w:szCs w:val="18"/>
                    <w:lang w:eastAsia="en-GB"/>
                  </w:rPr>
                </w:pPr>
                <w:r w:rsidRPr="007C4E9C">
                  <w:rPr>
                    <w:rFonts w:ascii="Segoe UI Symbol" w:eastAsia="MS Mincho" w:hAnsi="Segoe UI Symbol" w:cs="Segoe UI Symbol"/>
                    <w:b/>
                    <w:sz w:val="18"/>
                    <w:szCs w:val="18"/>
                    <w:lang w:eastAsia="en-GB"/>
                  </w:rPr>
                  <w:t>☐</w:t>
                </w:r>
              </w:p>
            </w:tc>
          </w:sdtContent>
        </w:sdt>
        <w:tc>
          <w:tcPr>
            <w:tcW w:w="1276" w:type="dxa"/>
            <w:gridSpan w:val="19"/>
            <w:shd w:val="clear" w:color="auto" w:fill="FFFFFF" w:themeFill="background1"/>
            <w:vAlign w:val="center"/>
          </w:tcPr>
          <w:p w14:paraId="1EF83200" w14:textId="77777777" w:rsidR="00F12A3C" w:rsidRPr="007C4E9C" w:rsidRDefault="00F12A3C" w:rsidP="00F12A3C">
            <w:pPr>
              <w:rPr>
                <w:rFonts w:ascii="Arial" w:hAnsi="Arial" w:cs="Arial"/>
                <w:b/>
                <w:sz w:val="18"/>
                <w:szCs w:val="18"/>
                <w:lang w:eastAsia="en-GB"/>
              </w:rPr>
            </w:pPr>
          </w:p>
        </w:tc>
        <w:tc>
          <w:tcPr>
            <w:tcW w:w="1417" w:type="dxa"/>
            <w:gridSpan w:val="13"/>
            <w:shd w:val="clear" w:color="auto" w:fill="FFFFFF" w:themeFill="background1"/>
            <w:vAlign w:val="center"/>
          </w:tcPr>
          <w:p w14:paraId="1EF83201" w14:textId="77777777" w:rsidR="00F12A3C" w:rsidRPr="007C4E9C" w:rsidRDefault="00F12A3C" w:rsidP="00F12A3C">
            <w:pPr>
              <w:rPr>
                <w:rFonts w:ascii="Arial" w:hAnsi="Arial" w:cs="Arial"/>
                <w:sz w:val="18"/>
                <w:szCs w:val="18"/>
                <w:lang w:eastAsia="en-GB"/>
              </w:rPr>
            </w:pPr>
          </w:p>
        </w:tc>
        <w:tc>
          <w:tcPr>
            <w:tcW w:w="2508" w:type="dxa"/>
            <w:gridSpan w:val="23"/>
            <w:shd w:val="clear" w:color="auto" w:fill="FFFFFF" w:themeFill="background1"/>
            <w:vAlign w:val="center"/>
          </w:tcPr>
          <w:p w14:paraId="1EF83202" w14:textId="77777777" w:rsidR="00F12A3C" w:rsidRPr="007C4E9C" w:rsidRDefault="00F12A3C" w:rsidP="00F12A3C">
            <w:pPr>
              <w:rPr>
                <w:rFonts w:ascii="Arial" w:hAnsi="Arial" w:cs="Arial"/>
                <w:b/>
                <w:sz w:val="18"/>
                <w:szCs w:val="18"/>
                <w:lang w:eastAsia="en-GB"/>
              </w:rPr>
            </w:pPr>
          </w:p>
        </w:tc>
        <w:tc>
          <w:tcPr>
            <w:tcW w:w="1416" w:type="dxa"/>
            <w:gridSpan w:val="13"/>
            <w:shd w:val="clear" w:color="auto" w:fill="FFFFFF" w:themeFill="background1"/>
            <w:vAlign w:val="center"/>
          </w:tcPr>
          <w:p w14:paraId="1EF83203" w14:textId="77777777" w:rsidR="00F12A3C" w:rsidRPr="007C4E9C" w:rsidRDefault="00F12A3C" w:rsidP="00F12A3C">
            <w:pPr>
              <w:rPr>
                <w:rFonts w:ascii="Arial" w:hAnsi="Arial" w:cs="Arial"/>
                <w:sz w:val="18"/>
                <w:szCs w:val="18"/>
                <w:lang w:eastAsia="en-GB"/>
              </w:rPr>
            </w:pPr>
          </w:p>
        </w:tc>
        <w:tc>
          <w:tcPr>
            <w:tcW w:w="1561" w:type="dxa"/>
            <w:gridSpan w:val="14"/>
            <w:shd w:val="clear" w:color="auto" w:fill="FFFFFF" w:themeFill="background1"/>
            <w:vAlign w:val="center"/>
          </w:tcPr>
          <w:p w14:paraId="1EF83204" w14:textId="77777777" w:rsidR="00F12A3C" w:rsidRPr="007C4E9C" w:rsidRDefault="00F12A3C" w:rsidP="00F12A3C">
            <w:pPr>
              <w:rPr>
                <w:rFonts w:ascii="Arial" w:hAnsi="Arial" w:cs="Arial"/>
                <w:b/>
                <w:sz w:val="18"/>
                <w:szCs w:val="18"/>
                <w:lang w:eastAsia="en-GB"/>
              </w:rPr>
            </w:pPr>
          </w:p>
        </w:tc>
        <w:tc>
          <w:tcPr>
            <w:tcW w:w="3206" w:type="dxa"/>
            <w:gridSpan w:val="15"/>
            <w:shd w:val="clear" w:color="auto" w:fill="FFFFFF" w:themeFill="background1"/>
            <w:vAlign w:val="center"/>
          </w:tcPr>
          <w:p w14:paraId="1EF83205" w14:textId="77777777" w:rsidR="00F12A3C" w:rsidRPr="007C4E9C" w:rsidRDefault="00F12A3C" w:rsidP="00F12A3C">
            <w:pPr>
              <w:rPr>
                <w:rFonts w:ascii="Arial" w:hAnsi="Arial" w:cs="Arial"/>
                <w:sz w:val="18"/>
                <w:szCs w:val="18"/>
                <w:lang w:eastAsia="en-GB"/>
              </w:rPr>
            </w:pPr>
          </w:p>
        </w:tc>
      </w:tr>
      <w:tr w:rsidR="00F12A3C" w:rsidRPr="007C4E9C" w14:paraId="1EF8320F" w14:textId="77777777" w:rsidTr="007C4E9C">
        <w:trPr>
          <w:jc w:val="center"/>
        </w:trPr>
        <w:tc>
          <w:tcPr>
            <w:tcW w:w="2658" w:type="dxa"/>
            <w:gridSpan w:val="15"/>
            <w:shd w:val="clear" w:color="auto" w:fill="D9D9D9" w:themeFill="background1" w:themeFillShade="D9"/>
            <w:vAlign w:val="center"/>
          </w:tcPr>
          <w:p w14:paraId="1EF83207"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Procedures design</w:t>
            </w:r>
          </w:p>
        </w:tc>
        <w:sdt>
          <w:sdtPr>
            <w:rPr>
              <w:rFonts w:ascii="Arial" w:hAnsi="Arial" w:cs="Arial"/>
              <w:b/>
              <w:sz w:val="18"/>
              <w:szCs w:val="18"/>
              <w:lang w:eastAsia="en-GB"/>
            </w:rPr>
            <w:id w:val="-170646226"/>
            <w14:checkbox>
              <w14:checked w14:val="0"/>
              <w14:checkedState w14:val="2612" w14:font="MS Gothic"/>
              <w14:uncheckedState w14:val="2610" w14:font="MS Gothic"/>
            </w14:checkbox>
          </w:sdtPr>
          <w:sdtEndPr/>
          <w:sdtContent>
            <w:tc>
              <w:tcPr>
                <w:tcW w:w="1275" w:type="dxa"/>
                <w:gridSpan w:val="12"/>
                <w:shd w:val="clear" w:color="auto" w:fill="FFFFFF" w:themeFill="background1"/>
                <w:vAlign w:val="center"/>
              </w:tcPr>
              <w:p w14:paraId="1EF83208" w14:textId="53326153" w:rsidR="00F12A3C" w:rsidRPr="007C4E9C" w:rsidRDefault="00F12A3C" w:rsidP="00F12A3C">
                <w:pPr>
                  <w:rPr>
                    <w:rFonts w:ascii="Arial" w:hAnsi="Arial" w:cs="Arial"/>
                    <w:b/>
                    <w:sz w:val="18"/>
                    <w:szCs w:val="18"/>
                    <w:lang w:eastAsia="en-GB"/>
                  </w:rPr>
                </w:pPr>
                <w:r w:rsidRPr="007C4E9C">
                  <w:rPr>
                    <w:rFonts w:ascii="Segoe UI Symbol" w:eastAsia="MS Mincho" w:hAnsi="Segoe UI Symbol" w:cs="Segoe UI Symbol"/>
                    <w:b/>
                    <w:sz w:val="18"/>
                    <w:szCs w:val="18"/>
                    <w:lang w:eastAsia="en-GB"/>
                  </w:rPr>
                  <w:t>☐</w:t>
                </w:r>
              </w:p>
            </w:tc>
          </w:sdtContent>
        </w:sdt>
        <w:tc>
          <w:tcPr>
            <w:tcW w:w="1276" w:type="dxa"/>
            <w:gridSpan w:val="19"/>
            <w:shd w:val="clear" w:color="auto" w:fill="FFFFFF" w:themeFill="background1"/>
            <w:vAlign w:val="center"/>
          </w:tcPr>
          <w:p w14:paraId="1EF83209" w14:textId="77777777" w:rsidR="00F12A3C" w:rsidRPr="007C4E9C" w:rsidRDefault="00F12A3C" w:rsidP="00F12A3C">
            <w:pPr>
              <w:rPr>
                <w:rFonts w:ascii="Arial" w:hAnsi="Arial" w:cs="Arial"/>
                <w:b/>
                <w:sz w:val="18"/>
                <w:szCs w:val="18"/>
                <w:lang w:eastAsia="en-GB"/>
              </w:rPr>
            </w:pPr>
          </w:p>
        </w:tc>
        <w:tc>
          <w:tcPr>
            <w:tcW w:w="1417" w:type="dxa"/>
            <w:gridSpan w:val="13"/>
            <w:shd w:val="clear" w:color="auto" w:fill="FFFFFF" w:themeFill="background1"/>
            <w:vAlign w:val="center"/>
          </w:tcPr>
          <w:p w14:paraId="1EF8320A" w14:textId="77777777" w:rsidR="00F12A3C" w:rsidRPr="007C4E9C" w:rsidRDefault="00F12A3C" w:rsidP="00F12A3C">
            <w:pPr>
              <w:rPr>
                <w:rFonts w:ascii="Arial" w:hAnsi="Arial" w:cs="Arial"/>
                <w:sz w:val="18"/>
                <w:szCs w:val="18"/>
                <w:lang w:eastAsia="en-GB"/>
              </w:rPr>
            </w:pPr>
          </w:p>
        </w:tc>
        <w:tc>
          <w:tcPr>
            <w:tcW w:w="2508" w:type="dxa"/>
            <w:gridSpan w:val="23"/>
            <w:shd w:val="clear" w:color="auto" w:fill="FFFFFF" w:themeFill="background1"/>
            <w:vAlign w:val="center"/>
          </w:tcPr>
          <w:p w14:paraId="1EF8320B" w14:textId="77777777" w:rsidR="00F12A3C" w:rsidRPr="007C4E9C" w:rsidRDefault="00F12A3C" w:rsidP="00F12A3C">
            <w:pPr>
              <w:rPr>
                <w:rFonts w:ascii="Arial" w:hAnsi="Arial" w:cs="Arial"/>
                <w:b/>
                <w:sz w:val="18"/>
                <w:szCs w:val="18"/>
                <w:lang w:eastAsia="en-GB"/>
              </w:rPr>
            </w:pPr>
          </w:p>
        </w:tc>
        <w:tc>
          <w:tcPr>
            <w:tcW w:w="1416" w:type="dxa"/>
            <w:gridSpan w:val="13"/>
            <w:shd w:val="clear" w:color="auto" w:fill="FFFFFF" w:themeFill="background1"/>
            <w:vAlign w:val="center"/>
          </w:tcPr>
          <w:p w14:paraId="1EF8320C" w14:textId="77777777" w:rsidR="00F12A3C" w:rsidRPr="007C4E9C" w:rsidRDefault="00F12A3C" w:rsidP="00F12A3C">
            <w:pPr>
              <w:rPr>
                <w:rFonts w:ascii="Arial" w:hAnsi="Arial" w:cs="Arial"/>
                <w:sz w:val="18"/>
                <w:szCs w:val="18"/>
                <w:lang w:eastAsia="en-GB"/>
              </w:rPr>
            </w:pPr>
          </w:p>
        </w:tc>
        <w:tc>
          <w:tcPr>
            <w:tcW w:w="1561" w:type="dxa"/>
            <w:gridSpan w:val="14"/>
            <w:shd w:val="clear" w:color="auto" w:fill="FFFFFF" w:themeFill="background1"/>
            <w:vAlign w:val="center"/>
          </w:tcPr>
          <w:p w14:paraId="1EF8320D" w14:textId="77777777" w:rsidR="00F12A3C" w:rsidRPr="007C4E9C" w:rsidRDefault="00F12A3C" w:rsidP="00F12A3C">
            <w:pPr>
              <w:rPr>
                <w:rFonts w:ascii="Arial" w:hAnsi="Arial" w:cs="Arial"/>
                <w:b/>
                <w:sz w:val="18"/>
                <w:szCs w:val="18"/>
                <w:lang w:eastAsia="en-GB"/>
              </w:rPr>
            </w:pPr>
          </w:p>
        </w:tc>
        <w:tc>
          <w:tcPr>
            <w:tcW w:w="3206" w:type="dxa"/>
            <w:gridSpan w:val="15"/>
            <w:shd w:val="clear" w:color="auto" w:fill="FFFFFF" w:themeFill="background1"/>
            <w:vAlign w:val="center"/>
          </w:tcPr>
          <w:p w14:paraId="1EF8320E" w14:textId="77777777" w:rsidR="00F12A3C" w:rsidRPr="007C4E9C" w:rsidRDefault="00F12A3C" w:rsidP="00F12A3C">
            <w:pPr>
              <w:rPr>
                <w:rFonts w:ascii="Arial" w:hAnsi="Arial" w:cs="Arial"/>
                <w:sz w:val="18"/>
                <w:szCs w:val="18"/>
                <w:lang w:eastAsia="en-GB"/>
              </w:rPr>
            </w:pPr>
          </w:p>
        </w:tc>
      </w:tr>
      <w:tr w:rsidR="00F12A3C" w:rsidRPr="007C4E9C" w14:paraId="1EF83218" w14:textId="77777777" w:rsidTr="007C4E9C">
        <w:trPr>
          <w:jc w:val="center"/>
        </w:trPr>
        <w:tc>
          <w:tcPr>
            <w:tcW w:w="2658" w:type="dxa"/>
            <w:gridSpan w:val="15"/>
            <w:shd w:val="clear" w:color="auto" w:fill="D9D9D9" w:themeFill="background1" w:themeFillShade="D9"/>
            <w:vAlign w:val="center"/>
          </w:tcPr>
          <w:p w14:paraId="1EF83210"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Ground and flight validation</w:t>
            </w:r>
          </w:p>
        </w:tc>
        <w:sdt>
          <w:sdtPr>
            <w:rPr>
              <w:rFonts w:ascii="Arial" w:hAnsi="Arial" w:cs="Arial"/>
              <w:b/>
              <w:sz w:val="18"/>
              <w:szCs w:val="18"/>
              <w:lang w:eastAsia="en-GB"/>
            </w:rPr>
            <w:id w:val="-1470426564"/>
            <w14:checkbox>
              <w14:checked w14:val="0"/>
              <w14:checkedState w14:val="2612" w14:font="MS Gothic"/>
              <w14:uncheckedState w14:val="2610" w14:font="MS Gothic"/>
            </w14:checkbox>
          </w:sdtPr>
          <w:sdtEndPr/>
          <w:sdtContent>
            <w:tc>
              <w:tcPr>
                <w:tcW w:w="1275" w:type="dxa"/>
                <w:gridSpan w:val="12"/>
                <w:shd w:val="clear" w:color="auto" w:fill="FFFFFF" w:themeFill="background1"/>
                <w:vAlign w:val="center"/>
              </w:tcPr>
              <w:p w14:paraId="1EF83211" w14:textId="0230B6F7" w:rsidR="00F12A3C" w:rsidRPr="007C4E9C" w:rsidRDefault="00F12A3C" w:rsidP="00F12A3C">
                <w:pPr>
                  <w:rPr>
                    <w:rFonts w:ascii="Arial" w:hAnsi="Arial" w:cs="Arial"/>
                    <w:b/>
                    <w:sz w:val="18"/>
                    <w:szCs w:val="18"/>
                    <w:lang w:eastAsia="en-GB"/>
                  </w:rPr>
                </w:pPr>
                <w:r w:rsidRPr="007C4E9C">
                  <w:rPr>
                    <w:rFonts w:ascii="Segoe UI Symbol" w:eastAsia="MS Mincho" w:hAnsi="Segoe UI Symbol" w:cs="Segoe UI Symbol"/>
                    <w:b/>
                    <w:sz w:val="18"/>
                    <w:szCs w:val="18"/>
                    <w:lang w:eastAsia="en-GB"/>
                  </w:rPr>
                  <w:t>☐</w:t>
                </w:r>
              </w:p>
            </w:tc>
          </w:sdtContent>
        </w:sdt>
        <w:tc>
          <w:tcPr>
            <w:tcW w:w="1276" w:type="dxa"/>
            <w:gridSpan w:val="19"/>
            <w:shd w:val="clear" w:color="auto" w:fill="FFFFFF" w:themeFill="background1"/>
            <w:vAlign w:val="center"/>
          </w:tcPr>
          <w:p w14:paraId="1EF83212" w14:textId="77777777" w:rsidR="00F12A3C" w:rsidRPr="007C4E9C" w:rsidRDefault="00F12A3C" w:rsidP="00F12A3C">
            <w:pPr>
              <w:rPr>
                <w:rFonts w:ascii="Arial" w:hAnsi="Arial" w:cs="Arial"/>
                <w:b/>
                <w:sz w:val="18"/>
                <w:szCs w:val="18"/>
                <w:lang w:eastAsia="en-GB"/>
              </w:rPr>
            </w:pPr>
          </w:p>
        </w:tc>
        <w:tc>
          <w:tcPr>
            <w:tcW w:w="1417" w:type="dxa"/>
            <w:gridSpan w:val="13"/>
            <w:shd w:val="clear" w:color="auto" w:fill="FFFFFF" w:themeFill="background1"/>
            <w:vAlign w:val="center"/>
          </w:tcPr>
          <w:p w14:paraId="1EF83213" w14:textId="77777777" w:rsidR="00F12A3C" w:rsidRPr="007C4E9C" w:rsidRDefault="00F12A3C" w:rsidP="00F12A3C">
            <w:pPr>
              <w:rPr>
                <w:rFonts w:ascii="Arial" w:hAnsi="Arial" w:cs="Arial"/>
                <w:sz w:val="18"/>
                <w:szCs w:val="18"/>
                <w:lang w:eastAsia="en-GB"/>
              </w:rPr>
            </w:pPr>
          </w:p>
        </w:tc>
        <w:tc>
          <w:tcPr>
            <w:tcW w:w="2508" w:type="dxa"/>
            <w:gridSpan w:val="23"/>
            <w:shd w:val="clear" w:color="auto" w:fill="FFFFFF" w:themeFill="background1"/>
            <w:vAlign w:val="center"/>
          </w:tcPr>
          <w:p w14:paraId="1EF83214" w14:textId="77777777" w:rsidR="00F12A3C" w:rsidRPr="007C4E9C" w:rsidRDefault="00F12A3C" w:rsidP="00F12A3C">
            <w:pPr>
              <w:rPr>
                <w:rFonts w:ascii="Arial" w:hAnsi="Arial" w:cs="Arial"/>
                <w:b/>
                <w:sz w:val="18"/>
                <w:szCs w:val="18"/>
                <w:lang w:eastAsia="en-GB"/>
              </w:rPr>
            </w:pPr>
          </w:p>
        </w:tc>
        <w:tc>
          <w:tcPr>
            <w:tcW w:w="1416" w:type="dxa"/>
            <w:gridSpan w:val="13"/>
            <w:shd w:val="clear" w:color="auto" w:fill="FFFFFF" w:themeFill="background1"/>
            <w:vAlign w:val="center"/>
          </w:tcPr>
          <w:p w14:paraId="1EF83215" w14:textId="77777777" w:rsidR="00F12A3C" w:rsidRPr="007C4E9C" w:rsidRDefault="00F12A3C" w:rsidP="00F12A3C">
            <w:pPr>
              <w:rPr>
                <w:rFonts w:ascii="Arial" w:hAnsi="Arial" w:cs="Arial"/>
                <w:sz w:val="18"/>
                <w:szCs w:val="18"/>
                <w:lang w:eastAsia="en-GB"/>
              </w:rPr>
            </w:pPr>
          </w:p>
        </w:tc>
        <w:tc>
          <w:tcPr>
            <w:tcW w:w="1561" w:type="dxa"/>
            <w:gridSpan w:val="14"/>
            <w:shd w:val="clear" w:color="auto" w:fill="FFFFFF" w:themeFill="background1"/>
            <w:vAlign w:val="center"/>
          </w:tcPr>
          <w:p w14:paraId="1EF83216" w14:textId="77777777" w:rsidR="00F12A3C" w:rsidRPr="007C4E9C" w:rsidRDefault="00F12A3C" w:rsidP="00F12A3C">
            <w:pPr>
              <w:rPr>
                <w:rFonts w:ascii="Arial" w:hAnsi="Arial" w:cs="Arial"/>
                <w:b/>
                <w:sz w:val="18"/>
                <w:szCs w:val="18"/>
                <w:lang w:eastAsia="en-GB"/>
              </w:rPr>
            </w:pPr>
          </w:p>
        </w:tc>
        <w:tc>
          <w:tcPr>
            <w:tcW w:w="3206" w:type="dxa"/>
            <w:gridSpan w:val="15"/>
            <w:shd w:val="clear" w:color="auto" w:fill="FFFFFF" w:themeFill="background1"/>
            <w:vAlign w:val="center"/>
          </w:tcPr>
          <w:p w14:paraId="1EF83217" w14:textId="77777777" w:rsidR="00F12A3C" w:rsidRPr="007C4E9C" w:rsidRDefault="00F12A3C" w:rsidP="00F12A3C">
            <w:pPr>
              <w:rPr>
                <w:rFonts w:ascii="Arial" w:hAnsi="Arial" w:cs="Arial"/>
                <w:sz w:val="18"/>
                <w:szCs w:val="18"/>
                <w:lang w:eastAsia="en-GB"/>
              </w:rPr>
            </w:pPr>
          </w:p>
        </w:tc>
      </w:tr>
      <w:tr w:rsidR="00F12A3C" w:rsidRPr="007C4E9C" w14:paraId="1EF83221" w14:textId="77777777" w:rsidTr="007C4E9C">
        <w:trPr>
          <w:jc w:val="center"/>
        </w:trPr>
        <w:tc>
          <w:tcPr>
            <w:tcW w:w="2658" w:type="dxa"/>
            <w:gridSpan w:val="15"/>
            <w:shd w:val="clear" w:color="auto" w:fill="D9D9D9" w:themeFill="background1" w:themeFillShade="D9"/>
            <w:vAlign w:val="center"/>
          </w:tcPr>
          <w:p w14:paraId="1EF83219"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Safety Assessment</w:t>
            </w:r>
          </w:p>
        </w:tc>
        <w:sdt>
          <w:sdtPr>
            <w:rPr>
              <w:rFonts w:ascii="Arial" w:hAnsi="Arial" w:cs="Arial"/>
              <w:b/>
              <w:sz w:val="18"/>
              <w:szCs w:val="18"/>
              <w:lang w:eastAsia="en-GB"/>
            </w:rPr>
            <w:id w:val="-999576415"/>
            <w14:checkbox>
              <w14:checked w14:val="0"/>
              <w14:checkedState w14:val="2612" w14:font="MS Gothic"/>
              <w14:uncheckedState w14:val="2610" w14:font="MS Gothic"/>
            </w14:checkbox>
          </w:sdtPr>
          <w:sdtEndPr/>
          <w:sdtContent>
            <w:tc>
              <w:tcPr>
                <w:tcW w:w="1275" w:type="dxa"/>
                <w:gridSpan w:val="12"/>
                <w:shd w:val="clear" w:color="auto" w:fill="FFFFFF" w:themeFill="background1"/>
                <w:vAlign w:val="center"/>
              </w:tcPr>
              <w:p w14:paraId="1EF8321A" w14:textId="6ACF0274" w:rsidR="00F12A3C" w:rsidRPr="007C4E9C" w:rsidRDefault="00F12A3C" w:rsidP="00F12A3C">
                <w:pPr>
                  <w:rPr>
                    <w:rFonts w:ascii="Arial" w:hAnsi="Arial" w:cs="Arial"/>
                    <w:b/>
                    <w:sz w:val="18"/>
                    <w:szCs w:val="18"/>
                    <w:lang w:eastAsia="en-GB"/>
                  </w:rPr>
                </w:pPr>
                <w:r w:rsidRPr="007C4E9C">
                  <w:rPr>
                    <w:rFonts w:ascii="Segoe UI Symbol" w:eastAsia="MS Mincho" w:hAnsi="Segoe UI Symbol" w:cs="Segoe UI Symbol"/>
                    <w:b/>
                    <w:sz w:val="18"/>
                    <w:szCs w:val="18"/>
                    <w:lang w:eastAsia="en-GB"/>
                  </w:rPr>
                  <w:t>☐</w:t>
                </w:r>
              </w:p>
            </w:tc>
          </w:sdtContent>
        </w:sdt>
        <w:tc>
          <w:tcPr>
            <w:tcW w:w="1276" w:type="dxa"/>
            <w:gridSpan w:val="19"/>
            <w:shd w:val="clear" w:color="auto" w:fill="FFFFFF" w:themeFill="background1"/>
            <w:vAlign w:val="center"/>
          </w:tcPr>
          <w:p w14:paraId="1EF8321B" w14:textId="77777777" w:rsidR="00F12A3C" w:rsidRPr="007C4E9C" w:rsidRDefault="00F12A3C" w:rsidP="00F12A3C">
            <w:pPr>
              <w:rPr>
                <w:rFonts w:ascii="Arial" w:hAnsi="Arial" w:cs="Arial"/>
                <w:b/>
                <w:sz w:val="18"/>
                <w:szCs w:val="18"/>
                <w:lang w:eastAsia="en-GB"/>
              </w:rPr>
            </w:pPr>
          </w:p>
        </w:tc>
        <w:tc>
          <w:tcPr>
            <w:tcW w:w="1417" w:type="dxa"/>
            <w:gridSpan w:val="13"/>
            <w:shd w:val="clear" w:color="auto" w:fill="FFFFFF" w:themeFill="background1"/>
            <w:vAlign w:val="center"/>
          </w:tcPr>
          <w:p w14:paraId="1EF8321C" w14:textId="77777777" w:rsidR="00F12A3C" w:rsidRPr="007C4E9C" w:rsidRDefault="00F12A3C" w:rsidP="00F12A3C">
            <w:pPr>
              <w:rPr>
                <w:rFonts w:ascii="Arial" w:hAnsi="Arial" w:cs="Arial"/>
                <w:sz w:val="18"/>
                <w:szCs w:val="18"/>
                <w:lang w:eastAsia="en-GB"/>
              </w:rPr>
            </w:pPr>
          </w:p>
        </w:tc>
        <w:tc>
          <w:tcPr>
            <w:tcW w:w="2508" w:type="dxa"/>
            <w:gridSpan w:val="23"/>
            <w:shd w:val="clear" w:color="auto" w:fill="FFFFFF" w:themeFill="background1"/>
            <w:vAlign w:val="center"/>
          </w:tcPr>
          <w:p w14:paraId="1EF8321D" w14:textId="77777777" w:rsidR="00F12A3C" w:rsidRPr="007C4E9C" w:rsidRDefault="00F12A3C" w:rsidP="00F12A3C">
            <w:pPr>
              <w:rPr>
                <w:rFonts w:ascii="Arial" w:hAnsi="Arial" w:cs="Arial"/>
                <w:b/>
                <w:sz w:val="18"/>
                <w:szCs w:val="18"/>
                <w:lang w:eastAsia="en-GB"/>
              </w:rPr>
            </w:pPr>
          </w:p>
        </w:tc>
        <w:tc>
          <w:tcPr>
            <w:tcW w:w="1416" w:type="dxa"/>
            <w:gridSpan w:val="13"/>
            <w:shd w:val="clear" w:color="auto" w:fill="FFFFFF" w:themeFill="background1"/>
            <w:vAlign w:val="center"/>
          </w:tcPr>
          <w:p w14:paraId="1EF8321E" w14:textId="77777777" w:rsidR="00F12A3C" w:rsidRPr="007C4E9C" w:rsidRDefault="00F12A3C" w:rsidP="00F12A3C">
            <w:pPr>
              <w:rPr>
                <w:rFonts w:ascii="Arial" w:hAnsi="Arial" w:cs="Arial"/>
                <w:sz w:val="18"/>
                <w:szCs w:val="18"/>
                <w:lang w:eastAsia="en-GB"/>
              </w:rPr>
            </w:pPr>
          </w:p>
        </w:tc>
        <w:tc>
          <w:tcPr>
            <w:tcW w:w="1561" w:type="dxa"/>
            <w:gridSpan w:val="14"/>
            <w:shd w:val="clear" w:color="auto" w:fill="FFFFFF" w:themeFill="background1"/>
            <w:vAlign w:val="center"/>
          </w:tcPr>
          <w:p w14:paraId="1EF8321F" w14:textId="77777777" w:rsidR="00F12A3C" w:rsidRPr="007C4E9C" w:rsidRDefault="00F12A3C" w:rsidP="00F12A3C">
            <w:pPr>
              <w:rPr>
                <w:rFonts w:ascii="Arial" w:hAnsi="Arial" w:cs="Arial"/>
                <w:b/>
                <w:sz w:val="18"/>
                <w:szCs w:val="18"/>
                <w:lang w:eastAsia="en-GB"/>
              </w:rPr>
            </w:pPr>
          </w:p>
        </w:tc>
        <w:tc>
          <w:tcPr>
            <w:tcW w:w="3206" w:type="dxa"/>
            <w:gridSpan w:val="15"/>
            <w:shd w:val="clear" w:color="auto" w:fill="FFFFFF" w:themeFill="background1"/>
            <w:vAlign w:val="center"/>
          </w:tcPr>
          <w:p w14:paraId="1EF83220" w14:textId="77777777" w:rsidR="00F12A3C" w:rsidRPr="007C4E9C" w:rsidRDefault="00F12A3C" w:rsidP="00F12A3C">
            <w:pPr>
              <w:rPr>
                <w:rFonts w:ascii="Arial" w:hAnsi="Arial" w:cs="Arial"/>
                <w:sz w:val="18"/>
                <w:szCs w:val="18"/>
                <w:lang w:eastAsia="en-GB"/>
              </w:rPr>
            </w:pPr>
          </w:p>
        </w:tc>
      </w:tr>
      <w:tr w:rsidR="00F12A3C" w:rsidRPr="007C4E9C" w14:paraId="1EF8322A" w14:textId="77777777" w:rsidTr="007C4E9C">
        <w:trPr>
          <w:jc w:val="center"/>
        </w:trPr>
        <w:tc>
          <w:tcPr>
            <w:tcW w:w="2658" w:type="dxa"/>
            <w:gridSpan w:val="15"/>
            <w:shd w:val="clear" w:color="auto" w:fill="D9D9D9" w:themeFill="background1" w:themeFillShade="D9"/>
            <w:vAlign w:val="center"/>
          </w:tcPr>
          <w:p w14:paraId="1EF83222"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Publication on AIP</w:t>
            </w:r>
          </w:p>
        </w:tc>
        <w:sdt>
          <w:sdtPr>
            <w:rPr>
              <w:rFonts w:ascii="Arial" w:hAnsi="Arial" w:cs="Arial"/>
              <w:b/>
              <w:sz w:val="18"/>
              <w:szCs w:val="18"/>
              <w:lang w:eastAsia="en-GB"/>
            </w:rPr>
            <w:id w:val="168382383"/>
            <w14:checkbox>
              <w14:checked w14:val="0"/>
              <w14:checkedState w14:val="2612" w14:font="MS Gothic"/>
              <w14:uncheckedState w14:val="2610" w14:font="MS Gothic"/>
            </w14:checkbox>
          </w:sdtPr>
          <w:sdtEndPr/>
          <w:sdtContent>
            <w:tc>
              <w:tcPr>
                <w:tcW w:w="1275" w:type="dxa"/>
                <w:gridSpan w:val="12"/>
                <w:shd w:val="clear" w:color="auto" w:fill="FFFFFF" w:themeFill="background1"/>
                <w:vAlign w:val="center"/>
              </w:tcPr>
              <w:p w14:paraId="1EF83223" w14:textId="1BBB2939" w:rsidR="00F12A3C" w:rsidRPr="007C4E9C" w:rsidRDefault="00F12A3C" w:rsidP="00F12A3C">
                <w:pPr>
                  <w:rPr>
                    <w:rFonts w:ascii="Arial" w:hAnsi="Arial" w:cs="Arial"/>
                    <w:b/>
                    <w:sz w:val="18"/>
                    <w:szCs w:val="18"/>
                    <w:lang w:eastAsia="en-GB"/>
                  </w:rPr>
                </w:pPr>
                <w:r w:rsidRPr="007C4E9C">
                  <w:rPr>
                    <w:rFonts w:ascii="Segoe UI Symbol" w:eastAsia="MS Mincho" w:hAnsi="Segoe UI Symbol" w:cs="Segoe UI Symbol"/>
                    <w:b/>
                    <w:sz w:val="18"/>
                    <w:szCs w:val="18"/>
                    <w:lang w:eastAsia="en-GB"/>
                  </w:rPr>
                  <w:t>☐</w:t>
                </w:r>
              </w:p>
            </w:tc>
          </w:sdtContent>
        </w:sdt>
        <w:tc>
          <w:tcPr>
            <w:tcW w:w="1276" w:type="dxa"/>
            <w:gridSpan w:val="19"/>
            <w:shd w:val="clear" w:color="auto" w:fill="FFFFFF" w:themeFill="background1"/>
            <w:vAlign w:val="center"/>
          </w:tcPr>
          <w:p w14:paraId="1EF83224" w14:textId="77777777" w:rsidR="00F12A3C" w:rsidRPr="007C4E9C" w:rsidRDefault="00F12A3C" w:rsidP="00F12A3C">
            <w:pPr>
              <w:rPr>
                <w:rFonts w:ascii="Arial" w:hAnsi="Arial" w:cs="Arial"/>
                <w:b/>
                <w:sz w:val="18"/>
                <w:szCs w:val="18"/>
                <w:lang w:eastAsia="en-GB"/>
              </w:rPr>
            </w:pPr>
          </w:p>
        </w:tc>
        <w:tc>
          <w:tcPr>
            <w:tcW w:w="1417" w:type="dxa"/>
            <w:gridSpan w:val="13"/>
            <w:shd w:val="clear" w:color="auto" w:fill="FFFFFF" w:themeFill="background1"/>
            <w:vAlign w:val="center"/>
          </w:tcPr>
          <w:p w14:paraId="1EF83225" w14:textId="77777777" w:rsidR="00F12A3C" w:rsidRPr="007C4E9C" w:rsidRDefault="00F12A3C" w:rsidP="00F12A3C">
            <w:pPr>
              <w:rPr>
                <w:rFonts w:ascii="Arial" w:hAnsi="Arial" w:cs="Arial"/>
                <w:sz w:val="18"/>
                <w:szCs w:val="18"/>
                <w:lang w:eastAsia="en-GB"/>
              </w:rPr>
            </w:pPr>
          </w:p>
        </w:tc>
        <w:tc>
          <w:tcPr>
            <w:tcW w:w="2508" w:type="dxa"/>
            <w:gridSpan w:val="23"/>
            <w:shd w:val="clear" w:color="auto" w:fill="FFFFFF" w:themeFill="background1"/>
            <w:vAlign w:val="center"/>
          </w:tcPr>
          <w:p w14:paraId="1EF83226" w14:textId="77777777" w:rsidR="00F12A3C" w:rsidRPr="007C4E9C" w:rsidRDefault="00F12A3C" w:rsidP="00F12A3C">
            <w:pPr>
              <w:rPr>
                <w:rFonts w:ascii="Arial" w:hAnsi="Arial" w:cs="Arial"/>
                <w:b/>
                <w:sz w:val="18"/>
                <w:szCs w:val="18"/>
                <w:lang w:eastAsia="en-GB"/>
              </w:rPr>
            </w:pPr>
          </w:p>
        </w:tc>
        <w:tc>
          <w:tcPr>
            <w:tcW w:w="1416" w:type="dxa"/>
            <w:gridSpan w:val="13"/>
            <w:shd w:val="clear" w:color="auto" w:fill="FFFFFF" w:themeFill="background1"/>
            <w:vAlign w:val="center"/>
          </w:tcPr>
          <w:p w14:paraId="1EF83227" w14:textId="77777777" w:rsidR="00F12A3C" w:rsidRPr="007C4E9C" w:rsidRDefault="00F12A3C" w:rsidP="00F12A3C">
            <w:pPr>
              <w:rPr>
                <w:rFonts w:ascii="Arial" w:hAnsi="Arial" w:cs="Arial"/>
                <w:sz w:val="18"/>
                <w:szCs w:val="18"/>
                <w:lang w:eastAsia="en-GB"/>
              </w:rPr>
            </w:pPr>
          </w:p>
        </w:tc>
        <w:tc>
          <w:tcPr>
            <w:tcW w:w="1561" w:type="dxa"/>
            <w:gridSpan w:val="14"/>
            <w:shd w:val="clear" w:color="auto" w:fill="FFFFFF" w:themeFill="background1"/>
            <w:vAlign w:val="center"/>
          </w:tcPr>
          <w:p w14:paraId="1EF83228" w14:textId="77777777" w:rsidR="00F12A3C" w:rsidRPr="007C4E9C" w:rsidRDefault="00F12A3C" w:rsidP="00F12A3C">
            <w:pPr>
              <w:rPr>
                <w:rFonts w:ascii="Arial" w:hAnsi="Arial" w:cs="Arial"/>
                <w:b/>
                <w:sz w:val="18"/>
                <w:szCs w:val="18"/>
                <w:lang w:eastAsia="en-GB"/>
              </w:rPr>
            </w:pPr>
          </w:p>
        </w:tc>
        <w:tc>
          <w:tcPr>
            <w:tcW w:w="3206" w:type="dxa"/>
            <w:gridSpan w:val="15"/>
            <w:shd w:val="clear" w:color="auto" w:fill="FFFFFF" w:themeFill="background1"/>
            <w:vAlign w:val="center"/>
          </w:tcPr>
          <w:p w14:paraId="1EF83229" w14:textId="77777777" w:rsidR="00F12A3C" w:rsidRPr="007C4E9C" w:rsidRDefault="00F12A3C" w:rsidP="00F12A3C">
            <w:pPr>
              <w:rPr>
                <w:rFonts w:ascii="Arial" w:hAnsi="Arial" w:cs="Arial"/>
                <w:sz w:val="18"/>
                <w:szCs w:val="18"/>
                <w:lang w:eastAsia="en-GB"/>
              </w:rPr>
            </w:pPr>
          </w:p>
        </w:tc>
      </w:tr>
      <w:tr w:rsidR="00F12A3C" w:rsidRPr="007C4E9C" w14:paraId="1EF83233" w14:textId="77777777" w:rsidTr="007C4E9C">
        <w:trPr>
          <w:jc w:val="center"/>
        </w:trPr>
        <w:tc>
          <w:tcPr>
            <w:tcW w:w="1531" w:type="dxa"/>
            <w:gridSpan w:val="7"/>
            <w:shd w:val="clear" w:color="auto" w:fill="D9D9D9" w:themeFill="background1" w:themeFillShade="D9"/>
            <w:vAlign w:val="center"/>
          </w:tcPr>
          <w:p w14:paraId="1EF8322B"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Other (specify)</w:t>
            </w:r>
          </w:p>
        </w:tc>
        <w:tc>
          <w:tcPr>
            <w:tcW w:w="2402" w:type="dxa"/>
            <w:gridSpan w:val="20"/>
            <w:shd w:val="clear" w:color="auto" w:fill="FFFFFF" w:themeFill="background1"/>
            <w:vAlign w:val="center"/>
          </w:tcPr>
          <w:p w14:paraId="1EF8322C" w14:textId="77777777" w:rsidR="00F12A3C" w:rsidRPr="007C4E9C" w:rsidRDefault="00F12A3C" w:rsidP="00F12A3C">
            <w:pPr>
              <w:keepNext/>
              <w:spacing w:before="60" w:after="60"/>
              <w:rPr>
                <w:rFonts w:ascii="Arial" w:hAnsi="Arial" w:cs="Arial"/>
                <w:sz w:val="18"/>
                <w:szCs w:val="18"/>
                <w:lang w:eastAsia="en-GB"/>
              </w:rPr>
            </w:pPr>
          </w:p>
        </w:tc>
        <w:tc>
          <w:tcPr>
            <w:tcW w:w="1276" w:type="dxa"/>
            <w:gridSpan w:val="19"/>
            <w:shd w:val="clear" w:color="auto" w:fill="FFFFFF" w:themeFill="background1"/>
            <w:vAlign w:val="center"/>
          </w:tcPr>
          <w:p w14:paraId="1EF8322D" w14:textId="77777777" w:rsidR="00F12A3C" w:rsidRPr="007C4E9C" w:rsidRDefault="00F12A3C" w:rsidP="00F12A3C">
            <w:pPr>
              <w:rPr>
                <w:rFonts w:ascii="Arial" w:hAnsi="Arial" w:cs="Arial"/>
                <w:b/>
                <w:sz w:val="18"/>
                <w:szCs w:val="18"/>
                <w:lang w:eastAsia="en-GB"/>
              </w:rPr>
            </w:pPr>
          </w:p>
        </w:tc>
        <w:tc>
          <w:tcPr>
            <w:tcW w:w="1417" w:type="dxa"/>
            <w:gridSpan w:val="13"/>
            <w:shd w:val="clear" w:color="auto" w:fill="FFFFFF" w:themeFill="background1"/>
            <w:vAlign w:val="center"/>
          </w:tcPr>
          <w:p w14:paraId="1EF8322E" w14:textId="77777777" w:rsidR="00F12A3C" w:rsidRPr="007C4E9C" w:rsidRDefault="00F12A3C" w:rsidP="00F12A3C">
            <w:pPr>
              <w:rPr>
                <w:rFonts w:ascii="Arial" w:hAnsi="Arial" w:cs="Arial"/>
                <w:sz w:val="18"/>
                <w:szCs w:val="18"/>
                <w:lang w:eastAsia="en-GB"/>
              </w:rPr>
            </w:pPr>
          </w:p>
        </w:tc>
        <w:tc>
          <w:tcPr>
            <w:tcW w:w="2508" w:type="dxa"/>
            <w:gridSpan w:val="23"/>
            <w:shd w:val="clear" w:color="auto" w:fill="FFFFFF" w:themeFill="background1"/>
            <w:vAlign w:val="center"/>
          </w:tcPr>
          <w:p w14:paraId="1EF8322F" w14:textId="77777777" w:rsidR="00F12A3C" w:rsidRPr="007C4E9C" w:rsidRDefault="00F12A3C" w:rsidP="00F12A3C">
            <w:pPr>
              <w:rPr>
                <w:rFonts w:ascii="Arial" w:hAnsi="Arial" w:cs="Arial"/>
                <w:b/>
                <w:sz w:val="18"/>
                <w:szCs w:val="18"/>
                <w:lang w:eastAsia="en-GB"/>
              </w:rPr>
            </w:pPr>
          </w:p>
        </w:tc>
        <w:tc>
          <w:tcPr>
            <w:tcW w:w="1416" w:type="dxa"/>
            <w:gridSpan w:val="13"/>
            <w:shd w:val="clear" w:color="auto" w:fill="FFFFFF" w:themeFill="background1"/>
            <w:vAlign w:val="center"/>
          </w:tcPr>
          <w:p w14:paraId="1EF83230" w14:textId="77777777" w:rsidR="00F12A3C" w:rsidRPr="007C4E9C" w:rsidRDefault="00F12A3C" w:rsidP="00F12A3C">
            <w:pPr>
              <w:rPr>
                <w:rFonts w:ascii="Arial" w:hAnsi="Arial" w:cs="Arial"/>
                <w:sz w:val="18"/>
                <w:szCs w:val="18"/>
                <w:lang w:eastAsia="en-GB"/>
              </w:rPr>
            </w:pPr>
          </w:p>
        </w:tc>
        <w:tc>
          <w:tcPr>
            <w:tcW w:w="1561" w:type="dxa"/>
            <w:gridSpan w:val="14"/>
            <w:shd w:val="clear" w:color="auto" w:fill="FFFFFF" w:themeFill="background1"/>
            <w:vAlign w:val="center"/>
          </w:tcPr>
          <w:p w14:paraId="1EF83231" w14:textId="77777777" w:rsidR="00F12A3C" w:rsidRPr="007C4E9C" w:rsidRDefault="00F12A3C" w:rsidP="00F12A3C">
            <w:pPr>
              <w:rPr>
                <w:rFonts w:ascii="Arial" w:hAnsi="Arial" w:cs="Arial"/>
                <w:b/>
                <w:sz w:val="18"/>
                <w:szCs w:val="18"/>
                <w:lang w:eastAsia="en-GB"/>
              </w:rPr>
            </w:pPr>
          </w:p>
        </w:tc>
        <w:tc>
          <w:tcPr>
            <w:tcW w:w="3206" w:type="dxa"/>
            <w:gridSpan w:val="15"/>
            <w:shd w:val="clear" w:color="auto" w:fill="FFFFFF" w:themeFill="background1"/>
            <w:vAlign w:val="center"/>
          </w:tcPr>
          <w:p w14:paraId="1EF83232" w14:textId="77777777" w:rsidR="00F12A3C" w:rsidRPr="007C4E9C" w:rsidRDefault="00F12A3C" w:rsidP="00F12A3C">
            <w:pPr>
              <w:rPr>
                <w:rFonts w:ascii="Arial" w:hAnsi="Arial" w:cs="Arial"/>
                <w:sz w:val="18"/>
                <w:szCs w:val="18"/>
                <w:lang w:eastAsia="en-GB"/>
              </w:rPr>
            </w:pPr>
          </w:p>
        </w:tc>
      </w:tr>
      <w:tr w:rsidR="00F12A3C" w:rsidRPr="007C4E9C" w14:paraId="1EF8323C" w14:textId="77777777" w:rsidTr="007C4E9C">
        <w:trPr>
          <w:jc w:val="center"/>
        </w:trPr>
        <w:tc>
          <w:tcPr>
            <w:tcW w:w="1531" w:type="dxa"/>
            <w:gridSpan w:val="7"/>
            <w:shd w:val="clear" w:color="auto" w:fill="D9D9D9" w:themeFill="background1" w:themeFillShade="D9"/>
            <w:vAlign w:val="center"/>
          </w:tcPr>
          <w:p w14:paraId="1EF83234"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Other (specify)</w:t>
            </w:r>
          </w:p>
        </w:tc>
        <w:tc>
          <w:tcPr>
            <w:tcW w:w="2402" w:type="dxa"/>
            <w:gridSpan w:val="20"/>
            <w:shd w:val="clear" w:color="auto" w:fill="FFFFFF" w:themeFill="background1"/>
            <w:vAlign w:val="center"/>
          </w:tcPr>
          <w:p w14:paraId="1EF83235" w14:textId="77777777" w:rsidR="00F12A3C" w:rsidRPr="007C4E9C" w:rsidRDefault="00F12A3C" w:rsidP="00F12A3C">
            <w:pPr>
              <w:keepNext/>
              <w:spacing w:before="60" w:after="60"/>
              <w:rPr>
                <w:rFonts w:ascii="Arial" w:hAnsi="Arial" w:cs="Arial"/>
                <w:sz w:val="18"/>
                <w:szCs w:val="18"/>
                <w:lang w:eastAsia="en-GB"/>
              </w:rPr>
            </w:pPr>
          </w:p>
        </w:tc>
        <w:tc>
          <w:tcPr>
            <w:tcW w:w="1276" w:type="dxa"/>
            <w:gridSpan w:val="19"/>
            <w:shd w:val="clear" w:color="auto" w:fill="FFFFFF" w:themeFill="background1"/>
            <w:vAlign w:val="center"/>
          </w:tcPr>
          <w:p w14:paraId="1EF83236" w14:textId="77777777" w:rsidR="00F12A3C" w:rsidRPr="007C4E9C" w:rsidRDefault="00F12A3C" w:rsidP="00F12A3C">
            <w:pPr>
              <w:rPr>
                <w:rFonts w:ascii="Arial" w:hAnsi="Arial" w:cs="Arial"/>
                <w:b/>
                <w:sz w:val="18"/>
                <w:szCs w:val="18"/>
                <w:lang w:eastAsia="en-GB"/>
              </w:rPr>
            </w:pPr>
          </w:p>
        </w:tc>
        <w:tc>
          <w:tcPr>
            <w:tcW w:w="1417" w:type="dxa"/>
            <w:gridSpan w:val="13"/>
            <w:shd w:val="clear" w:color="auto" w:fill="FFFFFF" w:themeFill="background1"/>
            <w:vAlign w:val="center"/>
          </w:tcPr>
          <w:p w14:paraId="1EF83237" w14:textId="77777777" w:rsidR="00F12A3C" w:rsidRPr="007C4E9C" w:rsidRDefault="00F12A3C" w:rsidP="00F12A3C">
            <w:pPr>
              <w:rPr>
                <w:rFonts w:ascii="Arial" w:hAnsi="Arial" w:cs="Arial"/>
                <w:sz w:val="18"/>
                <w:szCs w:val="18"/>
                <w:lang w:eastAsia="en-GB"/>
              </w:rPr>
            </w:pPr>
          </w:p>
        </w:tc>
        <w:tc>
          <w:tcPr>
            <w:tcW w:w="2508" w:type="dxa"/>
            <w:gridSpan w:val="23"/>
            <w:shd w:val="clear" w:color="auto" w:fill="FFFFFF" w:themeFill="background1"/>
            <w:vAlign w:val="center"/>
          </w:tcPr>
          <w:p w14:paraId="1EF83238" w14:textId="77777777" w:rsidR="00F12A3C" w:rsidRPr="007C4E9C" w:rsidRDefault="00F12A3C" w:rsidP="00F12A3C">
            <w:pPr>
              <w:rPr>
                <w:rFonts w:ascii="Arial" w:hAnsi="Arial" w:cs="Arial"/>
                <w:b/>
                <w:sz w:val="18"/>
                <w:szCs w:val="18"/>
                <w:lang w:eastAsia="en-GB"/>
              </w:rPr>
            </w:pPr>
          </w:p>
        </w:tc>
        <w:tc>
          <w:tcPr>
            <w:tcW w:w="1416" w:type="dxa"/>
            <w:gridSpan w:val="13"/>
            <w:shd w:val="clear" w:color="auto" w:fill="FFFFFF" w:themeFill="background1"/>
            <w:vAlign w:val="center"/>
          </w:tcPr>
          <w:p w14:paraId="1EF83239" w14:textId="77777777" w:rsidR="00F12A3C" w:rsidRPr="007C4E9C" w:rsidRDefault="00F12A3C" w:rsidP="00F12A3C">
            <w:pPr>
              <w:rPr>
                <w:rFonts w:ascii="Arial" w:hAnsi="Arial" w:cs="Arial"/>
                <w:sz w:val="18"/>
                <w:szCs w:val="18"/>
                <w:lang w:eastAsia="en-GB"/>
              </w:rPr>
            </w:pPr>
          </w:p>
        </w:tc>
        <w:tc>
          <w:tcPr>
            <w:tcW w:w="1561" w:type="dxa"/>
            <w:gridSpan w:val="14"/>
            <w:shd w:val="clear" w:color="auto" w:fill="FFFFFF" w:themeFill="background1"/>
            <w:vAlign w:val="center"/>
          </w:tcPr>
          <w:p w14:paraId="1EF8323A" w14:textId="77777777" w:rsidR="00F12A3C" w:rsidRPr="007C4E9C" w:rsidRDefault="00F12A3C" w:rsidP="00F12A3C">
            <w:pPr>
              <w:rPr>
                <w:rFonts w:ascii="Arial" w:hAnsi="Arial" w:cs="Arial"/>
                <w:b/>
                <w:sz w:val="18"/>
                <w:szCs w:val="18"/>
                <w:lang w:eastAsia="en-GB"/>
              </w:rPr>
            </w:pPr>
          </w:p>
        </w:tc>
        <w:tc>
          <w:tcPr>
            <w:tcW w:w="3206" w:type="dxa"/>
            <w:gridSpan w:val="15"/>
            <w:shd w:val="clear" w:color="auto" w:fill="FFFFFF" w:themeFill="background1"/>
            <w:vAlign w:val="center"/>
          </w:tcPr>
          <w:p w14:paraId="1EF8323B" w14:textId="77777777" w:rsidR="00F12A3C" w:rsidRPr="007C4E9C" w:rsidRDefault="00F12A3C" w:rsidP="00F12A3C">
            <w:pPr>
              <w:rPr>
                <w:rFonts w:ascii="Arial" w:hAnsi="Arial" w:cs="Arial"/>
                <w:sz w:val="18"/>
                <w:szCs w:val="18"/>
                <w:lang w:eastAsia="en-GB"/>
              </w:rPr>
            </w:pPr>
          </w:p>
        </w:tc>
      </w:tr>
      <w:tr w:rsidR="00F12A3C" w:rsidRPr="007C4E9C" w14:paraId="1EF8323E" w14:textId="77777777" w:rsidTr="007C4E9C">
        <w:trPr>
          <w:jc w:val="center"/>
        </w:trPr>
        <w:tc>
          <w:tcPr>
            <w:tcW w:w="15317" w:type="dxa"/>
            <w:gridSpan w:val="124"/>
            <w:shd w:val="clear" w:color="auto" w:fill="D9D9D9" w:themeFill="background1" w:themeFillShade="D9"/>
            <w:vAlign w:val="center"/>
          </w:tcPr>
          <w:p w14:paraId="1EF8323D"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Expected Impact</w:t>
            </w:r>
          </w:p>
        </w:tc>
      </w:tr>
      <w:tr w:rsidR="00F12A3C" w:rsidRPr="007C4E9C" w14:paraId="1EF83243" w14:textId="77777777" w:rsidTr="007C4E9C">
        <w:trPr>
          <w:jc w:val="center"/>
        </w:trPr>
        <w:tc>
          <w:tcPr>
            <w:tcW w:w="4649" w:type="dxa"/>
            <w:gridSpan w:val="35"/>
            <w:shd w:val="clear" w:color="auto" w:fill="D9D9D9" w:themeFill="background1" w:themeFillShade="D9"/>
            <w:vAlign w:val="center"/>
          </w:tcPr>
          <w:p w14:paraId="1EF8323F"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Does any SBAS certified aircraft operate at the aerodrome or are you aware of any plans? (Y/N)</w:t>
            </w:r>
          </w:p>
        </w:tc>
        <w:tc>
          <w:tcPr>
            <w:tcW w:w="429" w:type="dxa"/>
            <w:gridSpan w:val="6"/>
            <w:vAlign w:val="center"/>
          </w:tcPr>
          <w:p w14:paraId="1EF83240" w14:textId="77777777" w:rsidR="00F12A3C" w:rsidRPr="007C4E9C" w:rsidRDefault="00F12A3C" w:rsidP="00F12A3C">
            <w:pPr>
              <w:rPr>
                <w:rFonts w:ascii="Arial" w:hAnsi="Arial" w:cs="Arial"/>
                <w:sz w:val="18"/>
                <w:szCs w:val="18"/>
                <w:lang w:eastAsia="en-GB"/>
              </w:rPr>
            </w:pPr>
          </w:p>
        </w:tc>
        <w:tc>
          <w:tcPr>
            <w:tcW w:w="4690" w:type="dxa"/>
            <w:gridSpan w:val="48"/>
            <w:shd w:val="clear" w:color="auto" w:fill="D9D9D9" w:themeFill="background1" w:themeFillShade="D9"/>
            <w:vAlign w:val="center"/>
          </w:tcPr>
          <w:p w14:paraId="1EF83241"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If so, indicate operator, number of aircraft, aircraft model and average number of operations per month</w:t>
            </w:r>
          </w:p>
        </w:tc>
        <w:tc>
          <w:tcPr>
            <w:tcW w:w="5549" w:type="dxa"/>
            <w:gridSpan w:val="35"/>
            <w:vAlign w:val="center"/>
          </w:tcPr>
          <w:p w14:paraId="1EF83242" w14:textId="77777777" w:rsidR="00F12A3C" w:rsidRPr="007C4E9C" w:rsidRDefault="00F12A3C" w:rsidP="00F12A3C">
            <w:pPr>
              <w:rPr>
                <w:rFonts w:ascii="Arial" w:hAnsi="Arial" w:cs="Arial"/>
                <w:sz w:val="18"/>
                <w:szCs w:val="18"/>
                <w:lang w:eastAsia="en-GB"/>
              </w:rPr>
            </w:pPr>
          </w:p>
        </w:tc>
      </w:tr>
      <w:tr w:rsidR="00F12A3C" w:rsidRPr="007C4E9C" w14:paraId="1EF83248" w14:textId="77777777" w:rsidTr="007C4E9C">
        <w:trPr>
          <w:jc w:val="center"/>
        </w:trPr>
        <w:tc>
          <w:tcPr>
            <w:tcW w:w="4649" w:type="dxa"/>
            <w:gridSpan w:val="35"/>
            <w:shd w:val="clear" w:color="auto" w:fill="D9D9D9" w:themeFill="background1" w:themeFillShade="D9"/>
            <w:vAlign w:val="center"/>
          </w:tcPr>
          <w:p w14:paraId="1EF83244"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Is the aerodrome expected to increase the number of operations by implementing LPV? (Y/N)</w:t>
            </w:r>
          </w:p>
        </w:tc>
        <w:tc>
          <w:tcPr>
            <w:tcW w:w="429" w:type="dxa"/>
            <w:gridSpan w:val="6"/>
            <w:vAlign w:val="center"/>
          </w:tcPr>
          <w:p w14:paraId="1EF83245" w14:textId="77777777" w:rsidR="00F12A3C" w:rsidRPr="007C4E9C" w:rsidRDefault="00F12A3C" w:rsidP="00F12A3C">
            <w:pPr>
              <w:rPr>
                <w:rFonts w:ascii="Arial" w:hAnsi="Arial" w:cs="Arial"/>
                <w:sz w:val="18"/>
                <w:szCs w:val="18"/>
                <w:lang w:eastAsia="en-GB"/>
              </w:rPr>
            </w:pPr>
          </w:p>
        </w:tc>
        <w:tc>
          <w:tcPr>
            <w:tcW w:w="2126" w:type="dxa"/>
            <w:gridSpan w:val="23"/>
            <w:shd w:val="clear" w:color="auto" w:fill="D9D9D9" w:themeFill="background1" w:themeFillShade="D9"/>
            <w:vAlign w:val="center"/>
          </w:tcPr>
          <w:p w14:paraId="1EF83246"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If so, indicate why</w:t>
            </w:r>
          </w:p>
        </w:tc>
        <w:tc>
          <w:tcPr>
            <w:tcW w:w="8113" w:type="dxa"/>
            <w:gridSpan w:val="60"/>
            <w:vAlign w:val="center"/>
          </w:tcPr>
          <w:p w14:paraId="1EF83247" w14:textId="77777777" w:rsidR="00F12A3C" w:rsidRPr="007C4E9C" w:rsidRDefault="00F12A3C" w:rsidP="00F12A3C">
            <w:pPr>
              <w:rPr>
                <w:rFonts w:ascii="Arial" w:hAnsi="Arial" w:cs="Arial"/>
                <w:sz w:val="18"/>
                <w:szCs w:val="18"/>
                <w:lang w:eastAsia="en-GB"/>
              </w:rPr>
            </w:pPr>
          </w:p>
        </w:tc>
      </w:tr>
      <w:tr w:rsidR="00F12A3C" w:rsidRPr="007C4E9C" w14:paraId="1EF8324F" w14:textId="77777777" w:rsidTr="007C4E9C">
        <w:trPr>
          <w:jc w:val="center"/>
        </w:trPr>
        <w:tc>
          <w:tcPr>
            <w:tcW w:w="4645" w:type="dxa"/>
            <w:gridSpan w:val="34"/>
            <w:shd w:val="clear" w:color="auto" w:fill="D9D9D9" w:themeFill="background1" w:themeFillShade="D9"/>
            <w:vAlign w:val="center"/>
          </w:tcPr>
          <w:p w14:paraId="1EF83249" w14:textId="77777777" w:rsidR="00F12A3C" w:rsidRPr="007C4E9C" w:rsidRDefault="00F12A3C" w:rsidP="000F3854">
            <w:pPr>
              <w:rPr>
                <w:rFonts w:ascii="Arial" w:hAnsi="Arial" w:cs="Arial"/>
                <w:b/>
                <w:sz w:val="18"/>
                <w:szCs w:val="18"/>
                <w:lang w:eastAsia="en-GB"/>
              </w:rPr>
            </w:pPr>
            <w:r w:rsidRPr="007C4E9C">
              <w:rPr>
                <w:rFonts w:ascii="Arial" w:hAnsi="Arial" w:cs="Arial"/>
                <w:b/>
                <w:sz w:val="18"/>
                <w:szCs w:val="18"/>
                <w:lang w:eastAsia="en-GB"/>
              </w:rPr>
              <w:t xml:space="preserve">Will LPV help </w:t>
            </w:r>
            <w:r w:rsidR="000F3854" w:rsidRPr="007C4E9C">
              <w:rPr>
                <w:rFonts w:ascii="Arial" w:hAnsi="Arial" w:cs="Arial"/>
                <w:b/>
                <w:sz w:val="18"/>
                <w:szCs w:val="18"/>
                <w:lang w:eastAsia="en-GB"/>
              </w:rPr>
              <w:t xml:space="preserve">to </w:t>
            </w:r>
            <w:r w:rsidRPr="007C4E9C">
              <w:rPr>
                <w:rFonts w:ascii="Arial" w:hAnsi="Arial" w:cs="Arial"/>
                <w:b/>
                <w:sz w:val="18"/>
                <w:szCs w:val="18"/>
                <w:lang w:eastAsia="en-GB"/>
              </w:rPr>
              <w:t>reduce disruptions  (Y/N)</w:t>
            </w:r>
          </w:p>
        </w:tc>
        <w:tc>
          <w:tcPr>
            <w:tcW w:w="429" w:type="dxa"/>
            <w:gridSpan w:val="6"/>
            <w:vAlign w:val="center"/>
          </w:tcPr>
          <w:p w14:paraId="1EF8324A" w14:textId="77777777" w:rsidR="00F12A3C" w:rsidRPr="007C4E9C" w:rsidRDefault="00F12A3C" w:rsidP="00F12A3C">
            <w:pPr>
              <w:rPr>
                <w:rFonts w:ascii="Arial" w:hAnsi="Arial" w:cs="Arial"/>
                <w:sz w:val="18"/>
                <w:szCs w:val="18"/>
                <w:lang w:eastAsia="en-GB"/>
              </w:rPr>
            </w:pPr>
          </w:p>
        </w:tc>
        <w:tc>
          <w:tcPr>
            <w:tcW w:w="2853" w:type="dxa"/>
            <w:gridSpan w:val="29"/>
            <w:shd w:val="clear" w:color="auto" w:fill="D9D9D9" w:themeFill="background1" w:themeFillShade="D9"/>
            <w:vAlign w:val="center"/>
          </w:tcPr>
          <w:p w14:paraId="1EF8324B" w14:textId="77777777" w:rsidR="00F12A3C" w:rsidRPr="007C4E9C" w:rsidRDefault="00F12A3C" w:rsidP="000F3854">
            <w:pPr>
              <w:rPr>
                <w:rFonts w:ascii="Arial" w:hAnsi="Arial" w:cs="Arial"/>
                <w:b/>
                <w:sz w:val="18"/>
                <w:szCs w:val="18"/>
                <w:lang w:eastAsia="en-GB"/>
              </w:rPr>
            </w:pPr>
            <w:r w:rsidRPr="007C4E9C">
              <w:rPr>
                <w:rFonts w:ascii="Arial" w:hAnsi="Arial" w:cs="Arial"/>
                <w:b/>
                <w:sz w:val="18"/>
                <w:szCs w:val="18"/>
                <w:lang w:eastAsia="en-GB"/>
              </w:rPr>
              <w:t xml:space="preserve">If so, indicate why </w:t>
            </w:r>
          </w:p>
        </w:tc>
        <w:tc>
          <w:tcPr>
            <w:tcW w:w="2276" w:type="dxa"/>
            <w:gridSpan w:val="21"/>
            <w:vAlign w:val="center"/>
          </w:tcPr>
          <w:p w14:paraId="1EF8324C" w14:textId="77777777" w:rsidR="00F12A3C" w:rsidRPr="007C4E9C" w:rsidRDefault="00F12A3C" w:rsidP="00F12A3C">
            <w:pPr>
              <w:rPr>
                <w:rFonts w:ascii="Arial" w:hAnsi="Arial" w:cs="Arial"/>
                <w:sz w:val="18"/>
                <w:szCs w:val="18"/>
                <w:lang w:eastAsia="en-GB"/>
              </w:rPr>
            </w:pPr>
          </w:p>
        </w:tc>
        <w:tc>
          <w:tcPr>
            <w:tcW w:w="3264" w:type="dxa"/>
            <w:gridSpan w:val="26"/>
            <w:shd w:val="clear" w:color="auto" w:fill="D9D9D9" w:themeFill="background1" w:themeFillShade="D9"/>
            <w:vAlign w:val="center"/>
          </w:tcPr>
          <w:p w14:paraId="1EF8324D" w14:textId="77777777" w:rsidR="00F12A3C" w:rsidRPr="007C4E9C" w:rsidRDefault="00F12A3C" w:rsidP="00EF37C7">
            <w:pPr>
              <w:rPr>
                <w:rFonts w:ascii="Arial" w:hAnsi="Arial" w:cs="Arial"/>
                <w:b/>
                <w:sz w:val="18"/>
                <w:szCs w:val="18"/>
                <w:lang w:eastAsia="en-GB"/>
              </w:rPr>
            </w:pPr>
            <w:r w:rsidRPr="007C4E9C">
              <w:rPr>
                <w:rFonts w:ascii="Arial" w:hAnsi="Arial" w:cs="Arial"/>
                <w:b/>
                <w:sz w:val="18"/>
                <w:szCs w:val="18"/>
                <w:lang w:eastAsia="en-GB"/>
              </w:rPr>
              <w:t xml:space="preserve">Will you decommission any navaids? </w:t>
            </w:r>
          </w:p>
        </w:tc>
        <w:tc>
          <w:tcPr>
            <w:tcW w:w="1850" w:type="dxa"/>
            <w:gridSpan w:val="8"/>
            <w:vAlign w:val="center"/>
          </w:tcPr>
          <w:p w14:paraId="1EF8324E" w14:textId="77777777" w:rsidR="00F12A3C" w:rsidRPr="007C4E9C" w:rsidRDefault="00F12A3C" w:rsidP="00F12A3C">
            <w:pPr>
              <w:rPr>
                <w:rFonts w:ascii="Arial" w:hAnsi="Arial" w:cs="Arial"/>
                <w:sz w:val="18"/>
                <w:szCs w:val="18"/>
                <w:lang w:eastAsia="en-GB"/>
              </w:rPr>
            </w:pPr>
          </w:p>
        </w:tc>
      </w:tr>
      <w:tr w:rsidR="00F12A3C" w:rsidRPr="007C4E9C" w14:paraId="1EF83254" w14:textId="77777777" w:rsidTr="007C4E9C">
        <w:trPr>
          <w:trHeight w:val="305"/>
          <w:jc w:val="center"/>
        </w:trPr>
        <w:tc>
          <w:tcPr>
            <w:tcW w:w="4645" w:type="dxa"/>
            <w:gridSpan w:val="34"/>
            <w:shd w:val="clear" w:color="auto" w:fill="D9D9D9" w:themeFill="background1" w:themeFillShade="D9"/>
            <w:vAlign w:val="center"/>
          </w:tcPr>
          <w:p w14:paraId="1EF83250"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Will LPV help increase safety at the aerodrome (Y/N)</w:t>
            </w:r>
          </w:p>
        </w:tc>
        <w:tc>
          <w:tcPr>
            <w:tcW w:w="429" w:type="dxa"/>
            <w:gridSpan w:val="6"/>
            <w:vAlign w:val="center"/>
          </w:tcPr>
          <w:p w14:paraId="1EF83251" w14:textId="77777777" w:rsidR="00F12A3C" w:rsidRPr="007C4E9C" w:rsidRDefault="00F12A3C" w:rsidP="00F12A3C">
            <w:pPr>
              <w:rPr>
                <w:rFonts w:ascii="Arial" w:hAnsi="Arial" w:cs="Arial"/>
                <w:sz w:val="18"/>
                <w:szCs w:val="18"/>
                <w:lang w:eastAsia="en-GB"/>
              </w:rPr>
            </w:pPr>
          </w:p>
        </w:tc>
        <w:tc>
          <w:tcPr>
            <w:tcW w:w="2853" w:type="dxa"/>
            <w:gridSpan w:val="29"/>
            <w:shd w:val="clear" w:color="auto" w:fill="D9D9D9" w:themeFill="background1" w:themeFillShade="D9"/>
            <w:vAlign w:val="center"/>
          </w:tcPr>
          <w:p w14:paraId="1EF83252"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If so, indicate why</w:t>
            </w:r>
          </w:p>
        </w:tc>
        <w:tc>
          <w:tcPr>
            <w:tcW w:w="7390" w:type="dxa"/>
            <w:gridSpan w:val="55"/>
            <w:vAlign w:val="center"/>
          </w:tcPr>
          <w:p w14:paraId="1EF83253" w14:textId="77777777" w:rsidR="00F12A3C" w:rsidRPr="007C4E9C" w:rsidRDefault="00F12A3C" w:rsidP="00F12A3C">
            <w:pPr>
              <w:rPr>
                <w:rFonts w:ascii="Arial" w:hAnsi="Arial" w:cs="Arial"/>
                <w:sz w:val="18"/>
                <w:szCs w:val="18"/>
                <w:lang w:eastAsia="en-GB"/>
              </w:rPr>
            </w:pPr>
          </w:p>
        </w:tc>
      </w:tr>
      <w:tr w:rsidR="00F12A3C" w:rsidRPr="007C4E9C" w14:paraId="1EF83259" w14:textId="77777777" w:rsidTr="007C4E9C">
        <w:trPr>
          <w:trHeight w:val="305"/>
          <w:jc w:val="center"/>
        </w:trPr>
        <w:tc>
          <w:tcPr>
            <w:tcW w:w="3249" w:type="dxa"/>
            <w:gridSpan w:val="19"/>
            <w:tcBorders>
              <w:bottom w:val="single" w:sz="4" w:space="0" w:color="auto"/>
            </w:tcBorders>
            <w:shd w:val="clear" w:color="auto" w:fill="D9D9D9" w:themeFill="background1" w:themeFillShade="D9"/>
            <w:vAlign w:val="center"/>
          </w:tcPr>
          <w:p w14:paraId="1EF83255"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Does your proposal enclose a support letter from your CAA? (Y/N)</w:t>
            </w:r>
          </w:p>
        </w:tc>
        <w:tc>
          <w:tcPr>
            <w:tcW w:w="428" w:type="dxa"/>
            <w:gridSpan w:val="4"/>
            <w:tcBorders>
              <w:bottom w:val="single" w:sz="4" w:space="0" w:color="auto"/>
            </w:tcBorders>
            <w:vAlign w:val="center"/>
          </w:tcPr>
          <w:p w14:paraId="1EF83256" w14:textId="77777777" w:rsidR="00F12A3C" w:rsidRPr="007C4E9C" w:rsidRDefault="00F12A3C" w:rsidP="00F12A3C">
            <w:pPr>
              <w:rPr>
                <w:rFonts w:ascii="Arial" w:hAnsi="Arial" w:cs="Arial"/>
                <w:sz w:val="18"/>
                <w:szCs w:val="18"/>
                <w:lang w:eastAsia="en-GB"/>
              </w:rPr>
            </w:pPr>
          </w:p>
        </w:tc>
        <w:tc>
          <w:tcPr>
            <w:tcW w:w="4250" w:type="dxa"/>
            <w:gridSpan w:val="46"/>
            <w:tcBorders>
              <w:bottom w:val="single" w:sz="4" w:space="0" w:color="auto"/>
            </w:tcBorders>
            <w:shd w:val="clear" w:color="auto" w:fill="D9D9D9" w:themeFill="background1" w:themeFillShade="D9"/>
            <w:vAlign w:val="center"/>
          </w:tcPr>
          <w:p w14:paraId="1EF83257" w14:textId="77777777" w:rsidR="00F12A3C" w:rsidRPr="007C4E9C" w:rsidRDefault="00F12A3C" w:rsidP="00CA0BF5">
            <w:pPr>
              <w:rPr>
                <w:rFonts w:ascii="Arial" w:hAnsi="Arial" w:cs="Arial"/>
                <w:b/>
                <w:sz w:val="18"/>
                <w:szCs w:val="18"/>
                <w:lang w:eastAsia="en-GB"/>
              </w:rPr>
            </w:pPr>
            <w:r w:rsidRPr="007C4E9C">
              <w:rPr>
                <w:rFonts w:ascii="Arial" w:hAnsi="Arial" w:cs="Arial"/>
                <w:b/>
                <w:sz w:val="18"/>
                <w:szCs w:val="18"/>
                <w:lang w:eastAsia="en-GB"/>
              </w:rPr>
              <w:t>If it doesn’t.</w:t>
            </w:r>
            <w:r w:rsidR="00CA0BF5" w:rsidRPr="007C4E9C">
              <w:rPr>
                <w:rFonts w:ascii="Arial" w:hAnsi="Arial" w:cs="Arial"/>
                <w:b/>
                <w:sz w:val="18"/>
                <w:szCs w:val="18"/>
                <w:lang w:eastAsia="en-GB"/>
              </w:rPr>
              <w:t xml:space="preserve"> Are they informed about your project</w:t>
            </w:r>
            <w:r w:rsidRPr="007C4E9C">
              <w:rPr>
                <w:rFonts w:ascii="Arial" w:hAnsi="Arial" w:cs="Arial"/>
                <w:b/>
                <w:sz w:val="18"/>
                <w:szCs w:val="18"/>
                <w:lang w:eastAsia="en-GB"/>
              </w:rPr>
              <w:t>? If so, what was their answer?</w:t>
            </w:r>
          </w:p>
        </w:tc>
        <w:tc>
          <w:tcPr>
            <w:tcW w:w="7390" w:type="dxa"/>
            <w:gridSpan w:val="55"/>
            <w:tcBorders>
              <w:bottom w:val="single" w:sz="4" w:space="0" w:color="auto"/>
            </w:tcBorders>
            <w:vAlign w:val="center"/>
          </w:tcPr>
          <w:p w14:paraId="1EF83258" w14:textId="77777777" w:rsidR="00F12A3C" w:rsidRPr="007C4E9C" w:rsidRDefault="00F12A3C" w:rsidP="00F12A3C">
            <w:pPr>
              <w:rPr>
                <w:rFonts w:ascii="Arial" w:hAnsi="Arial" w:cs="Arial"/>
                <w:sz w:val="18"/>
                <w:szCs w:val="18"/>
                <w:lang w:eastAsia="en-GB"/>
              </w:rPr>
            </w:pPr>
          </w:p>
        </w:tc>
      </w:tr>
      <w:tr w:rsidR="00F12A3C" w:rsidRPr="007C4E9C" w14:paraId="1EF83262" w14:textId="77777777" w:rsidTr="007C4E9C">
        <w:trPr>
          <w:trHeight w:val="815"/>
          <w:jc w:val="center"/>
        </w:trPr>
        <w:tc>
          <w:tcPr>
            <w:tcW w:w="2826" w:type="dxa"/>
            <w:gridSpan w:val="17"/>
            <w:tcBorders>
              <w:bottom w:val="single" w:sz="4" w:space="0" w:color="auto"/>
            </w:tcBorders>
            <w:shd w:val="clear" w:color="auto" w:fill="D9D9D9" w:themeFill="background1" w:themeFillShade="D9"/>
            <w:vAlign w:val="center"/>
          </w:tcPr>
          <w:p w14:paraId="1EF8325A" w14:textId="77777777" w:rsidR="00F12A3C" w:rsidRPr="007C4E9C" w:rsidRDefault="00F12A3C" w:rsidP="00215C64">
            <w:pPr>
              <w:jc w:val="both"/>
              <w:rPr>
                <w:rFonts w:ascii="Arial" w:hAnsi="Arial" w:cs="Arial"/>
                <w:b/>
                <w:sz w:val="18"/>
                <w:szCs w:val="18"/>
                <w:lang w:eastAsia="en-GB"/>
              </w:rPr>
            </w:pPr>
            <w:r w:rsidRPr="007C4E9C">
              <w:rPr>
                <w:rFonts w:ascii="Arial" w:hAnsi="Arial" w:cs="Arial"/>
                <w:sz w:val="18"/>
                <w:szCs w:val="18"/>
                <w:vertAlign w:val="superscript"/>
                <w:lang w:eastAsia="en-GB"/>
              </w:rPr>
              <w:t>1.</w:t>
            </w:r>
            <w:r w:rsidRPr="007C4E9C">
              <w:rPr>
                <w:rFonts w:ascii="Arial" w:hAnsi="Arial" w:cs="Arial"/>
                <w:b/>
                <w:sz w:val="18"/>
                <w:szCs w:val="18"/>
                <w:lang w:eastAsia="en-GB"/>
              </w:rPr>
              <w:t xml:space="preserve"> Select:</w:t>
            </w:r>
          </w:p>
          <w:p w14:paraId="4E9FBC65" w14:textId="77777777" w:rsidR="00E22499" w:rsidRDefault="00F12A3C" w:rsidP="00215C64">
            <w:pPr>
              <w:jc w:val="both"/>
              <w:rPr>
                <w:rFonts w:ascii="Arial" w:hAnsi="Arial" w:cs="Arial"/>
                <w:b/>
                <w:sz w:val="18"/>
                <w:szCs w:val="18"/>
                <w:lang w:eastAsia="en-GB"/>
              </w:rPr>
            </w:pPr>
            <w:r w:rsidRPr="007C4E9C">
              <w:rPr>
                <w:rFonts w:ascii="Arial" w:hAnsi="Arial" w:cs="Arial"/>
                <w:b/>
                <w:sz w:val="18"/>
                <w:szCs w:val="18"/>
                <w:lang w:eastAsia="en-GB"/>
              </w:rPr>
              <w:t xml:space="preserve">1 - No ATS – Air to Air Com;      2 - AFIS;               </w:t>
            </w:r>
          </w:p>
          <w:p w14:paraId="1EF8325B" w14:textId="610B514C" w:rsidR="00F12A3C" w:rsidRPr="007C4E9C" w:rsidRDefault="00F12A3C" w:rsidP="00215C64">
            <w:pPr>
              <w:jc w:val="both"/>
              <w:rPr>
                <w:rFonts w:ascii="Arial" w:hAnsi="Arial" w:cs="Arial"/>
                <w:sz w:val="18"/>
                <w:szCs w:val="18"/>
                <w:vertAlign w:val="superscript"/>
                <w:lang w:eastAsia="en-GB"/>
              </w:rPr>
            </w:pPr>
            <w:r w:rsidRPr="007C4E9C">
              <w:rPr>
                <w:rFonts w:ascii="Arial" w:hAnsi="Arial" w:cs="Arial"/>
                <w:b/>
                <w:sz w:val="18"/>
                <w:szCs w:val="18"/>
                <w:lang w:eastAsia="en-GB"/>
              </w:rPr>
              <w:t>3 - Full ATC</w:t>
            </w:r>
          </w:p>
        </w:tc>
        <w:tc>
          <w:tcPr>
            <w:tcW w:w="3117" w:type="dxa"/>
            <w:gridSpan w:val="36"/>
            <w:tcBorders>
              <w:bottom w:val="single" w:sz="4" w:space="0" w:color="auto"/>
            </w:tcBorders>
            <w:shd w:val="clear" w:color="auto" w:fill="D9D9D9" w:themeFill="background1" w:themeFillShade="D9"/>
            <w:vAlign w:val="center"/>
          </w:tcPr>
          <w:p w14:paraId="1EF8325C" w14:textId="77777777" w:rsidR="00F12A3C" w:rsidRPr="007C4E9C" w:rsidRDefault="00F12A3C" w:rsidP="00215C64">
            <w:pPr>
              <w:jc w:val="both"/>
              <w:rPr>
                <w:rFonts w:ascii="Arial" w:hAnsi="Arial" w:cs="Arial"/>
                <w:b/>
                <w:sz w:val="18"/>
                <w:szCs w:val="18"/>
                <w:lang w:eastAsia="en-GB"/>
              </w:rPr>
            </w:pPr>
            <w:r w:rsidRPr="007C4E9C">
              <w:rPr>
                <w:rFonts w:ascii="Arial" w:hAnsi="Arial" w:cs="Arial"/>
                <w:b/>
                <w:sz w:val="18"/>
                <w:szCs w:val="18"/>
                <w:vertAlign w:val="superscript"/>
                <w:lang w:eastAsia="en-GB"/>
              </w:rPr>
              <w:t>2.</w:t>
            </w:r>
            <w:r w:rsidRPr="007C4E9C">
              <w:rPr>
                <w:rFonts w:ascii="Arial" w:hAnsi="Arial" w:cs="Arial"/>
                <w:b/>
                <w:sz w:val="18"/>
                <w:szCs w:val="18"/>
                <w:lang w:eastAsia="en-GB"/>
              </w:rPr>
              <w:t xml:space="preserve"> Select:</w:t>
            </w:r>
          </w:p>
          <w:p w14:paraId="1EF8325D" w14:textId="77777777" w:rsidR="00F12A3C" w:rsidRPr="007C4E9C" w:rsidRDefault="00F12A3C" w:rsidP="00215C64">
            <w:pPr>
              <w:jc w:val="both"/>
              <w:rPr>
                <w:rFonts w:ascii="Arial" w:hAnsi="Arial" w:cs="Arial"/>
                <w:sz w:val="18"/>
                <w:szCs w:val="18"/>
                <w:lang w:eastAsia="en-GB"/>
              </w:rPr>
            </w:pPr>
            <w:r w:rsidRPr="007C4E9C">
              <w:rPr>
                <w:rFonts w:ascii="Arial" w:hAnsi="Arial" w:cs="Arial"/>
                <w:b/>
                <w:sz w:val="18"/>
                <w:szCs w:val="18"/>
                <w:lang w:eastAsia="en-GB"/>
              </w:rPr>
              <w:t>Non-instrument; Non-Precision Instrument; Precision Instrument</w:t>
            </w:r>
          </w:p>
        </w:tc>
        <w:tc>
          <w:tcPr>
            <w:tcW w:w="4260" w:type="dxa"/>
            <w:gridSpan w:val="37"/>
            <w:tcBorders>
              <w:bottom w:val="single" w:sz="4" w:space="0" w:color="auto"/>
            </w:tcBorders>
            <w:shd w:val="clear" w:color="auto" w:fill="D9D9D9" w:themeFill="background1" w:themeFillShade="D9"/>
            <w:vAlign w:val="center"/>
          </w:tcPr>
          <w:p w14:paraId="1EF8325E" w14:textId="77777777" w:rsidR="00F12A3C" w:rsidRPr="007C4E9C" w:rsidRDefault="00F12A3C" w:rsidP="00215C64">
            <w:pPr>
              <w:jc w:val="both"/>
              <w:rPr>
                <w:rFonts w:ascii="Arial" w:hAnsi="Arial" w:cs="Arial"/>
                <w:b/>
                <w:sz w:val="18"/>
                <w:szCs w:val="18"/>
                <w:lang w:eastAsia="en-GB"/>
              </w:rPr>
            </w:pPr>
            <w:r w:rsidRPr="007C4E9C">
              <w:rPr>
                <w:rFonts w:ascii="Arial" w:hAnsi="Arial" w:cs="Arial"/>
                <w:b/>
                <w:sz w:val="18"/>
                <w:szCs w:val="18"/>
                <w:vertAlign w:val="superscript"/>
                <w:lang w:eastAsia="en-GB"/>
              </w:rPr>
              <w:t>3.</w:t>
            </w:r>
            <w:r w:rsidRPr="007C4E9C">
              <w:rPr>
                <w:rFonts w:ascii="Arial" w:hAnsi="Arial" w:cs="Arial"/>
                <w:b/>
                <w:sz w:val="18"/>
                <w:szCs w:val="18"/>
                <w:lang w:eastAsia="en-GB"/>
              </w:rPr>
              <w:t xml:space="preserve"> Select:</w:t>
            </w:r>
          </w:p>
          <w:p w14:paraId="1EF8325F" w14:textId="77777777" w:rsidR="00F12A3C" w:rsidRPr="007C4E9C" w:rsidRDefault="00F12A3C" w:rsidP="00215C64">
            <w:pPr>
              <w:jc w:val="both"/>
              <w:rPr>
                <w:rFonts w:ascii="Arial" w:hAnsi="Arial" w:cs="Arial"/>
                <w:sz w:val="18"/>
                <w:szCs w:val="18"/>
                <w:lang w:eastAsia="en-GB"/>
              </w:rPr>
            </w:pPr>
            <w:r w:rsidRPr="007C4E9C">
              <w:rPr>
                <w:rFonts w:ascii="Arial" w:hAnsi="Arial" w:cs="Arial"/>
                <w:b/>
                <w:sz w:val="18"/>
                <w:szCs w:val="18"/>
                <w:lang w:eastAsia="en-GB"/>
              </w:rPr>
              <w:t>Visual, NDB, VOR, DME, RNP APCH (LNAV), RNP APCH(LNAV/VNAV), RNP APCH (LPV), ILS, GLS</w:t>
            </w:r>
          </w:p>
        </w:tc>
        <w:tc>
          <w:tcPr>
            <w:tcW w:w="5114" w:type="dxa"/>
            <w:gridSpan w:val="34"/>
            <w:tcBorders>
              <w:bottom w:val="single" w:sz="4" w:space="0" w:color="auto"/>
            </w:tcBorders>
            <w:shd w:val="clear" w:color="auto" w:fill="D9D9D9" w:themeFill="background1" w:themeFillShade="D9"/>
            <w:vAlign w:val="center"/>
          </w:tcPr>
          <w:p w14:paraId="1EF83261" w14:textId="5B133BFA" w:rsidR="00F12A3C" w:rsidRPr="007C4E9C" w:rsidRDefault="00F12A3C" w:rsidP="00215C64">
            <w:pPr>
              <w:jc w:val="both"/>
              <w:rPr>
                <w:rFonts w:ascii="Arial" w:hAnsi="Arial" w:cs="Arial"/>
                <w:b/>
                <w:sz w:val="18"/>
                <w:szCs w:val="18"/>
                <w:lang w:eastAsia="en-GB"/>
              </w:rPr>
            </w:pPr>
            <w:r w:rsidRPr="007C4E9C">
              <w:rPr>
                <w:rFonts w:ascii="Arial" w:hAnsi="Arial" w:cs="Arial"/>
                <w:b/>
                <w:sz w:val="18"/>
                <w:szCs w:val="18"/>
                <w:vertAlign w:val="superscript"/>
                <w:lang w:eastAsia="en-GB"/>
              </w:rPr>
              <w:t>4.</w:t>
            </w:r>
            <w:r w:rsidR="00E22499">
              <w:rPr>
                <w:rFonts w:ascii="Arial" w:hAnsi="Arial" w:cs="Arial"/>
                <w:b/>
                <w:sz w:val="18"/>
                <w:szCs w:val="18"/>
                <w:lang w:eastAsia="en-GB"/>
              </w:rPr>
              <w:t xml:space="preserve"> </w:t>
            </w:r>
            <w:r w:rsidR="00DA0FC3" w:rsidRPr="007C4E9C">
              <w:rPr>
                <w:rFonts w:ascii="Arial" w:hAnsi="Arial" w:cs="Arial"/>
                <w:b/>
                <w:sz w:val="18"/>
                <w:szCs w:val="18"/>
                <w:lang w:eastAsia="en-GB"/>
              </w:rPr>
              <w:t>C</w:t>
            </w:r>
            <w:r w:rsidRPr="007C4E9C">
              <w:rPr>
                <w:rFonts w:ascii="Arial" w:hAnsi="Arial" w:cs="Arial"/>
                <w:b/>
                <w:sz w:val="18"/>
                <w:szCs w:val="18"/>
                <w:lang w:eastAsia="en-GB"/>
              </w:rPr>
              <w:t xml:space="preserve">ompletion date (MM/YYYY) assuming that the project will start in </w:t>
            </w:r>
            <w:r w:rsidR="00411D6E" w:rsidRPr="007C4E9C">
              <w:rPr>
                <w:rFonts w:ascii="Arial" w:hAnsi="Arial" w:cs="Arial"/>
                <w:b/>
                <w:sz w:val="18"/>
                <w:szCs w:val="18"/>
                <w:lang w:eastAsia="en-GB"/>
              </w:rPr>
              <w:t>Oct 2018 (10/2018)</w:t>
            </w:r>
          </w:p>
        </w:tc>
      </w:tr>
      <w:tr w:rsidR="00D07B4B" w:rsidRPr="007C4E9C" w14:paraId="1EF83264" w14:textId="77777777" w:rsidTr="007C4E9C">
        <w:trPr>
          <w:jc w:val="center"/>
        </w:trPr>
        <w:tc>
          <w:tcPr>
            <w:tcW w:w="15317" w:type="dxa"/>
            <w:gridSpan w:val="124"/>
            <w:tcBorders>
              <w:top w:val="nil"/>
              <w:left w:val="nil"/>
              <w:bottom w:val="nil"/>
              <w:right w:val="nil"/>
            </w:tcBorders>
            <w:shd w:val="clear" w:color="auto" w:fill="auto"/>
            <w:vAlign w:val="center"/>
          </w:tcPr>
          <w:p w14:paraId="78E9DB92" w14:textId="77777777" w:rsidR="00D07B4B" w:rsidRDefault="00D07B4B" w:rsidP="00F12A3C">
            <w:pPr>
              <w:rPr>
                <w:rFonts w:ascii="Arial" w:eastAsia="Batang" w:hAnsi="Arial" w:cs="Arial"/>
                <w:sz w:val="18"/>
                <w:szCs w:val="18"/>
              </w:rPr>
            </w:pPr>
            <w:r w:rsidRPr="007C4E9C">
              <w:rPr>
                <w:rFonts w:ascii="Arial" w:eastAsia="Batang" w:hAnsi="Arial" w:cs="Arial"/>
                <w:sz w:val="18"/>
                <w:szCs w:val="18"/>
              </w:rPr>
              <w:br w:type="page"/>
            </w:r>
          </w:p>
          <w:p w14:paraId="1EF83263" w14:textId="77777777" w:rsidR="007C4E9C" w:rsidRPr="007C4E9C" w:rsidRDefault="007C4E9C" w:rsidP="00F12A3C">
            <w:pPr>
              <w:rPr>
                <w:rFonts w:ascii="Arial" w:hAnsi="Arial" w:cs="Arial"/>
                <w:b/>
                <w:color w:val="FFFFFF" w:themeColor="background1"/>
                <w:sz w:val="18"/>
                <w:szCs w:val="18"/>
                <w:lang w:eastAsia="en-GB"/>
              </w:rPr>
            </w:pPr>
          </w:p>
        </w:tc>
      </w:tr>
      <w:tr w:rsidR="00F12A3C" w:rsidRPr="007C4E9C" w14:paraId="1EF83266" w14:textId="77777777" w:rsidTr="007C4E9C">
        <w:trPr>
          <w:jc w:val="center"/>
        </w:trPr>
        <w:tc>
          <w:tcPr>
            <w:tcW w:w="15317" w:type="dxa"/>
            <w:gridSpan w:val="124"/>
            <w:tcBorders>
              <w:top w:val="nil"/>
            </w:tcBorders>
            <w:shd w:val="clear" w:color="auto" w:fill="000000" w:themeFill="text1"/>
            <w:vAlign w:val="center"/>
          </w:tcPr>
          <w:p w14:paraId="1EF83265" w14:textId="77777777" w:rsidR="00F12A3C" w:rsidRPr="007C4E9C" w:rsidRDefault="00F12A3C" w:rsidP="00F12A3C">
            <w:pPr>
              <w:rPr>
                <w:rFonts w:ascii="Arial" w:hAnsi="Arial" w:cs="Arial"/>
                <w:b/>
                <w:sz w:val="18"/>
                <w:szCs w:val="18"/>
                <w:lang w:eastAsia="en-GB"/>
              </w:rPr>
            </w:pPr>
            <w:r w:rsidRPr="007C4E9C">
              <w:rPr>
                <w:rFonts w:ascii="Arial" w:hAnsi="Arial" w:cs="Arial"/>
                <w:b/>
                <w:color w:val="FFFFFF" w:themeColor="background1"/>
                <w:sz w:val="18"/>
                <w:szCs w:val="18"/>
                <w:lang w:eastAsia="en-GB"/>
              </w:rPr>
              <w:t>Section 2.B – PinS Procedures to LPV minima. Fill in one 2.B form for each PinS</w:t>
            </w:r>
          </w:p>
        </w:tc>
      </w:tr>
      <w:tr w:rsidR="00F12A3C" w:rsidRPr="007C4E9C" w14:paraId="1EF83271" w14:textId="77777777" w:rsidTr="007C4E9C">
        <w:trPr>
          <w:trHeight w:val="326"/>
          <w:jc w:val="center"/>
        </w:trPr>
        <w:tc>
          <w:tcPr>
            <w:tcW w:w="2402" w:type="dxa"/>
            <w:gridSpan w:val="11"/>
            <w:shd w:val="clear" w:color="auto" w:fill="D9D9D9" w:themeFill="background1" w:themeFillShade="D9"/>
            <w:vAlign w:val="center"/>
          </w:tcPr>
          <w:p w14:paraId="1EF83267"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Main heliport or landing location name:</w:t>
            </w:r>
          </w:p>
        </w:tc>
        <w:tc>
          <w:tcPr>
            <w:tcW w:w="2316" w:type="dxa"/>
            <w:gridSpan w:val="25"/>
            <w:vAlign w:val="center"/>
          </w:tcPr>
          <w:p w14:paraId="1EF83268" w14:textId="77777777" w:rsidR="00F12A3C" w:rsidRPr="007C4E9C" w:rsidRDefault="00F12A3C" w:rsidP="00F12A3C">
            <w:pPr>
              <w:rPr>
                <w:rFonts w:ascii="Arial" w:hAnsi="Arial" w:cs="Arial"/>
                <w:sz w:val="18"/>
                <w:szCs w:val="18"/>
                <w:lang w:eastAsia="en-GB"/>
              </w:rPr>
            </w:pPr>
          </w:p>
        </w:tc>
        <w:tc>
          <w:tcPr>
            <w:tcW w:w="1134" w:type="dxa"/>
            <w:gridSpan w:val="14"/>
            <w:shd w:val="clear" w:color="auto" w:fill="D9D9D9" w:themeFill="background1" w:themeFillShade="D9"/>
            <w:vAlign w:val="center"/>
          </w:tcPr>
          <w:p w14:paraId="1EF83269"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ICAO code:</w:t>
            </w:r>
          </w:p>
        </w:tc>
        <w:tc>
          <w:tcPr>
            <w:tcW w:w="992" w:type="dxa"/>
            <w:gridSpan w:val="11"/>
            <w:vAlign w:val="center"/>
          </w:tcPr>
          <w:p w14:paraId="1EF8326A" w14:textId="77777777" w:rsidR="00F12A3C" w:rsidRPr="007C4E9C" w:rsidRDefault="00F12A3C" w:rsidP="00F12A3C">
            <w:pPr>
              <w:rPr>
                <w:rFonts w:ascii="Arial" w:hAnsi="Arial" w:cs="Arial"/>
                <w:sz w:val="18"/>
                <w:szCs w:val="18"/>
                <w:lang w:eastAsia="en-GB"/>
              </w:rPr>
            </w:pPr>
          </w:p>
        </w:tc>
        <w:tc>
          <w:tcPr>
            <w:tcW w:w="1370" w:type="dxa"/>
            <w:gridSpan w:val="12"/>
            <w:shd w:val="clear" w:color="auto" w:fill="D9D9D9" w:themeFill="background1" w:themeFillShade="D9"/>
            <w:vAlign w:val="center"/>
          </w:tcPr>
          <w:p w14:paraId="1EF8326B"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IATA code:</w:t>
            </w:r>
          </w:p>
        </w:tc>
        <w:tc>
          <w:tcPr>
            <w:tcW w:w="855" w:type="dxa"/>
            <w:gridSpan w:val="6"/>
            <w:vAlign w:val="center"/>
          </w:tcPr>
          <w:p w14:paraId="1EF8326C" w14:textId="77777777" w:rsidR="00F12A3C" w:rsidRPr="007C4E9C" w:rsidRDefault="00F12A3C" w:rsidP="00F12A3C">
            <w:pPr>
              <w:rPr>
                <w:rFonts w:ascii="Arial" w:hAnsi="Arial" w:cs="Arial"/>
                <w:sz w:val="18"/>
                <w:szCs w:val="18"/>
                <w:lang w:eastAsia="en-GB"/>
              </w:rPr>
            </w:pPr>
          </w:p>
        </w:tc>
        <w:tc>
          <w:tcPr>
            <w:tcW w:w="1134" w:type="dxa"/>
            <w:gridSpan w:val="11"/>
            <w:shd w:val="clear" w:color="auto" w:fill="D9D9D9" w:themeFill="background1" w:themeFillShade="D9"/>
            <w:vAlign w:val="center"/>
          </w:tcPr>
          <w:p w14:paraId="1EF8326D"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Country:</w:t>
            </w:r>
          </w:p>
        </w:tc>
        <w:tc>
          <w:tcPr>
            <w:tcW w:w="1276" w:type="dxa"/>
            <w:gridSpan w:val="10"/>
            <w:vAlign w:val="center"/>
          </w:tcPr>
          <w:p w14:paraId="1EF8326E" w14:textId="77777777" w:rsidR="00F12A3C" w:rsidRPr="007C4E9C" w:rsidRDefault="00F12A3C" w:rsidP="00F12A3C">
            <w:pPr>
              <w:rPr>
                <w:rFonts w:ascii="Arial" w:hAnsi="Arial" w:cs="Arial"/>
                <w:sz w:val="18"/>
                <w:szCs w:val="18"/>
                <w:lang w:eastAsia="en-GB"/>
              </w:rPr>
            </w:pPr>
          </w:p>
        </w:tc>
        <w:tc>
          <w:tcPr>
            <w:tcW w:w="1417" w:type="dxa"/>
            <w:gridSpan w:val="13"/>
            <w:shd w:val="clear" w:color="auto" w:fill="D9D9D9" w:themeFill="background1" w:themeFillShade="D9"/>
            <w:vAlign w:val="center"/>
          </w:tcPr>
          <w:p w14:paraId="1EF8326F"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Serving ANSP:</w:t>
            </w:r>
          </w:p>
        </w:tc>
        <w:tc>
          <w:tcPr>
            <w:tcW w:w="2421" w:type="dxa"/>
            <w:gridSpan w:val="11"/>
            <w:vAlign w:val="center"/>
          </w:tcPr>
          <w:p w14:paraId="1EF83270" w14:textId="77777777" w:rsidR="00F12A3C" w:rsidRPr="007C4E9C" w:rsidRDefault="00F12A3C" w:rsidP="00F12A3C">
            <w:pPr>
              <w:rPr>
                <w:rFonts w:ascii="Arial" w:hAnsi="Arial" w:cs="Arial"/>
                <w:sz w:val="18"/>
                <w:szCs w:val="18"/>
                <w:lang w:eastAsia="en-GB"/>
              </w:rPr>
            </w:pPr>
          </w:p>
        </w:tc>
      </w:tr>
      <w:tr w:rsidR="00F12A3C" w:rsidRPr="007C4E9C" w14:paraId="1EF83273" w14:textId="77777777" w:rsidTr="007C4E9C">
        <w:trPr>
          <w:jc w:val="center"/>
        </w:trPr>
        <w:tc>
          <w:tcPr>
            <w:tcW w:w="15317" w:type="dxa"/>
            <w:gridSpan w:val="124"/>
            <w:shd w:val="clear" w:color="auto" w:fill="D9D9D9" w:themeFill="background1" w:themeFillShade="D9"/>
            <w:vAlign w:val="center"/>
          </w:tcPr>
          <w:p w14:paraId="1EF83272"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Heliport infrastructure and facilities</w:t>
            </w:r>
          </w:p>
        </w:tc>
      </w:tr>
      <w:tr w:rsidR="00F12A3C" w:rsidRPr="007C4E9C" w14:paraId="1EF8327E" w14:textId="77777777" w:rsidTr="007C4E9C">
        <w:trPr>
          <w:gridAfter w:val="1"/>
          <w:wAfter w:w="17" w:type="dxa"/>
          <w:trHeight w:val="576"/>
          <w:jc w:val="center"/>
        </w:trPr>
        <w:tc>
          <w:tcPr>
            <w:tcW w:w="1479" w:type="dxa"/>
            <w:gridSpan w:val="4"/>
            <w:shd w:val="clear" w:color="auto" w:fill="D9D9D9" w:themeFill="background1" w:themeFillShade="D9"/>
            <w:vAlign w:val="center"/>
          </w:tcPr>
          <w:p w14:paraId="1EF83274"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Number # of FATOs</w:t>
            </w:r>
          </w:p>
        </w:tc>
        <w:tc>
          <w:tcPr>
            <w:tcW w:w="1034" w:type="dxa"/>
            <w:gridSpan w:val="8"/>
            <w:vAlign w:val="center"/>
          </w:tcPr>
          <w:p w14:paraId="1EF83275" w14:textId="77777777" w:rsidR="00F12A3C" w:rsidRPr="007C4E9C" w:rsidRDefault="00F12A3C" w:rsidP="00F12A3C">
            <w:pPr>
              <w:rPr>
                <w:rFonts w:ascii="Arial" w:hAnsi="Arial" w:cs="Arial"/>
                <w:sz w:val="18"/>
                <w:szCs w:val="18"/>
                <w:lang w:eastAsia="en-GB"/>
              </w:rPr>
            </w:pPr>
          </w:p>
        </w:tc>
        <w:tc>
          <w:tcPr>
            <w:tcW w:w="1839" w:type="dxa"/>
            <w:gridSpan w:val="19"/>
            <w:shd w:val="clear" w:color="auto" w:fill="D9D9D9" w:themeFill="background1" w:themeFillShade="D9"/>
            <w:vAlign w:val="center"/>
          </w:tcPr>
          <w:p w14:paraId="1EF83276"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Airspace class (A/B/C/D/E/G)</w:t>
            </w:r>
          </w:p>
        </w:tc>
        <w:tc>
          <w:tcPr>
            <w:tcW w:w="793" w:type="dxa"/>
            <w:gridSpan w:val="12"/>
            <w:vAlign w:val="center"/>
          </w:tcPr>
          <w:p w14:paraId="1EF83277" w14:textId="77777777" w:rsidR="00F12A3C" w:rsidRPr="007C4E9C" w:rsidRDefault="00F12A3C" w:rsidP="00F12A3C">
            <w:pPr>
              <w:rPr>
                <w:rFonts w:ascii="Arial" w:hAnsi="Arial" w:cs="Arial"/>
                <w:sz w:val="18"/>
                <w:szCs w:val="18"/>
                <w:lang w:eastAsia="en-GB"/>
              </w:rPr>
            </w:pPr>
          </w:p>
        </w:tc>
        <w:tc>
          <w:tcPr>
            <w:tcW w:w="2055" w:type="dxa"/>
            <w:gridSpan w:val="20"/>
            <w:shd w:val="clear" w:color="auto" w:fill="D9D9D9" w:themeFill="background1" w:themeFillShade="D9"/>
            <w:vAlign w:val="center"/>
          </w:tcPr>
          <w:p w14:paraId="1EF83278"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Is it a licensed/public heliport? (Y/N)</w:t>
            </w:r>
          </w:p>
        </w:tc>
        <w:tc>
          <w:tcPr>
            <w:tcW w:w="1085" w:type="dxa"/>
            <w:gridSpan w:val="12"/>
            <w:vAlign w:val="center"/>
          </w:tcPr>
          <w:p w14:paraId="1EF83279" w14:textId="77777777" w:rsidR="00F12A3C" w:rsidRPr="007C4E9C" w:rsidRDefault="00F12A3C" w:rsidP="00F12A3C">
            <w:pPr>
              <w:rPr>
                <w:rFonts w:ascii="Arial" w:hAnsi="Arial" w:cs="Arial"/>
                <w:sz w:val="18"/>
                <w:szCs w:val="18"/>
                <w:lang w:eastAsia="en-GB"/>
              </w:rPr>
            </w:pPr>
          </w:p>
        </w:tc>
        <w:tc>
          <w:tcPr>
            <w:tcW w:w="2551" w:type="dxa"/>
            <w:gridSpan w:val="23"/>
            <w:shd w:val="clear" w:color="auto" w:fill="D9D9D9" w:themeFill="background1" w:themeFillShade="D9"/>
            <w:vAlign w:val="center"/>
          </w:tcPr>
          <w:p w14:paraId="1EF8327A"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Is it used for commercial transport operations? (Y/N)</w:t>
            </w:r>
          </w:p>
        </w:tc>
        <w:tc>
          <w:tcPr>
            <w:tcW w:w="801" w:type="dxa"/>
            <w:gridSpan w:val="4"/>
            <w:vAlign w:val="center"/>
          </w:tcPr>
          <w:p w14:paraId="1EF8327B" w14:textId="77777777" w:rsidR="00F12A3C" w:rsidRPr="007C4E9C" w:rsidRDefault="00F12A3C" w:rsidP="00F12A3C">
            <w:pPr>
              <w:rPr>
                <w:rFonts w:ascii="Arial" w:hAnsi="Arial" w:cs="Arial"/>
                <w:sz w:val="18"/>
                <w:szCs w:val="18"/>
                <w:lang w:eastAsia="en-GB"/>
              </w:rPr>
            </w:pPr>
          </w:p>
        </w:tc>
        <w:tc>
          <w:tcPr>
            <w:tcW w:w="1843" w:type="dxa"/>
            <w:gridSpan w:val="15"/>
            <w:shd w:val="clear" w:color="auto" w:fill="D9D9D9" w:themeFill="background1" w:themeFillShade="D9"/>
            <w:vAlign w:val="center"/>
          </w:tcPr>
          <w:p w14:paraId="1EF8327C"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Air Traffic Services</w:t>
            </w:r>
            <w:r w:rsidRPr="007C4E9C">
              <w:rPr>
                <w:rFonts w:ascii="Arial" w:hAnsi="Arial" w:cs="Arial"/>
                <w:b/>
                <w:sz w:val="18"/>
                <w:szCs w:val="18"/>
                <w:vertAlign w:val="superscript"/>
                <w:lang w:eastAsia="en-GB"/>
              </w:rPr>
              <w:t>1</w:t>
            </w:r>
            <w:r w:rsidRPr="007C4E9C">
              <w:rPr>
                <w:rFonts w:ascii="Arial" w:hAnsi="Arial" w:cs="Arial"/>
                <w:b/>
                <w:sz w:val="18"/>
                <w:szCs w:val="18"/>
                <w:lang w:eastAsia="en-GB"/>
              </w:rPr>
              <w:t>:</w:t>
            </w:r>
          </w:p>
        </w:tc>
        <w:tc>
          <w:tcPr>
            <w:tcW w:w="1820" w:type="dxa"/>
            <w:gridSpan w:val="6"/>
            <w:vAlign w:val="center"/>
          </w:tcPr>
          <w:p w14:paraId="1EF8327D" w14:textId="77777777" w:rsidR="00F12A3C" w:rsidRPr="007C4E9C" w:rsidRDefault="00F12A3C" w:rsidP="00F12A3C">
            <w:pPr>
              <w:rPr>
                <w:rFonts w:ascii="Arial" w:hAnsi="Arial" w:cs="Arial"/>
                <w:sz w:val="18"/>
                <w:szCs w:val="18"/>
                <w:lang w:eastAsia="en-GB"/>
              </w:rPr>
            </w:pPr>
          </w:p>
        </w:tc>
      </w:tr>
      <w:tr w:rsidR="00F12A3C" w:rsidRPr="007C4E9C" w14:paraId="1EF83283" w14:textId="77777777" w:rsidTr="007C4E9C">
        <w:trPr>
          <w:gridAfter w:val="1"/>
          <w:wAfter w:w="17" w:type="dxa"/>
          <w:trHeight w:val="596"/>
          <w:jc w:val="center"/>
        </w:trPr>
        <w:tc>
          <w:tcPr>
            <w:tcW w:w="1479" w:type="dxa"/>
            <w:gridSpan w:val="4"/>
            <w:shd w:val="clear" w:color="auto" w:fill="D9D9D9" w:themeFill="background1" w:themeFillShade="D9"/>
            <w:vAlign w:val="center"/>
          </w:tcPr>
          <w:p w14:paraId="1EF8327F"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Heliport description</w:t>
            </w:r>
          </w:p>
        </w:tc>
        <w:tc>
          <w:tcPr>
            <w:tcW w:w="6596" w:type="dxa"/>
            <w:gridSpan w:val="66"/>
            <w:shd w:val="clear" w:color="auto" w:fill="D9D9D9" w:themeFill="background1" w:themeFillShade="D9"/>
            <w:vAlign w:val="center"/>
          </w:tcPr>
          <w:p w14:paraId="1EF83280"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Heliport type</w:t>
            </w:r>
          </w:p>
        </w:tc>
        <w:tc>
          <w:tcPr>
            <w:tcW w:w="3612" w:type="dxa"/>
            <w:gridSpan w:val="34"/>
            <w:shd w:val="clear" w:color="auto" w:fill="D9D9D9" w:themeFill="background1" w:themeFillShade="D9"/>
            <w:vAlign w:val="center"/>
          </w:tcPr>
          <w:p w14:paraId="1EF83281"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Existing APCH procedures</w:t>
            </w:r>
            <w:r w:rsidRPr="007C4E9C">
              <w:rPr>
                <w:rFonts w:ascii="Arial" w:hAnsi="Arial" w:cs="Arial"/>
                <w:b/>
                <w:sz w:val="18"/>
                <w:szCs w:val="18"/>
                <w:vertAlign w:val="superscript"/>
                <w:lang w:eastAsia="en-GB"/>
              </w:rPr>
              <w:t>2</w:t>
            </w:r>
            <w:r w:rsidRPr="007C4E9C">
              <w:rPr>
                <w:rFonts w:ascii="Arial" w:hAnsi="Arial" w:cs="Arial"/>
                <w:b/>
                <w:sz w:val="18"/>
                <w:szCs w:val="18"/>
                <w:lang w:eastAsia="en-GB"/>
              </w:rPr>
              <w:t>:</w:t>
            </w:r>
          </w:p>
        </w:tc>
        <w:tc>
          <w:tcPr>
            <w:tcW w:w="3613" w:type="dxa"/>
            <w:gridSpan w:val="19"/>
            <w:shd w:val="clear" w:color="auto" w:fill="D9D9D9" w:themeFill="background1" w:themeFillShade="D9"/>
            <w:vAlign w:val="center"/>
          </w:tcPr>
          <w:p w14:paraId="1EF83282" w14:textId="77777777" w:rsidR="00F12A3C" w:rsidRPr="007C4E9C" w:rsidRDefault="00F12A3C" w:rsidP="00F12A3C">
            <w:pPr>
              <w:rPr>
                <w:rFonts w:ascii="Arial" w:hAnsi="Arial" w:cs="Arial"/>
                <w:sz w:val="18"/>
                <w:szCs w:val="18"/>
                <w:lang w:eastAsia="en-GB"/>
              </w:rPr>
            </w:pPr>
            <w:r w:rsidRPr="007C4E9C">
              <w:rPr>
                <w:rFonts w:ascii="Arial" w:hAnsi="Arial" w:cs="Arial"/>
                <w:b/>
                <w:sz w:val="18"/>
                <w:szCs w:val="18"/>
                <w:lang w:eastAsia="en-GB"/>
              </w:rPr>
              <w:t>Marking/lighting/Approach lighting systems</w:t>
            </w:r>
          </w:p>
        </w:tc>
      </w:tr>
      <w:tr w:rsidR="00F12A3C" w:rsidRPr="007C4E9C" w14:paraId="1EF8328D" w14:textId="77777777" w:rsidTr="007C4E9C">
        <w:trPr>
          <w:gridAfter w:val="1"/>
          <w:wAfter w:w="17" w:type="dxa"/>
          <w:trHeight w:val="215"/>
          <w:jc w:val="center"/>
        </w:trPr>
        <w:tc>
          <w:tcPr>
            <w:tcW w:w="1479" w:type="dxa"/>
            <w:gridSpan w:val="4"/>
            <w:shd w:val="clear" w:color="auto" w:fill="D9D9D9" w:themeFill="background1" w:themeFillShade="D9"/>
            <w:vAlign w:val="center"/>
          </w:tcPr>
          <w:p w14:paraId="1EF83284"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Main (Site 1)</w:t>
            </w:r>
          </w:p>
        </w:tc>
        <w:tc>
          <w:tcPr>
            <w:tcW w:w="1347" w:type="dxa"/>
            <w:gridSpan w:val="13"/>
            <w:shd w:val="clear" w:color="auto" w:fill="D9D9D9" w:themeFill="background1" w:themeFillShade="D9"/>
            <w:vAlign w:val="center"/>
          </w:tcPr>
          <w:p w14:paraId="1EF83285" w14:textId="77777777" w:rsidR="00F12A3C" w:rsidRPr="007C4E9C" w:rsidRDefault="00F12A3C" w:rsidP="00F12A3C">
            <w:pPr>
              <w:jc w:val="center"/>
              <w:rPr>
                <w:rFonts w:ascii="Arial" w:hAnsi="Arial" w:cs="Arial"/>
                <w:b/>
                <w:sz w:val="18"/>
                <w:szCs w:val="18"/>
                <w:lang w:eastAsia="en-GB"/>
              </w:rPr>
            </w:pPr>
            <w:r w:rsidRPr="007C4E9C">
              <w:rPr>
                <w:rFonts w:ascii="Arial" w:hAnsi="Arial" w:cs="Arial"/>
                <w:b/>
                <w:sz w:val="18"/>
                <w:szCs w:val="18"/>
                <w:lang w:eastAsia="en-GB"/>
              </w:rPr>
              <w:t>Surface level</w:t>
            </w:r>
          </w:p>
        </w:tc>
        <w:sdt>
          <w:sdtPr>
            <w:rPr>
              <w:rFonts w:ascii="Arial" w:hAnsi="Arial" w:cs="Arial"/>
              <w:b/>
              <w:sz w:val="18"/>
              <w:szCs w:val="18"/>
              <w:lang w:eastAsia="en-GB"/>
            </w:rPr>
            <w:id w:val="-996644457"/>
            <w14:checkbox>
              <w14:checked w14:val="0"/>
              <w14:checkedState w14:val="2612" w14:font="MS Gothic"/>
              <w14:uncheckedState w14:val="2610" w14:font="MS Gothic"/>
            </w14:checkbox>
          </w:sdtPr>
          <w:sdtEndPr/>
          <w:sdtContent>
            <w:tc>
              <w:tcPr>
                <w:tcW w:w="851" w:type="dxa"/>
                <w:gridSpan w:val="6"/>
                <w:shd w:val="clear" w:color="auto" w:fill="auto"/>
                <w:vAlign w:val="center"/>
              </w:tcPr>
              <w:p w14:paraId="1EF83286" w14:textId="04D15FA6" w:rsidR="00F12A3C" w:rsidRPr="007C4E9C" w:rsidRDefault="00F12A3C" w:rsidP="00F12A3C">
                <w:pPr>
                  <w:jc w:val="center"/>
                  <w:rPr>
                    <w:rFonts w:ascii="Arial" w:hAnsi="Arial" w:cs="Arial"/>
                    <w:b/>
                    <w:sz w:val="18"/>
                    <w:szCs w:val="18"/>
                    <w:lang w:eastAsia="en-GB"/>
                  </w:rPr>
                </w:pPr>
                <w:r w:rsidRPr="007C4E9C">
                  <w:rPr>
                    <w:rFonts w:ascii="Segoe UI Symbol" w:eastAsia="MS Gothic" w:hAnsi="Segoe UI Symbol" w:cs="Segoe UI Symbol"/>
                    <w:b/>
                    <w:sz w:val="18"/>
                    <w:szCs w:val="18"/>
                    <w:lang w:eastAsia="en-GB"/>
                  </w:rPr>
                  <w:t>☐</w:t>
                </w:r>
              </w:p>
            </w:tc>
          </w:sdtContent>
        </w:sdt>
        <w:tc>
          <w:tcPr>
            <w:tcW w:w="1279" w:type="dxa"/>
            <w:gridSpan w:val="16"/>
            <w:shd w:val="clear" w:color="auto" w:fill="D9D9D9" w:themeFill="background1" w:themeFillShade="D9"/>
            <w:vAlign w:val="center"/>
          </w:tcPr>
          <w:p w14:paraId="1EF83287" w14:textId="77777777" w:rsidR="00F12A3C" w:rsidRPr="007C4E9C" w:rsidRDefault="00F12A3C" w:rsidP="00F12A3C">
            <w:pPr>
              <w:jc w:val="center"/>
              <w:rPr>
                <w:rFonts w:ascii="Arial" w:hAnsi="Arial" w:cs="Arial"/>
                <w:b/>
                <w:sz w:val="18"/>
                <w:szCs w:val="18"/>
                <w:lang w:eastAsia="en-GB"/>
              </w:rPr>
            </w:pPr>
            <w:r w:rsidRPr="007C4E9C">
              <w:rPr>
                <w:rFonts w:ascii="Arial" w:hAnsi="Arial" w:cs="Arial"/>
                <w:b/>
                <w:sz w:val="18"/>
                <w:szCs w:val="18"/>
                <w:lang w:eastAsia="en-GB"/>
              </w:rPr>
              <w:t>Elevated</w:t>
            </w:r>
          </w:p>
        </w:tc>
        <w:sdt>
          <w:sdtPr>
            <w:rPr>
              <w:rFonts w:ascii="Arial" w:hAnsi="Arial" w:cs="Arial"/>
              <w:b/>
              <w:sz w:val="18"/>
              <w:szCs w:val="18"/>
              <w:lang w:eastAsia="en-GB"/>
            </w:rPr>
            <w:id w:val="321626293"/>
            <w14:checkbox>
              <w14:checked w14:val="0"/>
              <w14:checkedState w14:val="2612" w14:font="MS Gothic"/>
              <w14:uncheckedState w14:val="2610" w14:font="MS Gothic"/>
            </w14:checkbox>
          </w:sdtPr>
          <w:sdtEndPr/>
          <w:sdtContent>
            <w:tc>
              <w:tcPr>
                <w:tcW w:w="920" w:type="dxa"/>
                <w:gridSpan w:val="13"/>
                <w:shd w:val="clear" w:color="auto" w:fill="auto"/>
                <w:vAlign w:val="center"/>
              </w:tcPr>
              <w:p w14:paraId="1EF83288" w14:textId="388AF14E" w:rsidR="00F12A3C" w:rsidRPr="007C4E9C" w:rsidRDefault="00F12A3C" w:rsidP="00F12A3C">
                <w:pPr>
                  <w:jc w:val="center"/>
                  <w:rPr>
                    <w:rFonts w:ascii="Arial" w:hAnsi="Arial" w:cs="Arial"/>
                    <w:b/>
                    <w:sz w:val="18"/>
                    <w:szCs w:val="18"/>
                    <w:lang w:eastAsia="en-GB"/>
                  </w:rPr>
                </w:pPr>
                <w:r w:rsidRPr="007C4E9C">
                  <w:rPr>
                    <w:rFonts w:ascii="Segoe UI Symbol" w:eastAsia="MS Gothic" w:hAnsi="Segoe UI Symbol" w:cs="Segoe UI Symbol"/>
                    <w:b/>
                    <w:sz w:val="18"/>
                    <w:szCs w:val="18"/>
                    <w:lang w:eastAsia="en-GB"/>
                  </w:rPr>
                  <w:t>☐</w:t>
                </w:r>
              </w:p>
            </w:tc>
          </w:sdtContent>
        </w:sdt>
        <w:tc>
          <w:tcPr>
            <w:tcW w:w="1348" w:type="dxa"/>
            <w:gridSpan w:val="13"/>
            <w:shd w:val="clear" w:color="auto" w:fill="D9D9D9" w:themeFill="background1" w:themeFillShade="D9"/>
            <w:vAlign w:val="center"/>
          </w:tcPr>
          <w:p w14:paraId="1EF83289" w14:textId="77777777" w:rsidR="00F12A3C" w:rsidRPr="007C4E9C" w:rsidRDefault="00F12A3C" w:rsidP="00F12A3C">
            <w:pPr>
              <w:jc w:val="center"/>
              <w:rPr>
                <w:rFonts w:ascii="Arial" w:hAnsi="Arial" w:cs="Arial"/>
                <w:b/>
                <w:sz w:val="18"/>
                <w:szCs w:val="18"/>
                <w:lang w:eastAsia="en-GB"/>
              </w:rPr>
            </w:pPr>
            <w:r w:rsidRPr="007C4E9C">
              <w:rPr>
                <w:rFonts w:ascii="Arial" w:hAnsi="Arial" w:cs="Arial"/>
                <w:b/>
                <w:sz w:val="18"/>
                <w:szCs w:val="18"/>
                <w:lang w:eastAsia="en-GB"/>
              </w:rPr>
              <w:t>Oilrig</w:t>
            </w:r>
          </w:p>
        </w:tc>
        <w:sdt>
          <w:sdtPr>
            <w:rPr>
              <w:rFonts w:ascii="Arial" w:hAnsi="Arial" w:cs="Arial"/>
              <w:b/>
              <w:sz w:val="18"/>
              <w:szCs w:val="18"/>
              <w:lang w:eastAsia="en-GB"/>
            </w:rPr>
            <w:id w:val="-1640415032"/>
            <w14:checkbox>
              <w14:checked w14:val="0"/>
              <w14:checkedState w14:val="2612" w14:font="MS Gothic"/>
              <w14:uncheckedState w14:val="2610" w14:font="MS Gothic"/>
            </w14:checkbox>
          </w:sdtPr>
          <w:sdtEndPr/>
          <w:sdtContent>
            <w:tc>
              <w:tcPr>
                <w:tcW w:w="851" w:type="dxa"/>
                <w:gridSpan w:val="5"/>
                <w:shd w:val="clear" w:color="auto" w:fill="auto"/>
                <w:vAlign w:val="center"/>
              </w:tcPr>
              <w:p w14:paraId="1EF8328A" w14:textId="5CE6C893" w:rsidR="00F12A3C" w:rsidRPr="007C4E9C" w:rsidRDefault="00F12A3C" w:rsidP="00F12A3C">
                <w:pPr>
                  <w:jc w:val="center"/>
                  <w:rPr>
                    <w:rFonts w:ascii="Arial" w:hAnsi="Arial" w:cs="Arial"/>
                    <w:b/>
                    <w:sz w:val="18"/>
                    <w:szCs w:val="18"/>
                    <w:lang w:eastAsia="en-GB"/>
                  </w:rPr>
                </w:pPr>
                <w:r w:rsidRPr="007C4E9C">
                  <w:rPr>
                    <w:rFonts w:ascii="Segoe UI Symbol" w:eastAsia="MS Gothic" w:hAnsi="Segoe UI Symbol" w:cs="Segoe UI Symbol"/>
                    <w:b/>
                    <w:sz w:val="18"/>
                    <w:szCs w:val="18"/>
                    <w:lang w:eastAsia="en-GB"/>
                  </w:rPr>
                  <w:t>☐</w:t>
                </w:r>
              </w:p>
            </w:tc>
          </w:sdtContent>
        </w:sdt>
        <w:tc>
          <w:tcPr>
            <w:tcW w:w="3612" w:type="dxa"/>
            <w:gridSpan w:val="34"/>
            <w:shd w:val="clear" w:color="auto" w:fill="auto"/>
            <w:vAlign w:val="center"/>
          </w:tcPr>
          <w:p w14:paraId="1EF8328B" w14:textId="77777777" w:rsidR="00F12A3C" w:rsidRPr="007C4E9C" w:rsidRDefault="00F12A3C" w:rsidP="00F12A3C">
            <w:pPr>
              <w:rPr>
                <w:rFonts w:ascii="Arial" w:hAnsi="Arial" w:cs="Arial"/>
                <w:sz w:val="18"/>
                <w:szCs w:val="18"/>
                <w:lang w:eastAsia="en-GB"/>
              </w:rPr>
            </w:pPr>
          </w:p>
        </w:tc>
        <w:tc>
          <w:tcPr>
            <w:tcW w:w="3613" w:type="dxa"/>
            <w:gridSpan w:val="19"/>
            <w:shd w:val="clear" w:color="auto" w:fill="auto"/>
            <w:vAlign w:val="center"/>
          </w:tcPr>
          <w:p w14:paraId="1EF8328C" w14:textId="77777777" w:rsidR="00F12A3C" w:rsidRPr="007C4E9C" w:rsidRDefault="00F12A3C" w:rsidP="00F12A3C">
            <w:pPr>
              <w:rPr>
                <w:rFonts w:ascii="Arial" w:hAnsi="Arial" w:cs="Arial"/>
                <w:sz w:val="18"/>
                <w:szCs w:val="18"/>
                <w:lang w:eastAsia="en-GB"/>
              </w:rPr>
            </w:pPr>
          </w:p>
        </w:tc>
      </w:tr>
      <w:tr w:rsidR="00F12A3C" w:rsidRPr="007C4E9C" w14:paraId="1EF8328F" w14:textId="77777777" w:rsidTr="007C4E9C">
        <w:trPr>
          <w:gridAfter w:val="1"/>
          <w:wAfter w:w="17" w:type="dxa"/>
          <w:trHeight w:val="215"/>
          <w:jc w:val="center"/>
        </w:trPr>
        <w:tc>
          <w:tcPr>
            <w:tcW w:w="15300" w:type="dxa"/>
            <w:gridSpan w:val="123"/>
            <w:shd w:val="clear" w:color="auto" w:fill="D9D9D9" w:themeFill="background1" w:themeFillShade="D9"/>
            <w:vAlign w:val="center"/>
          </w:tcPr>
          <w:p w14:paraId="1EF8328E"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PinS approaches can serve more than one heliport or landing site. If this is your case, please specify below the characteristics of the remaining heliports / landing sites</w:t>
            </w:r>
          </w:p>
        </w:tc>
      </w:tr>
      <w:tr w:rsidR="00F12A3C" w:rsidRPr="007C4E9C" w14:paraId="1EF83299" w14:textId="77777777" w:rsidTr="007C4E9C">
        <w:trPr>
          <w:gridAfter w:val="1"/>
          <w:wAfter w:w="17" w:type="dxa"/>
          <w:trHeight w:val="215"/>
          <w:jc w:val="center"/>
        </w:trPr>
        <w:tc>
          <w:tcPr>
            <w:tcW w:w="1479" w:type="dxa"/>
            <w:gridSpan w:val="4"/>
            <w:shd w:val="clear" w:color="auto" w:fill="D9D9D9" w:themeFill="background1" w:themeFillShade="D9"/>
            <w:vAlign w:val="center"/>
          </w:tcPr>
          <w:p w14:paraId="1EF83290"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Site 2</w:t>
            </w:r>
          </w:p>
        </w:tc>
        <w:tc>
          <w:tcPr>
            <w:tcW w:w="1347" w:type="dxa"/>
            <w:gridSpan w:val="13"/>
            <w:shd w:val="clear" w:color="auto" w:fill="D9D9D9" w:themeFill="background1" w:themeFillShade="D9"/>
            <w:vAlign w:val="center"/>
          </w:tcPr>
          <w:p w14:paraId="1EF83291" w14:textId="77777777" w:rsidR="00F12A3C" w:rsidRPr="007C4E9C" w:rsidRDefault="00F12A3C" w:rsidP="00F12A3C">
            <w:pPr>
              <w:jc w:val="center"/>
              <w:rPr>
                <w:rFonts w:ascii="Arial" w:hAnsi="Arial" w:cs="Arial"/>
                <w:b/>
                <w:sz w:val="18"/>
                <w:szCs w:val="18"/>
                <w:lang w:eastAsia="en-GB"/>
              </w:rPr>
            </w:pPr>
            <w:r w:rsidRPr="007C4E9C">
              <w:rPr>
                <w:rFonts w:ascii="Arial" w:hAnsi="Arial" w:cs="Arial"/>
                <w:b/>
                <w:sz w:val="18"/>
                <w:szCs w:val="18"/>
                <w:lang w:eastAsia="en-GB"/>
              </w:rPr>
              <w:t>Surface level</w:t>
            </w:r>
          </w:p>
        </w:tc>
        <w:sdt>
          <w:sdtPr>
            <w:rPr>
              <w:rFonts w:ascii="Arial" w:hAnsi="Arial" w:cs="Arial"/>
              <w:b/>
              <w:sz w:val="18"/>
              <w:szCs w:val="18"/>
              <w:lang w:eastAsia="en-GB"/>
            </w:rPr>
            <w:id w:val="1278613121"/>
            <w14:checkbox>
              <w14:checked w14:val="0"/>
              <w14:checkedState w14:val="2612" w14:font="MS Gothic"/>
              <w14:uncheckedState w14:val="2610" w14:font="MS Gothic"/>
            </w14:checkbox>
          </w:sdtPr>
          <w:sdtEndPr/>
          <w:sdtContent>
            <w:tc>
              <w:tcPr>
                <w:tcW w:w="851" w:type="dxa"/>
                <w:gridSpan w:val="6"/>
                <w:vAlign w:val="center"/>
              </w:tcPr>
              <w:p w14:paraId="1EF83292" w14:textId="214F72E4" w:rsidR="00F12A3C" w:rsidRPr="007C4E9C" w:rsidRDefault="00F12A3C" w:rsidP="00F12A3C">
                <w:pPr>
                  <w:jc w:val="center"/>
                  <w:rPr>
                    <w:rFonts w:ascii="Arial" w:hAnsi="Arial" w:cs="Arial"/>
                    <w:b/>
                    <w:sz w:val="18"/>
                    <w:szCs w:val="18"/>
                    <w:lang w:eastAsia="en-GB"/>
                  </w:rPr>
                </w:pPr>
                <w:r w:rsidRPr="007C4E9C">
                  <w:rPr>
                    <w:rFonts w:ascii="Segoe UI Symbol" w:eastAsia="MS Gothic" w:hAnsi="Segoe UI Symbol" w:cs="Segoe UI Symbol"/>
                    <w:b/>
                    <w:sz w:val="18"/>
                    <w:szCs w:val="18"/>
                    <w:lang w:eastAsia="en-GB"/>
                  </w:rPr>
                  <w:t>☐</w:t>
                </w:r>
              </w:p>
            </w:tc>
          </w:sdtContent>
        </w:sdt>
        <w:tc>
          <w:tcPr>
            <w:tcW w:w="1279" w:type="dxa"/>
            <w:gridSpan w:val="16"/>
            <w:shd w:val="clear" w:color="auto" w:fill="D9D9D9" w:themeFill="background1" w:themeFillShade="D9"/>
            <w:vAlign w:val="center"/>
          </w:tcPr>
          <w:p w14:paraId="1EF83293" w14:textId="77777777" w:rsidR="00F12A3C" w:rsidRPr="007C4E9C" w:rsidRDefault="00F12A3C" w:rsidP="00F12A3C">
            <w:pPr>
              <w:jc w:val="center"/>
              <w:rPr>
                <w:rFonts w:ascii="Arial" w:hAnsi="Arial" w:cs="Arial"/>
                <w:sz w:val="18"/>
                <w:szCs w:val="18"/>
                <w:lang w:eastAsia="en-GB"/>
              </w:rPr>
            </w:pPr>
            <w:r w:rsidRPr="007C4E9C">
              <w:rPr>
                <w:rFonts w:ascii="Arial" w:hAnsi="Arial" w:cs="Arial"/>
                <w:b/>
                <w:sz w:val="18"/>
                <w:szCs w:val="18"/>
                <w:lang w:eastAsia="en-GB"/>
              </w:rPr>
              <w:t>Elevated</w:t>
            </w:r>
          </w:p>
        </w:tc>
        <w:sdt>
          <w:sdtPr>
            <w:rPr>
              <w:rFonts w:ascii="Arial" w:hAnsi="Arial" w:cs="Arial"/>
              <w:b/>
              <w:sz w:val="18"/>
              <w:szCs w:val="18"/>
              <w:lang w:eastAsia="en-GB"/>
            </w:rPr>
            <w:id w:val="267508339"/>
            <w14:checkbox>
              <w14:checked w14:val="0"/>
              <w14:checkedState w14:val="2612" w14:font="MS Gothic"/>
              <w14:uncheckedState w14:val="2610" w14:font="MS Gothic"/>
            </w14:checkbox>
          </w:sdtPr>
          <w:sdtEndPr/>
          <w:sdtContent>
            <w:tc>
              <w:tcPr>
                <w:tcW w:w="920" w:type="dxa"/>
                <w:gridSpan w:val="13"/>
                <w:vAlign w:val="center"/>
              </w:tcPr>
              <w:p w14:paraId="1EF83294" w14:textId="0DB65BD7" w:rsidR="00F12A3C" w:rsidRPr="007C4E9C" w:rsidRDefault="00F12A3C" w:rsidP="00F12A3C">
                <w:pPr>
                  <w:jc w:val="center"/>
                  <w:rPr>
                    <w:rFonts w:ascii="Arial" w:hAnsi="Arial" w:cs="Arial"/>
                    <w:b/>
                    <w:sz w:val="18"/>
                    <w:szCs w:val="18"/>
                    <w:lang w:eastAsia="en-GB"/>
                  </w:rPr>
                </w:pPr>
                <w:r w:rsidRPr="007C4E9C">
                  <w:rPr>
                    <w:rFonts w:ascii="Segoe UI Symbol" w:eastAsia="MS Gothic" w:hAnsi="Segoe UI Symbol" w:cs="Segoe UI Symbol"/>
                    <w:b/>
                    <w:sz w:val="18"/>
                    <w:szCs w:val="18"/>
                    <w:lang w:eastAsia="en-GB"/>
                  </w:rPr>
                  <w:t>☐</w:t>
                </w:r>
              </w:p>
            </w:tc>
          </w:sdtContent>
        </w:sdt>
        <w:tc>
          <w:tcPr>
            <w:tcW w:w="1348" w:type="dxa"/>
            <w:gridSpan w:val="13"/>
            <w:shd w:val="clear" w:color="auto" w:fill="D9D9D9" w:themeFill="background1" w:themeFillShade="D9"/>
            <w:vAlign w:val="center"/>
          </w:tcPr>
          <w:p w14:paraId="1EF83295" w14:textId="77777777" w:rsidR="00F12A3C" w:rsidRPr="007C4E9C" w:rsidRDefault="00F12A3C" w:rsidP="00F12A3C">
            <w:pPr>
              <w:jc w:val="center"/>
              <w:rPr>
                <w:rFonts w:ascii="Arial" w:hAnsi="Arial" w:cs="Arial"/>
                <w:sz w:val="18"/>
                <w:szCs w:val="18"/>
                <w:lang w:eastAsia="en-GB"/>
              </w:rPr>
            </w:pPr>
            <w:r w:rsidRPr="007C4E9C">
              <w:rPr>
                <w:rFonts w:ascii="Arial" w:hAnsi="Arial" w:cs="Arial"/>
                <w:b/>
                <w:sz w:val="18"/>
                <w:szCs w:val="18"/>
                <w:lang w:eastAsia="en-GB"/>
              </w:rPr>
              <w:t>Oilrig</w:t>
            </w:r>
          </w:p>
        </w:tc>
        <w:sdt>
          <w:sdtPr>
            <w:rPr>
              <w:rFonts w:ascii="Arial" w:hAnsi="Arial" w:cs="Arial"/>
              <w:b/>
              <w:sz w:val="18"/>
              <w:szCs w:val="18"/>
              <w:lang w:eastAsia="en-GB"/>
            </w:rPr>
            <w:id w:val="-949237611"/>
            <w14:checkbox>
              <w14:checked w14:val="0"/>
              <w14:checkedState w14:val="2612" w14:font="MS Gothic"/>
              <w14:uncheckedState w14:val="2610" w14:font="MS Gothic"/>
            </w14:checkbox>
          </w:sdtPr>
          <w:sdtEndPr/>
          <w:sdtContent>
            <w:tc>
              <w:tcPr>
                <w:tcW w:w="851" w:type="dxa"/>
                <w:gridSpan w:val="5"/>
                <w:vAlign w:val="center"/>
              </w:tcPr>
              <w:p w14:paraId="1EF83296" w14:textId="1C20324D" w:rsidR="00F12A3C" w:rsidRPr="007C4E9C" w:rsidRDefault="00F12A3C" w:rsidP="00F12A3C">
                <w:pPr>
                  <w:jc w:val="center"/>
                  <w:rPr>
                    <w:rFonts w:ascii="Arial" w:hAnsi="Arial" w:cs="Arial"/>
                    <w:b/>
                    <w:sz w:val="18"/>
                    <w:szCs w:val="18"/>
                    <w:lang w:eastAsia="en-GB"/>
                  </w:rPr>
                </w:pPr>
                <w:r w:rsidRPr="007C4E9C">
                  <w:rPr>
                    <w:rFonts w:ascii="Segoe UI Symbol" w:eastAsia="MS Gothic" w:hAnsi="Segoe UI Symbol" w:cs="Segoe UI Symbol"/>
                    <w:b/>
                    <w:sz w:val="18"/>
                    <w:szCs w:val="18"/>
                    <w:lang w:eastAsia="en-GB"/>
                  </w:rPr>
                  <w:t>☐</w:t>
                </w:r>
              </w:p>
            </w:tc>
          </w:sdtContent>
        </w:sdt>
        <w:tc>
          <w:tcPr>
            <w:tcW w:w="3612" w:type="dxa"/>
            <w:gridSpan w:val="34"/>
            <w:vAlign w:val="center"/>
          </w:tcPr>
          <w:p w14:paraId="1EF83297" w14:textId="77777777" w:rsidR="00F12A3C" w:rsidRPr="007C4E9C" w:rsidRDefault="00F12A3C" w:rsidP="00F12A3C">
            <w:pPr>
              <w:rPr>
                <w:rFonts w:ascii="Arial" w:hAnsi="Arial" w:cs="Arial"/>
                <w:sz w:val="18"/>
                <w:szCs w:val="18"/>
                <w:lang w:eastAsia="en-GB"/>
              </w:rPr>
            </w:pPr>
          </w:p>
        </w:tc>
        <w:tc>
          <w:tcPr>
            <w:tcW w:w="3613" w:type="dxa"/>
            <w:gridSpan w:val="19"/>
            <w:vAlign w:val="center"/>
          </w:tcPr>
          <w:p w14:paraId="1EF83298" w14:textId="77777777" w:rsidR="00F12A3C" w:rsidRPr="007C4E9C" w:rsidRDefault="00F12A3C" w:rsidP="00F12A3C">
            <w:pPr>
              <w:rPr>
                <w:rFonts w:ascii="Arial" w:hAnsi="Arial" w:cs="Arial"/>
                <w:sz w:val="18"/>
                <w:szCs w:val="18"/>
                <w:lang w:eastAsia="en-GB"/>
              </w:rPr>
            </w:pPr>
          </w:p>
        </w:tc>
      </w:tr>
      <w:tr w:rsidR="00F12A3C" w:rsidRPr="007C4E9C" w14:paraId="1EF832A3" w14:textId="77777777" w:rsidTr="007C4E9C">
        <w:trPr>
          <w:gridAfter w:val="1"/>
          <w:wAfter w:w="17" w:type="dxa"/>
          <w:trHeight w:val="215"/>
          <w:jc w:val="center"/>
        </w:trPr>
        <w:tc>
          <w:tcPr>
            <w:tcW w:w="1479" w:type="dxa"/>
            <w:gridSpan w:val="4"/>
            <w:shd w:val="clear" w:color="auto" w:fill="D9D9D9" w:themeFill="background1" w:themeFillShade="D9"/>
            <w:vAlign w:val="center"/>
          </w:tcPr>
          <w:p w14:paraId="1EF8329A"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Site 3</w:t>
            </w:r>
          </w:p>
        </w:tc>
        <w:tc>
          <w:tcPr>
            <w:tcW w:w="1347" w:type="dxa"/>
            <w:gridSpan w:val="13"/>
            <w:shd w:val="clear" w:color="auto" w:fill="D9D9D9" w:themeFill="background1" w:themeFillShade="D9"/>
            <w:vAlign w:val="center"/>
          </w:tcPr>
          <w:p w14:paraId="1EF8329B" w14:textId="77777777" w:rsidR="00F12A3C" w:rsidRPr="007C4E9C" w:rsidRDefault="00F12A3C" w:rsidP="00F12A3C">
            <w:pPr>
              <w:jc w:val="center"/>
              <w:rPr>
                <w:rFonts w:ascii="Arial" w:hAnsi="Arial" w:cs="Arial"/>
                <w:b/>
                <w:sz w:val="18"/>
                <w:szCs w:val="18"/>
                <w:lang w:eastAsia="en-GB"/>
              </w:rPr>
            </w:pPr>
            <w:r w:rsidRPr="007C4E9C">
              <w:rPr>
                <w:rFonts w:ascii="Arial" w:hAnsi="Arial" w:cs="Arial"/>
                <w:b/>
                <w:sz w:val="18"/>
                <w:szCs w:val="18"/>
                <w:lang w:eastAsia="en-GB"/>
              </w:rPr>
              <w:t>Surface level</w:t>
            </w:r>
          </w:p>
        </w:tc>
        <w:sdt>
          <w:sdtPr>
            <w:rPr>
              <w:rFonts w:ascii="Arial" w:hAnsi="Arial" w:cs="Arial"/>
              <w:b/>
              <w:sz w:val="18"/>
              <w:szCs w:val="18"/>
              <w:lang w:eastAsia="en-GB"/>
            </w:rPr>
            <w:id w:val="-1334912374"/>
            <w14:checkbox>
              <w14:checked w14:val="0"/>
              <w14:checkedState w14:val="2612" w14:font="MS Gothic"/>
              <w14:uncheckedState w14:val="2610" w14:font="MS Gothic"/>
            </w14:checkbox>
          </w:sdtPr>
          <w:sdtEndPr/>
          <w:sdtContent>
            <w:tc>
              <w:tcPr>
                <w:tcW w:w="851" w:type="dxa"/>
                <w:gridSpan w:val="6"/>
                <w:vAlign w:val="center"/>
              </w:tcPr>
              <w:p w14:paraId="1EF8329C" w14:textId="19CC313A" w:rsidR="00F12A3C" w:rsidRPr="007C4E9C" w:rsidRDefault="00F12A3C" w:rsidP="00F12A3C">
                <w:pPr>
                  <w:jc w:val="center"/>
                  <w:rPr>
                    <w:rFonts w:ascii="Arial" w:hAnsi="Arial" w:cs="Arial"/>
                    <w:b/>
                    <w:sz w:val="18"/>
                    <w:szCs w:val="18"/>
                    <w:lang w:eastAsia="en-GB"/>
                  </w:rPr>
                </w:pPr>
                <w:r w:rsidRPr="007C4E9C">
                  <w:rPr>
                    <w:rFonts w:ascii="Segoe UI Symbol" w:eastAsia="MS Gothic" w:hAnsi="Segoe UI Symbol" w:cs="Segoe UI Symbol"/>
                    <w:b/>
                    <w:sz w:val="18"/>
                    <w:szCs w:val="18"/>
                    <w:lang w:eastAsia="en-GB"/>
                  </w:rPr>
                  <w:t>☐</w:t>
                </w:r>
              </w:p>
            </w:tc>
          </w:sdtContent>
        </w:sdt>
        <w:tc>
          <w:tcPr>
            <w:tcW w:w="1279" w:type="dxa"/>
            <w:gridSpan w:val="16"/>
            <w:shd w:val="clear" w:color="auto" w:fill="D9D9D9" w:themeFill="background1" w:themeFillShade="D9"/>
            <w:vAlign w:val="center"/>
          </w:tcPr>
          <w:p w14:paraId="1EF8329D" w14:textId="77777777" w:rsidR="00F12A3C" w:rsidRPr="007C4E9C" w:rsidRDefault="00F12A3C" w:rsidP="00F12A3C">
            <w:pPr>
              <w:jc w:val="center"/>
              <w:rPr>
                <w:rFonts w:ascii="Arial" w:hAnsi="Arial" w:cs="Arial"/>
                <w:sz w:val="18"/>
                <w:szCs w:val="18"/>
                <w:lang w:eastAsia="en-GB"/>
              </w:rPr>
            </w:pPr>
            <w:r w:rsidRPr="007C4E9C">
              <w:rPr>
                <w:rFonts w:ascii="Arial" w:hAnsi="Arial" w:cs="Arial"/>
                <w:b/>
                <w:sz w:val="18"/>
                <w:szCs w:val="18"/>
                <w:lang w:eastAsia="en-GB"/>
              </w:rPr>
              <w:t>Elevated</w:t>
            </w:r>
          </w:p>
        </w:tc>
        <w:sdt>
          <w:sdtPr>
            <w:rPr>
              <w:rFonts w:ascii="Arial" w:hAnsi="Arial" w:cs="Arial"/>
              <w:b/>
              <w:sz w:val="18"/>
              <w:szCs w:val="18"/>
              <w:lang w:eastAsia="en-GB"/>
            </w:rPr>
            <w:id w:val="1695422582"/>
            <w14:checkbox>
              <w14:checked w14:val="0"/>
              <w14:checkedState w14:val="2612" w14:font="MS Gothic"/>
              <w14:uncheckedState w14:val="2610" w14:font="MS Gothic"/>
            </w14:checkbox>
          </w:sdtPr>
          <w:sdtEndPr/>
          <w:sdtContent>
            <w:tc>
              <w:tcPr>
                <w:tcW w:w="920" w:type="dxa"/>
                <w:gridSpan w:val="13"/>
                <w:vAlign w:val="center"/>
              </w:tcPr>
              <w:p w14:paraId="1EF8329E" w14:textId="31CA41FE" w:rsidR="00F12A3C" w:rsidRPr="007C4E9C" w:rsidRDefault="00F12A3C" w:rsidP="00F12A3C">
                <w:pPr>
                  <w:jc w:val="center"/>
                  <w:rPr>
                    <w:rFonts w:ascii="Arial" w:hAnsi="Arial" w:cs="Arial"/>
                    <w:b/>
                    <w:sz w:val="18"/>
                    <w:szCs w:val="18"/>
                    <w:lang w:eastAsia="en-GB"/>
                  </w:rPr>
                </w:pPr>
                <w:r w:rsidRPr="007C4E9C">
                  <w:rPr>
                    <w:rFonts w:ascii="Segoe UI Symbol" w:eastAsia="MS Gothic" w:hAnsi="Segoe UI Symbol" w:cs="Segoe UI Symbol"/>
                    <w:b/>
                    <w:sz w:val="18"/>
                    <w:szCs w:val="18"/>
                    <w:lang w:eastAsia="en-GB"/>
                  </w:rPr>
                  <w:t>☐</w:t>
                </w:r>
              </w:p>
            </w:tc>
          </w:sdtContent>
        </w:sdt>
        <w:tc>
          <w:tcPr>
            <w:tcW w:w="1348" w:type="dxa"/>
            <w:gridSpan w:val="13"/>
            <w:shd w:val="clear" w:color="auto" w:fill="D9D9D9" w:themeFill="background1" w:themeFillShade="D9"/>
            <w:vAlign w:val="center"/>
          </w:tcPr>
          <w:p w14:paraId="1EF8329F" w14:textId="77777777" w:rsidR="00F12A3C" w:rsidRPr="007C4E9C" w:rsidRDefault="00F12A3C" w:rsidP="00F12A3C">
            <w:pPr>
              <w:jc w:val="center"/>
              <w:rPr>
                <w:rFonts w:ascii="Arial" w:hAnsi="Arial" w:cs="Arial"/>
                <w:sz w:val="18"/>
                <w:szCs w:val="18"/>
                <w:lang w:eastAsia="en-GB"/>
              </w:rPr>
            </w:pPr>
            <w:r w:rsidRPr="007C4E9C">
              <w:rPr>
                <w:rFonts w:ascii="Arial" w:hAnsi="Arial" w:cs="Arial"/>
                <w:b/>
                <w:sz w:val="18"/>
                <w:szCs w:val="18"/>
                <w:lang w:eastAsia="en-GB"/>
              </w:rPr>
              <w:t>Oilrig</w:t>
            </w:r>
          </w:p>
        </w:tc>
        <w:sdt>
          <w:sdtPr>
            <w:rPr>
              <w:rFonts w:ascii="Arial" w:hAnsi="Arial" w:cs="Arial"/>
              <w:b/>
              <w:sz w:val="18"/>
              <w:szCs w:val="18"/>
              <w:lang w:eastAsia="en-GB"/>
            </w:rPr>
            <w:id w:val="1038246668"/>
            <w14:checkbox>
              <w14:checked w14:val="1"/>
              <w14:checkedState w14:val="2612" w14:font="MS Gothic"/>
              <w14:uncheckedState w14:val="2610" w14:font="MS Gothic"/>
            </w14:checkbox>
          </w:sdtPr>
          <w:sdtEndPr/>
          <w:sdtContent>
            <w:tc>
              <w:tcPr>
                <w:tcW w:w="851" w:type="dxa"/>
                <w:gridSpan w:val="5"/>
                <w:vAlign w:val="center"/>
              </w:tcPr>
              <w:p w14:paraId="1EF832A0" w14:textId="51B4B91C" w:rsidR="00F12A3C" w:rsidRPr="007C4E9C" w:rsidRDefault="00190855" w:rsidP="00F12A3C">
                <w:pPr>
                  <w:jc w:val="center"/>
                  <w:rPr>
                    <w:rFonts w:ascii="Arial" w:hAnsi="Arial" w:cs="Arial"/>
                    <w:b/>
                    <w:sz w:val="18"/>
                    <w:szCs w:val="18"/>
                    <w:lang w:eastAsia="en-GB"/>
                  </w:rPr>
                </w:pPr>
                <w:ins w:id="2" w:author="KAMENCOVA Petra" w:date="2018-03-27T18:35:00Z">
                  <w:r>
                    <w:rPr>
                      <w:rFonts w:ascii="MS Gothic" w:eastAsia="MS Gothic" w:hAnsi="MS Gothic" w:cs="Segoe UI Symbol" w:hint="eastAsia"/>
                      <w:b/>
                      <w:sz w:val="18"/>
                      <w:szCs w:val="18"/>
                      <w:lang w:eastAsia="en-GB"/>
                    </w:rPr>
                    <w:t>☒</w:t>
                  </w:r>
                </w:ins>
                <w:del w:id="3" w:author="KAMENCOVA Petra" w:date="2018-03-27T18:35:00Z">
                  <w:r w:rsidR="00F12A3C" w:rsidRPr="007C4E9C" w:rsidDel="00190855">
                    <w:rPr>
                      <w:rFonts w:ascii="Segoe UI Symbol" w:eastAsia="MS Gothic" w:hAnsi="Segoe UI Symbol" w:cs="Segoe UI Symbol"/>
                      <w:b/>
                      <w:sz w:val="18"/>
                      <w:szCs w:val="18"/>
                      <w:lang w:eastAsia="en-GB"/>
                    </w:rPr>
                    <w:delText>☐</w:delText>
                  </w:r>
                </w:del>
              </w:p>
            </w:tc>
          </w:sdtContent>
        </w:sdt>
        <w:tc>
          <w:tcPr>
            <w:tcW w:w="3612" w:type="dxa"/>
            <w:gridSpan w:val="34"/>
            <w:vAlign w:val="center"/>
          </w:tcPr>
          <w:p w14:paraId="1EF832A1" w14:textId="77777777" w:rsidR="00F12A3C" w:rsidRPr="007C4E9C" w:rsidRDefault="00F12A3C" w:rsidP="00F12A3C">
            <w:pPr>
              <w:rPr>
                <w:rFonts w:ascii="Arial" w:hAnsi="Arial" w:cs="Arial"/>
                <w:sz w:val="18"/>
                <w:szCs w:val="18"/>
                <w:lang w:eastAsia="en-GB"/>
              </w:rPr>
            </w:pPr>
          </w:p>
        </w:tc>
        <w:tc>
          <w:tcPr>
            <w:tcW w:w="3613" w:type="dxa"/>
            <w:gridSpan w:val="19"/>
            <w:vAlign w:val="center"/>
          </w:tcPr>
          <w:p w14:paraId="1EF832A2" w14:textId="77777777" w:rsidR="00F12A3C" w:rsidRPr="007C4E9C" w:rsidRDefault="00F12A3C" w:rsidP="00F12A3C">
            <w:pPr>
              <w:rPr>
                <w:rFonts w:ascii="Arial" w:hAnsi="Arial" w:cs="Arial"/>
                <w:sz w:val="18"/>
                <w:szCs w:val="18"/>
                <w:lang w:eastAsia="en-GB"/>
              </w:rPr>
            </w:pPr>
          </w:p>
        </w:tc>
      </w:tr>
      <w:tr w:rsidR="00F12A3C" w:rsidRPr="007C4E9C" w14:paraId="1EF832A6" w14:textId="77777777" w:rsidTr="007C4E9C">
        <w:trPr>
          <w:jc w:val="center"/>
        </w:trPr>
        <w:tc>
          <w:tcPr>
            <w:tcW w:w="12313" w:type="dxa"/>
            <w:gridSpan w:val="110"/>
            <w:shd w:val="clear" w:color="auto" w:fill="D9D9D9" w:themeFill="background1" w:themeFillShade="D9"/>
            <w:vAlign w:val="center"/>
          </w:tcPr>
          <w:p w14:paraId="1EF832A4" w14:textId="77777777" w:rsidR="00F12A3C" w:rsidRPr="007C4E9C" w:rsidRDefault="00F12A3C" w:rsidP="00F12A3C">
            <w:pPr>
              <w:rPr>
                <w:rFonts w:ascii="Arial" w:hAnsi="Arial" w:cs="Arial"/>
                <w:sz w:val="18"/>
                <w:szCs w:val="18"/>
                <w:lang w:eastAsia="en-GB"/>
              </w:rPr>
            </w:pPr>
            <w:r w:rsidRPr="007C4E9C">
              <w:rPr>
                <w:rFonts w:ascii="Arial" w:hAnsi="Arial" w:cs="Arial"/>
                <w:b/>
                <w:sz w:val="18"/>
                <w:szCs w:val="18"/>
                <w:lang w:eastAsia="en-GB"/>
              </w:rPr>
              <w:t>What is the percentage of operations of each different traffic type:</w:t>
            </w:r>
          </w:p>
        </w:tc>
        <w:tc>
          <w:tcPr>
            <w:tcW w:w="3004" w:type="dxa"/>
            <w:gridSpan w:val="14"/>
            <w:shd w:val="clear" w:color="auto" w:fill="D9D9D9" w:themeFill="background1" w:themeFillShade="D9"/>
            <w:vAlign w:val="center"/>
          </w:tcPr>
          <w:p w14:paraId="1EF832A5"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Provide a list of main operators:</w:t>
            </w:r>
          </w:p>
        </w:tc>
      </w:tr>
      <w:tr w:rsidR="00F12A3C" w:rsidRPr="007C4E9C" w14:paraId="1EF832B4" w14:textId="77777777" w:rsidTr="007C4E9C">
        <w:trPr>
          <w:gridAfter w:val="1"/>
          <w:wAfter w:w="17" w:type="dxa"/>
          <w:jc w:val="center"/>
        </w:trPr>
        <w:tc>
          <w:tcPr>
            <w:tcW w:w="1297" w:type="dxa"/>
            <w:shd w:val="clear" w:color="auto" w:fill="D9D9D9" w:themeFill="background1" w:themeFillShade="D9"/>
            <w:vAlign w:val="center"/>
          </w:tcPr>
          <w:p w14:paraId="1EF832A7"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Training</w:t>
            </w:r>
          </w:p>
        </w:tc>
        <w:tc>
          <w:tcPr>
            <w:tcW w:w="580" w:type="dxa"/>
            <w:gridSpan w:val="7"/>
            <w:vAlign w:val="center"/>
          </w:tcPr>
          <w:p w14:paraId="1EF832A8" w14:textId="77777777" w:rsidR="00F12A3C" w:rsidRPr="007C4E9C" w:rsidRDefault="00F12A3C" w:rsidP="00F12A3C">
            <w:pPr>
              <w:rPr>
                <w:rFonts w:ascii="Arial" w:hAnsi="Arial" w:cs="Arial"/>
                <w:b/>
                <w:sz w:val="18"/>
                <w:szCs w:val="18"/>
                <w:lang w:eastAsia="en-GB"/>
              </w:rPr>
            </w:pPr>
          </w:p>
        </w:tc>
        <w:tc>
          <w:tcPr>
            <w:tcW w:w="1826" w:type="dxa"/>
            <w:gridSpan w:val="16"/>
            <w:shd w:val="clear" w:color="auto" w:fill="D9D9D9" w:themeFill="background1" w:themeFillShade="D9"/>
            <w:vAlign w:val="center"/>
          </w:tcPr>
          <w:p w14:paraId="1EF832A9"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HEMS</w:t>
            </w:r>
          </w:p>
        </w:tc>
        <w:tc>
          <w:tcPr>
            <w:tcW w:w="578" w:type="dxa"/>
            <w:gridSpan w:val="5"/>
            <w:vAlign w:val="center"/>
          </w:tcPr>
          <w:p w14:paraId="1EF832AA" w14:textId="77777777" w:rsidR="00F12A3C" w:rsidRPr="007C4E9C" w:rsidRDefault="00F12A3C" w:rsidP="00F12A3C">
            <w:pPr>
              <w:rPr>
                <w:rFonts w:ascii="Arial" w:hAnsi="Arial" w:cs="Arial"/>
                <w:b/>
                <w:sz w:val="18"/>
                <w:szCs w:val="18"/>
                <w:lang w:eastAsia="en-GB"/>
              </w:rPr>
            </w:pPr>
          </w:p>
        </w:tc>
        <w:tc>
          <w:tcPr>
            <w:tcW w:w="1272" w:type="dxa"/>
            <w:gridSpan w:val="19"/>
            <w:shd w:val="clear" w:color="auto" w:fill="D9D9D9" w:themeFill="background1" w:themeFillShade="D9"/>
            <w:vAlign w:val="center"/>
          </w:tcPr>
          <w:p w14:paraId="1EF832AB"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Business aviation</w:t>
            </w:r>
          </w:p>
        </w:tc>
        <w:tc>
          <w:tcPr>
            <w:tcW w:w="567" w:type="dxa"/>
            <w:gridSpan w:val="7"/>
            <w:vAlign w:val="center"/>
          </w:tcPr>
          <w:p w14:paraId="1EF832AC" w14:textId="77777777" w:rsidR="00F12A3C" w:rsidRPr="007C4E9C" w:rsidRDefault="00F12A3C" w:rsidP="00F12A3C">
            <w:pPr>
              <w:rPr>
                <w:rFonts w:ascii="Arial" w:hAnsi="Arial" w:cs="Arial"/>
                <w:b/>
                <w:sz w:val="18"/>
                <w:szCs w:val="18"/>
                <w:lang w:eastAsia="en-GB"/>
              </w:rPr>
            </w:pPr>
          </w:p>
        </w:tc>
        <w:tc>
          <w:tcPr>
            <w:tcW w:w="1591" w:type="dxa"/>
            <w:gridSpan w:val="12"/>
            <w:shd w:val="clear" w:color="auto" w:fill="D9D9D9" w:themeFill="background1" w:themeFillShade="D9"/>
            <w:vAlign w:val="center"/>
          </w:tcPr>
          <w:p w14:paraId="1EF832AD"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Passenger transport</w:t>
            </w:r>
          </w:p>
        </w:tc>
        <w:tc>
          <w:tcPr>
            <w:tcW w:w="476" w:type="dxa"/>
            <w:gridSpan w:val="4"/>
            <w:vAlign w:val="center"/>
          </w:tcPr>
          <w:p w14:paraId="1EF832AE" w14:textId="77777777" w:rsidR="00F12A3C" w:rsidRPr="007C4E9C" w:rsidRDefault="00F12A3C" w:rsidP="00F12A3C">
            <w:pPr>
              <w:rPr>
                <w:rFonts w:ascii="Arial" w:hAnsi="Arial" w:cs="Arial"/>
                <w:b/>
                <w:sz w:val="18"/>
                <w:szCs w:val="18"/>
                <w:lang w:eastAsia="en-GB"/>
              </w:rPr>
            </w:pPr>
          </w:p>
        </w:tc>
        <w:tc>
          <w:tcPr>
            <w:tcW w:w="1548" w:type="dxa"/>
            <w:gridSpan w:val="16"/>
            <w:shd w:val="clear" w:color="auto" w:fill="D9D9D9" w:themeFill="background1" w:themeFillShade="D9"/>
            <w:vAlign w:val="center"/>
          </w:tcPr>
          <w:p w14:paraId="1EF832AF"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Touristic flights</w:t>
            </w:r>
          </w:p>
        </w:tc>
        <w:tc>
          <w:tcPr>
            <w:tcW w:w="579" w:type="dxa"/>
            <w:gridSpan w:val="5"/>
            <w:vAlign w:val="center"/>
          </w:tcPr>
          <w:p w14:paraId="1EF832B0" w14:textId="77777777" w:rsidR="00F12A3C" w:rsidRPr="007C4E9C" w:rsidRDefault="00F12A3C" w:rsidP="00F12A3C">
            <w:pPr>
              <w:rPr>
                <w:rFonts w:ascii="Arial" w:hAnsi="Arial" w:cs="Arial"/>
                <w:b/>
                <w:sz w:val="18"/>
                <w:szCs w:val="18"/>
                <w:lang w:eastAsia="en-GB"/>
              </w:rPr>
            </w:pPr>
          </w:p>
        </w:tc>
        <w:tc>
          <w:tcPr>
            <w:tcW w:w="1422" w:type="dxa"/>
            <w:gridSpan w:val="14"/>
            <w:shd w:val="clear" w:color="auto" w:fill="D9D9D9" w:themeFill="background1" w:themeFillShade="D9"/>
            <w:vAlign w:val="center"/>
          </w:tcPr>
          <w:p w14:paraId="1EF832B1"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Aerial works</w:t>
            </w:r>
          </w:p>
        </w:tc>
        <w:tc>
          <w:tcPr>
            <w:tcW w:w="577" w:type="dxa"/>
            <w:gridSpan w:val="4"/>
            <w:vAlign w:val="center"/>
          </w:tcPr>
          <w:p w14:paraId="1EF832B2" w14:textId="77777777" w:rsidR="00F12A3C" w:rsidRPr="007C4E9C" w:rsidRDefault="00F12A3C" w:rsidP="00F12A3C">
            <w:pPr>
              <w:rPr>
                <w:rFonts w:ascii="Arial" w:hAnsi="Arial" w:cs="Arial"/>
                <w:sz w:val="18"/>
                <w:szCs w:val="18"/>
                <w:lang w:eastAsia="en-GB"/>
              </w:rPr>
            </w:pPr>
          </w:p>
        </w:tc>
        <w:tc>
          <w:tcPr>
            <w:tcW w:w="2987" w:type="dxa"/>
            <w:gridSpan w:val="13"/>
            <w:shd w:val="clear" w:color="auto" w:fill="auto"/>
            <w:vAlign w:val="center"/>
          </w:tcPr>
          <w:p w14:paraId="1EF832B3" w14:textId="77777777" w:rsidR="00F12A3C" w:rsidRPr="007C4E9C" w:rsidRDefault="00F12A3C" w:rsidP="00F12A3C">
            <w:pPr>
              <w:rPr>
                <w:rFonts w:ascii="Arial" w:hAnsi="Arial" w:cs="Arial"/>
                <w:sz w:val="18"/>
                <w:szCs w:val="18"/>
                <w:lang w:eastAsia="en-GB"/>
              </w:rPr>
            </w:pPr>
          </w:p>
        </w:tc>
      </w:tr>
      <w:tr w:rsidR="00F12A3C" w:rsidRPr="007C4E9C" w14:paraId="1EF832B6" w14:textId="77777777" w:rsidTr="007C4E9C">
        <w:trPr>
          <w:jc w:val="center"/>
        </w:trPr>
        <w:tc>
          <w:tcPr>
            <w:tcW w:w="15317" w:type="dxa"/>
            <w:gridSpan w:val="124"/>
            <w:shd w:val="clear" w:color="auto" w:fill="D9D9D9" w:themeFill="background1" w:themeFillShade="D9"/>
            <w:vAlign w:val="center"/>
          </w:tcPr>
          <w:p w14:paraId="1EF832B5"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Planned activities</w:t>
            </w:r>
          </w:p>
        </w:tc>
      </w:tr>
      <w:tr w:rsidR="00F12A3C" w:rsidRPr="007C4E9C" w14:paraId="1EF832BE" w14:textId="77777777" w:rsidTr="007C4E9C">
        <w:trPr>
          <w:jc w:val="center"/>
        </w:trPr>
        <w:tc>
          <w:tcPr>
            <w:tcW w:w="3535" w:type="dxa"/>
            <w:gridSpan w:val="22"/>
            <w:shd w:val="clear" w:color="auto" w:fill="D9D9D9" w:themeFill="background1" w:themeFillShade="D9"/>
            <w:vAlign w:val="center"/>
          </w:tcPr>
          <w:p w14:paraId="1EF832B7"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Are you planning to include LNAV minima? (Y/N)</w:t>
            </w:r>
          </w:p>
        </w:tc>
        <w:tc>
          <w:tcPr>
            <w:tcW w:w="1559" w:type="dxa"/>
            <w:gridSpan w:val="20"/>
            <w:shd w:val="clear" w:color="auto" w:fill="FFFFFF" w:themeFill="background1"/>
            <w:vAlign w:val="center"/>
          </w:tcPr>
          <w:p w14:paraId="1EF832B8" w14:textId="77777777" w:rsidR="00F12A3C" w:rsidRPr="007C4E9C" w:rsidRDefault="00F12A3C" w:rsidP="00F12A3C">
            <w:pPr>
              <w:rPr>
                <w:rFonts w:ascii="Arial" w:hAnsi="Arial" w:cs="Arial"/>
                <w:b/>
                <w:sz w:val="18"/>
                <w:szCs w:val="18"/>
                <w:lang w:eastAsia="en-GB"/>
              </w:rPr>
            </w:pPr>
          </w:p>
        </w:tc>
        <w:tc>
          <w:tcPr>
            <w:tcW w:w="3827" w:type="dxa"/>
            <w:gridSpan w:val="36"/>
            <w:shd w:val="clear" w:color="auto" w:fill="D9D9D9" w:themeFill="background1" w:themeFillShade="D9"/>
            <w:vAlign w:val="center"/>
          </w:tcPr>
          <w:p w14:paraId="1EF832B9"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Will the PinS be connected to an existing IFR route? (Y/N)</w:t>
            </w:r>
          </w:p>
        </w:tc>
        <w:tc>
          <w:tcPr>
            <w:tcW w:w="1282" w:type="dxa"/>
            <w:gridSpan w:val="12"/>
            <w:shd w:val="clear" w:color="auto" w:fill="FFFFFF" w:themeFill="background1"/>
            <w:vAlign w:val="center"/>
          </w:tcPr>
          <w:p w14:paraId="1EF832BA" w14:textId="77777777" w:rsidR="00F12A3C" w:rsidRPr="007C4E9C" w:rsidRDefault="00F12A3C" w:rsidP="00F12A3C">
            <w:pPr>
              <w:rPr>
                <w:rFonts w:ascii="Arial" w:hAnsi="Arial" w:cs="Arial"/>
                <w:b/>
                <w:sz w:val="18"/>
                <w:szCs w:val="18"/>
                <w:lang w:eastAsia="en-GB"/>
              </w:rPr>
            </w:pPr>
          </w:p>
          <w:p w14:paraId="1EF832BB" w14:textId="77777777" w:rsidR="00F12A3C" w:rsidRPr="007C4E9C" w:rsidRDefault="00F12A3C" w:rsidP="00F12A3C">
            <w:pPr>
              <w:rPr>
                <w:rFonts w:ascii="Arial" w:hAnsi="Arial" w:cs="Arial"/>
                <w:b/>
                <w:sz w:val="18"/>
                <w:szCs w:val="18"/>
                <w:lang w:eastAsia="en-GB"/>
              </w:rPr>
            </w:pPr>
          </w:p>
        </w:tc>
        <w:tc>
          <w:tcPr>
            <w:tcW w:w="3965" w:type="dxa"/>
            <w:gridSpan w:val="30"/>
            <w:shd w:val="clear" w:color="auto" w:fill="D9D9D9" w:themeFill="background1" w:themeFillShade="D9"/>
            <w:vAlign w:val="center"/>
          </w:tcPr>
          <w:p w14:paraId="1EF832BC"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Are you planning to design PinS departures?</w:t>
            </w:r>
          </w:p>
        </w:tc>
        <w:tc>
          <w:tcPr>
            <w:tcW w:w="1149" w:type="dxa"/>
            <w:gridSpan w:val="4"/>
            <w:shd w:val="clear" w:color="auto" w:fill="FFFFFF" w:themeFill="background1"/>
            <w:vAlign w:val="center"/>
          </w:tcPr>
          <w:p w14:paraId="1EF832BD" w14:textId="77777777" w:rsidR="00F12A3C" w:rsidRPr="007C4E9C" w:rsidRDefault="00F12A3C" w:rsidP="00F12A3C">
            <w:pPr>
              <w:rPr>
                <w:rFonts w:ascii="Arial" w:hAnsi="Arial" w:cs="Arial"/>
                <w:b/>
                <w:sz w:val="18"/>
                <w:szCs w:val="18"/>
                <w:lang w:eastAsia="en-GB"/>
              </w:rPr>
            </w:pPr>
          </w:p>
        </w:tc>
      </w:tr>
      <w:tr w:rsidR="00F12A3C" w:rsidRPr="007C4E9C" w14:paraId="1EF832C7" w14:textId="77777777" w:rsidTr="007C4E9C">
        <w:trPr>
          <w:jc w:val="center"/>
        </w:trPr>
        <w:tc>
          <w:tcPr>
            <w:tcW w:w="2652" w:type="dxa"/>
            <w:gridSpan w:val="14"/>
            <w:shd w:val="clear" w:color="auto" w:fill="D9D9D9" w:themeFill="background1" w:themeFillShade="D9"/>
            <w:vAlign w:val="center"/>
          </w:tcPr>
          <w:p w14:paraId="1EF832BF"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Indicate which activities are covered in the proposal:</w:t>
            </w:r>
          </w:p>
        </w:tc>
        <w:tc>
          <w:tcPr>
            <w:tcW w:w="1275" w:type="dxa"/>
            <w:gridSpan w:val="12"/>
            <w:shd w:val="clear" w:color="auto" w:fill="D9D9D9" w:themeFill="background1" w:themeFillShade="D9"/>
            <w:vAlign w:val="center"/>
          </w:tcPr>
          <w:p w14:paraId="1EF832C0"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Check if applicable:</w:t>
            </w:r>
          </w:p>
        </w:tc>
        <w:tc>
          <w:tcPr>
            <w:tcW w:w="1276" w:type="dxa"/>
            <w:gridSpan w:val="19"/>
            <w:shd w:val="clear" w:color="auto" w:fill="D9D9D9" w:themeFill="background1" w:themeFillShade="D9"/>
            <w:vAlign w:val="center"/>
          </w:tcPr>
          <w:p w14:paraId="1EF832C1"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Completion date</w:t>
            </w:r>
            <w:r w:rsidRPr="007C4E9C">
              <w:rPr>
                <w:rFonts w:ascii="Arial" w:hAnsi="Arial" w:cs="Arial"/>
                <w:b/>
                <w:sz w:val="18"/>
                <w:szCs w:val="18"/>
                <w:vertAlign w:val="superscript"/>
                <w:lang w:eastAsia="en-GB"/>
              </w:rPr>
              <w:t>3</w:t>
            </w:r>
          </w:p>
        </w:tc>
        <w:tc>
          <w:tcPr>
            <w:tcW w:w="1417" w:type="dxa"/>
            <w:gridSpan w:val="13"/>
            <w:shd w:val="clear" w:color="auto" w:fill="D9D9D9" w:themeFill="background1" w:themeFillShade="D9"/>
            <w:vAlign w:val="center"/>
          </w:tcPr>
          <w:p w14:paraId="1EF832C2"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Total Cost (€)</w:t>
            </w:r>
          </w:p>
        </w:tc>
        <w:tc>
          <w:tcPr>
            <w:tcW w:w="2508" w:type="dxa"/>
            <w:gridSpan w:val="23"/>
            <w:shd w:val="clear" w:color="auto" w:fill="D9D9D9" w:themeFill="background1" w:themeFillShade="D9"/>
            <w:vAlign w:val="center"/>
          </w:tcPr>
          <w:p w14:paraId="1EF832C3"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Main responsible partner</w:t>
            </w:r>
          </w:p>
        </w:tc>
        <w:tc>
          <w:tcPr>
            <w:tcW w:w="1416" w:type="dxa"/>
            <w:gridSpan w:val="13"/>
            <w:shd w:val="clear" w:color="auto" w:fill="D9D9D9" w:themeFill="background1" w:themeFillShade="D9"/>
            <w:vAlign w:val="center"/>
          </w:tcPr>
          <w:p w14:paraId="1EF832C4"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Subcontractor (if needed)</w:t>
            </w:r>
          </w:p>
        </w:tc>
        <w:tc>
          <w:tcPr>
            <w:tcW w:w="1561" w:type="dxa"/>
            <w:gridSpan w:val="14"/>
            <w:shd w:val="clear" w:color="auto" w:fill="D9D9D9" w:themeFill="background1" w:themeFillShade="D9"/>
            <w:vAlign w:val="center"/>
          </w:tcPr>
          <w:p w14:paraId="1EF832C5"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Subcontracting costs</w:t>
            </w:r>
          </w:p>
        </w:tc>
        <w:tc>
          <w:tcPr>
            <w:tcW w:w="3212" w:type="dxa"/>
            <w:gridSpan w:val="16"/>
            <w:shd w:val="clear" w:color="auto" w:fill="D9D9D9" w:themeFill="background1" w:themeFillShade="D9"/>
            <w:vAlign w:val="center"/>
          </w:tcPr>
          <w:p w14:paraId="1EF832C6" w14:textId="77777777" w:rsidR="00F12A3C" w:rsidRPr="007C4E9C" w:rsidRDefault="00F12A3C" w:rsidP="00F12A3C">
            <w:pPr>
              <w:rPr>
                <w:rFonts w:ascii="Arial" w:hAnsi="Arial" w:cs="Arial"/>
                <w:sz w:val="18"/>
                <w:szCs w:val="18"/>
                <w:lang w:eastAsia="en-GB"/>
              </w:rPr>
            </w:pPr>
            <w:r w:rsidRPr="007C4E9C">
              <w:rPr>
                <w:rFonts w:ascii="Arial" w:hAnsi="Arial" w:cs="Arial"/>
                <w:b/>
                <w:sz w:val="18"/>
                <w:szCs w:val="18"/>
                <w:lang w:eastAsia="en-GB"/>
              </w:rPr>
              <w:t>Description/Comments</w:t>
            </w:r>
          </w:p>
        </w:tc>
      </w:tr>
      <w:tr w:rsidR="00F12A3C" w:rsidRPr="007C4E9C" w14:paraId="1EF832D0" w14:textId="77777777" w:rsidTr="007C4E9C">
        <w:trPr>
          <w:trHeight w:val="215"/>
          <w:jc w:val="center"/>
        </w:trPr>
        <w:tc>
          <w:tcPr>
            <w:tcW w:w="2652" w:type="dxa"/>
            <w:gridSpan w:val="14"/>
            <w:shd w:val="clear" w:color="auto" w:fill="D9D9D9" w:themeFill="background1" w:themeFillShade="D9"/>
            <w:vAlign w:val="center"/>
          </w:tcPr>
          <w:p w14:paraId="1EF832C8"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Site Survey</w:t>
            </w:r>
          </w:p>
        </w:tc>
        <w:sdt>
          <w:sdtPr>
            <w:rPr>
              <w:rFonts w:ascii="Arial" w:hAnsi="Arial" w:cs="Arial"/>
              <w:b/>
              <w:sz w:val="18"/>
              <w:szCs w:val="18"/>
              <w:lang w:eastAsia="en-GB"/>
            </w:rPr>
            <w:id w:val="-1292520903"/>
            <w14:checkbox>
              <w14:checked w14:val="0"/>
              <w14:checkedState w14:val="2612" w14:font="MS Gothic"/>
              <w14:uncheckedState w14:val="2610" w14:font="MS Gothic"/>
            </w14:checkbox>
          </w:sdtPr>
          <w:sdtEndPr/>
          <w:sdtContent>
            <w:tc>
              <w:tcPr>
                <w:tcW w:w="1275" w:type="dxa"/>
                <w:gridSpan w:val="12"/>
                <w:shd w:val="clear" w:color="auto" w:fill="FFFFFF" w:themeFill="background1"/>
                <w:vAlign w:val="center"/>
              </w:tcPr>
              <w:p w14:paraId="1EF832C9" w14:textId="0B23A041" w:rsidR="00F12A3C" w:rsidRPr="007C4E9C" w:rsidRDefault="00F12A3C" w:rsidP="00F12A3C">
                <w:pPr>
                  <w:rPr>
                    <w:rFonts w:ascii="Arial" w:hAnsi="Arial" w:cs="Arial"/>
                    <w:b/>
                    <w:sz w:val="18"/>
                    <w:szCs w:val="18"/>
                    <w:lang w:eastAsia="en-GB"/>
                  </w:rPr>
                </w:pPr>
                <w:r w:rsidRPr="007C4E9C">
                  <w:rPr>
                    <w:rFonts w:ascii="Segoe UI Symbol" w:eastAsia="MS Mincho" w:hAnsi="Segoe UI Symbol" w:cs="Segoe UI Symbol"/>
                    <w:b/>
                    <w:sz w:val="18"/>
                    <w:szCs w:val="18"/>
                    <w:lang w:eastAsia="en-GB"/>
                  </w:rPr>
                  <w:t>☐</w:t>
                </w:r>
              </w:p>
            </w:tc>
          </w:sdtContent>
        </w:sdt>
        <w:tc>
          <w:tcPr>
            <w:tcW w:w="1276" w:type="dxa"/>
            <w:gridSpan w:val="19"/>
            <w:shd w:val="clear" w:color="auto" w:fill="FFFFFF" w:themeFill="background1"/>
            <w:vAlign w:val="center"/>
          </w:tcPr>
          <w:p w14:paraId="1EF832CA" w14:textId="77777777" w:rsidR="00F12A3C" w:rsidRPr="007C4E9C" w:rsidRDefault="00F12A3C" w:rsidP="00F12A3C">
            <w:pPr>
              <w:rPr>
                <w:rFonts w:ascii="Arial" w:hAnsi="Arial" w:cs="Arial"/>
                <w:b/>
                <w:sz w:val="18"/>
                <w:szCs w:val="18"/>
                <w:lang w:eastAsia="en-GB"/>
              </w:rPr>
            </w:pPr>
          </w:p>
        </w:tc>
        <w:tc>
          <w:tcPr>
            <w:tcW w:w="1417" w:type="dxa"/>
            <w:gridSpan w:val="13"/>
            <w:shd w:val="clear" w:color="auto" w:fill="FFFFFF" w:themeFill="background1"/>
            <w:vAlign w:val="center"/>
          </w:tcPr>
          <w:p w14:paraId="1EF832CB" w14:textId="77777777" w:rsidR="00F12A3C" w:rsidRPr="007C4E9C" w:rsidRDefault="00F12A3C" w:rsidP="00F12A3C">
            <w:pPr>
              <w:rPr>
                <w:rFonts w:ascii="Arial" w:hAnsi="Arial" w:cs="Arial"/>
                <w:sz w:val="18"/>
                <w:szCs w:val="18"/>
                <w:lang w:eastAsia="en-GB"/>
              </w:rPr>
            </w:pPr>
          </w:p>
        </w:tc>
        <w:tc>
          <w:tcPr>
            <w:tcW w:w="2508" w:type="dxa"/>
            <w:gridSpan w:val="23"/>
            <w:shd w:val="clear" w:color="auto" w:fill="FFFFFF" w:themeFill="background1"/>
            <w:vAlign w:val="center"/>
          </w:tcPr>
          <w:p w14:paraId="1EF832CC" w14:textId="77777777" w:rsidR="00F12A3C" w:rsidRPr="007C4E9C" w:rsidRDefault="00F12A3C" w:rsidP="00F12A3C">
            <w:pPr>
              <w:rPr>
                <w:rFonts w:ascii="Arial" w:hAnsi="Arial" w:cs="Arial"/>
                <w:b/>
                <w:sz w:val="18"/>
                <w:szCs w:val="18"/>
                <w:lang w:eastAsia="en-GB"/>
              </w:rPr>
            </w:pPr>
          </w:p>
        </w:tc>
        <w:tc>
          <w:tcPr>
            <w:tcW w:w="1416" w:type="dxa"/>
            <w:gridSpan w:val="13"/>
            <w:shd w:val="clear" w:color="auto" w:fill="FFFFFF" w:themeFill="background1"/>
            <w:vAlign w:val="center"/>
          </w:tcPr>
          <w:p w14:paraId="1EF832CD" w14:textId="77777777" w:rsidR="00F12A3C" w:rsidRPr="007C4E9C" w:rsidRDefault="00F12A3C" w:rsidP="00F12A3C">
            <w:pPr>
              <w:rPr>
                <w:rFonts w:ascii="Arial" w:hAnsi="Arial" w:cs="Arial"/>
                <w:sz w:val="18"/>
                <w:szCs w:val="18"/>
                <w:lang w:eastAsia="en-GB"/>
              </w:rPr>
            </w:pPr>
          </w:p>
        </w:tc>
        <w:tc>
          <w:tcPr>
            <w:tcW w:w="1561" w:type="dxa"/>
            <w:gridSpan w:val="14"/>
            <w:shd w:val="clear" w:color="auto" w:fill="FFFFFF" w:themeFill="background1"/>
            <w:vAlign w:val="center"/>
          </w:tcPr>
          <w:p w14:paraId="1EF832CE" w14:textId="77777777" w:rsidR="00F12A3C" w:rsidRPr="007C4E9C" w:rsidRDefault="00F12A3C" w:rsidP="00F12A3C">
            <w:pPr>
              <w:rPr>
                <w:rFonts w:ascii="Arial" w:hAnsi="Arial" w:cs="Arial"/>
                <w:b/>
                <w:sz w:val="18"/>
                <w:szCs w:val="18"/>
                <w:lang w:eastAsia="en-GB"/>
              </w:rPr>
            </w:pPr>
          </w:p>
        </w:tc>
        <w:tc>
          <w:tcPr>
            <w:tcW w:w="3212" w:type="dxa"/>
            <w:gridSpan w:val="16"/>
            <w:shd w:val="clear" w:color="auto" w:fill="FFFFFF" w:themeFill="background1"/>
            <w:vAlign w:val="center"/>
          </w:tcPr>
          <w:p w14:paraId="1EF832CF" w14:textId="77777777" w:rsidR="00F12A3C" w:rsidRPr="007C4E9C" w:rsidRDefault="00F12A3C" w:rsidP="00F12A3C">
            <w:pPr>
              <w:rPr>
                <w:rFonts w:ascii="Arial" w:hAnsi="Arial" w:cs="Arial"/>
                <w:sz w:val="18"/>
                <w:szCs w:val="18"/>
                <w:lang w:eastAsia="en-GB"/>
              </w:rPr>
            </w:pPr>
          </w:p>
        </w:tc>
      </w:tr>
      <w:tr w:rsidR="00F12A3C" w:rsidRPr="007C4E9C" w14:paraId="1EF832D9" w14:textId="77777777" w:rsidTr="007C4E9C">
        <w:trPr>
          <w:trHeight w:val="215"/>
          <w:jc w:val="center"/>
        </w:trPr>
        <w:tc>
          <w:tcPr>
            <w:tcW w:w="2652" w:type="dxa"/>
            <w:gridSpan w:val="14"/>
            <w:shd w:val="clear" w:color="auto" w:fill="D9D9D9" w:themeFill="background1" w:themeFillShade="D9"/>
            <w:vAlign w:val="center"/>
          </w:tcPr>
          <w:p w14:paraId="1EF832D1"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Procedures design</w:t>
            </w:r>
          </w:p>
        </w:tc>
        <w:sdt>
          <w:sdtPr>
            <w:rPr>
              <w:rFonts w:ascii="Arial" w:hAnsi="Arial" w:cs="Arial"/>
              <w:b/>
              <w:sz w:val="18"/>
              <w:szCs w:val="18"/>
              <w:lang w:eastAsia="en-GB"/>
            </w:rPr>
            <w:id w:val="-1836220137"/>
            <w14:checkbox>
              <w14:checked w14:val="0"/>
              <w14:checkedState w14:val="2612" w14:font="MS Gothic"/>
              <w14:uncheckedState w14:val="2610" w14:font="MS Gothic"/>
            </w14:checkbox>
          </w:sdtPr>
          <w:sdtEndPr/>
          <w:sdtContent>
            <w:tc>
              <w:tcPr>
                <w:tcW w:w="1275" w:type="dxa"/>
                <w:gridSpan w:val="12"/>
                <w:shd w:val="clear" w:color="auto" w:fill="FFFFFF" w:themeFill="background1"/>
                <w:vAlign w:val="center"/>
              </w:tcPr>
              <w:p w14:paraId="1EF832D2" w14:textId="71970098" w:rsidR="00F12A3C" w:rsidRPr="007C4E9C" w:rsidRDefault="00F12A3C" w:rsidP="00F12A3C">
                <w:pPr>
                  <w:rPr>
                    <w:rFonts w:ascii="Arial" w:hAnsi="Arial" w:cs="Arial"/>
                    <w:b/>
                    <w:sz w:val="18"/>
                    <w:szCs w:val="18"/>
                    <w:lang w:eastAsia="en-GB"/>
                  </w:rPr>
                </w:pPr>
                <w:r w:rsidRPr="007C4E9C">
                  <w:rPr>
                    <w:rFonts w:ascii="Segoe UI Symbol" w:eastAsia="MS Mincho" w:hAnsi="Segoe UI Symbol" w:cs="Segoe UI Symbol"/>
                    <w:b/>
                    <w:sz w:val="18"/>
                    <w:szCs w:val="18"/>
                    <w:lang w:eastAsia="en-GB"/>
                  </w:rPr>
                  <w:t>☐</w:t>
                </w:r>
              </w:p>
            </w:tc>
          </w:sdtContent>
        </w:sdt>
        <w:tc>
          <w:tcPr>
            <w:tcW w:w="1276" w:type="dxa"/>
            <w:gridSpan w:val="19"/>
            <w:shd w:val="clear" w:color="auto" w:fill="FFFFFF" w:themeFill="background1"/>
            <w:vAlign w:val="center"/>
          </w:tcPr>
          <w:p w14:paraId="1EF832D3" w14:textId="77777777" w:rsidR="00F12A3C" w:rsidRPr="007C4E9C" w:rsidRDefault="00F12A3C" w:rsidP="00F12A3C">
            <w:pPr>
              <w:rPr>
                <w:rFonts w:ascii="Arial" w:hAnsi="Arial" w:cs="Arial"/>
                <w:b/>
                <w:sz w:val="18"/>
                <w:szCs w:val="18"/>
                <w:lang w:eastAsia="en-GB"/>
              </w:rPr>
            </w:pPr>
          </w:p>
        </w:tc>
        <w:tc>
          <w:tcPr>
            <w:tcW w:w="1417" w:type="dxa"/>
            <w:gridSpan w:val="13"/>
            <w:shd w:val="clear" w:color="auto" w:fill="FFFFFF" w:themeFill="background1"/>
            <w:vAlign w:val="center"/>
          </w:tcPr>
          <w:p w14:paraId="1EF832D4" w14:textId="77777777" w:rsidR="00F12A3C" w:rsidRPr="007C4E9C" w:rsidRDefault="00F12A3C" w:rsidP="00F12A3C">
            <w:pPr>
              <w:rPr>
                <w:rFonts w:ascii="Arial" w:hAnsi="Arial" w:cs="Arial"/>
                <w:sz w:val="18"/>
                <w:szCs w:val="18"/>
                <w:lang w:eastAsia="en-GB"/>
              </w:rPr>
            </w:pPr>
          </w:p>
        </w:tc>
        <w:tc>
          <w:tcPr>
            <w:tcW w:w="2508" w:type="dxa"/>
            <w:gridSpan w:val="23"/>
            <w:shd w:val="clear" w:color="auto" w:fill="FFFFFF" w:themeFill="background1"/>
            <w:vAlign w:val="center"/>
          </w:tcPr>
          <w:p w14:paraId="1EF832D5" w14:textId="77777777" w:rsidR="00F12A3C" w:rsidRPr="007C4E9C" w:rsidRDefault="00F12A3C" w:rsidP="00F12A3C">
            <w:pPr>
              <w:rPr>
                <w:rFonts w:ascii="Arial" w:hAnsi="Arial" w:cs="Arial"/>
                <w:b/>
                <w:sz w:val="18"/>
                <w:szCs w:val="18"/>
                <w:lang w:eastAsia="en-GB"/>
              </w:rPr>
            </w:pPr>
          </w:p>
        </w:tc>
        <w:tc>
          <w:tcPr>
            <w:tcW w:w="1416" w:type="dxa"/>
            <w:gridSpan w:val="13"/>
            <w:shd w:val="clear" w:color="auto" w:fill="FFFFFF" w:themeFill="background1"/>
            <w:vAlign w:val="center"/>
          </w:tcPr>
          <w:p w14:paraId="1EF832D6" w14:textId="77777777" w:rsidR="00F12A3C" w:rsidRPr="007C4E9C" w:rsidRDefault="00F12A3C" w:rsidP="00F12A3C">
            <w:pPr>
              <w:rPr>
                <w:rFonts w:ascii="Arial" w:hAnsi="Arial" w:cs="Arial"/>
                <w:sz w:val="18"/>
                <w:szCs w:val="18"/>
                <w:lang w:eastAsia="en-GB"/>
              </w:rPr>
            </w:pPr>
          </w:p>
        </w:tc>
        <w:tc>
          <w:tcPr>
            <w:tcW w:w="1561" w:type="dxa"/>
            <w:gridSpan w:val="14"/>
            <w:shd w:val="clear" w:color="auto" w:fill="FFFFFF" w:themeFill="background1"/>
            <w:vAlign w:val="center"/>
          </w:tcPr>
          <w:p w14:paraId="1EF832D7" w14:textId="77777777" w:rsidR="00F12A3C" w:rsidRPr="007C4E9C" w:rsidRDefault="00F12A3C" w:rsidP="00F12A3C">
            <w:pPr>
              <w:rPr>
                <w:rFonts w:ascii="Arial" w:hAnsi="Arial" w:cs="Arial"/>
                <w:b/>
                <w:sz w:val="18"/>
                <w:szCs w:val="18"/>
                <w:lang w:eastAsia="en-GB"/>
              </w:rPr>
            </w:pPr>
          </w:p>
        </w:tc>
        <w:tc>
          <w:tcPr>
            <w:tcW w:w="3212" w:type="dxa"/>
            <w:gridSpan w:val="16"/>
            <w:shd w:val="clear" w:color="auto" w:fill="FFFFFF" w:themeFill="background1"/>
            <w:vAlign w:val="center"/>
          </w:tcPr>
          <w:p w14:paraId="1EF832D8" w14:textId="77777777" w:rsidR="00F12A3C" w:rsidRPr="007C4E9C" w:rsidRDefault="00F12A3C" w:rsidP="00F12A3C">
            <w:pPr>
              <w:rPr>
                <w:rFonts w:ascii="Arial" w:hAnsi="Arial" w:cs="Arial"/>
                <w:sz w:val="18"/>
                <w:szCs w:val="18"/>
                <w:lang w:eastAsia="en-GB"/>
              </w:rPr>
            </w:pPr>
          </w:p>
        </w:tc>
      </w:tr>
      <w:tr w:rsidR="00F12A3C" w:rsidRPr="007C4E9C" w14:paraId="1EF832E2" w14:textId="77777777" w:rsidTr="007C4E9C">
        <w:trPr>
          <w:trHeight w:val="215"/>
          <w:jc w:val="center"/>
        </w:trPr>
        <w:tc>
          <w:tcPr>
            <w:tcW w:w="2652" w:type="dxa"/>
            <w:gridSpan w:val="14"/>
            <w:shd w:val="clear" w:color="auto" w:fill="D9D9D9" w:themeFill="background1" w:themeFillShade="D9"/>
            <w:vAlign w:val="center"/>
          </w:tcPr>
          <w:p w14:paraId="1EF832DA"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Ground and flight validation</w:t>
            </w:r>
          </w:p>
        </w:tc>
        <w:sdt>
          <w:sdtPr>
            <w:rPr>
              <w:rFonts w:ascii="Arial" w:hAnsi="Arial" w:cs="Arial"/>
              <w:b/>
              <w:sz w:val="18"/>
              <w:szCs w:val="18"/>
              <w:lang w:eastAsia="en-GB"/>
            </w:rPr>
            <w:id w:val="-1399430371"/>
            <w14:checkbox>
              <w14:checked w14:val="0"/>
              <w14:checkedState w14:val="2612" w14:font="MS Gothic"/>
              <w14:uncheckedState w14:val="2610" w14:font="MS Gothic"/>
            </w14:checkbox>
          </w:sdtPr>
          <w:sdtEndPr/>
          <w:sdtContent>
            <w:tc>
              <w:tcPr>
                <w:tcW w:w="1275" w:type="dxa"/>
                <w:gridSpan w:val="12"/>
                <w:shd w:val="clear" w:color="auto" w:fill="FFFFFF" w:themeFill="background1"/>
                <w:vAlign w:val="center"/>
              </w:tcPr>
              <w:p w14:paraId="1EF832DB" w14:textId="7F795A1E" w:rsidR="00F12A3C" w:rsidRPr="007C4E9C" w:rsidRDefault="00F12A3C" w:rsidP="00F12A3C">
                <w:pPr>
                  <w:rPr>
                    <w:rFonts w:ascii="Arial" w:hAnsi="Arial" w:cs="Arial"/>
                    <w:b/>
                    <w:sz w:val="18"/>
                    <w:szCs w:val="18"/>
                    <w:lang w:eastAsia="en-GB"/>
                  </w:rPr>
                </w:pPr>
                <w:r w:rsidRPr="007C4E9C">
                  <w:rPr>
                    <w:rFonts w:ascii="Segoe UI Symbol" w:eastAsia="MS Mincho" w:hAnsi="Segoe UI Symbol" w:cs="Segoe UI Symbol"/>
                    <w:b/>
                    <w:sz w:val="18"/>
                    <w:szCs w:val="18"/>
                    <w:lang w:eastAsia="en-GB"/>
                  </w:rPr>
                  <w:t>☐</w:t>
                </w:r>
              </w:p>
            </w:tc>
          </w:sdtContent>
        </w:sdt>
        <w:tc>
          <w:tcPr>
            <w:tcW w:w="1276" w:type="dxa"/>
            <w:gridSpan w:val="19"/>
            <w:shd w:val="clear" w:color="auto" w:fill="FFFFFF" w:themeFill="background1"/>
            <w:vAlign w:val="center"/>
          </w:tcPr>
          <w:p w14:paraId="1EF832DC" w14:textId="77777777" w:rsidR="00F12A3C" w:rsidRPr="007C4E9C" w:rsidRDefault="00F12A3C" w:rsidP="00F12A3C">
            <w:pPr>
              <w:rPr>
                <w:rFonts w:ascii="Arial" w:hAnsi="Arial" w:cs="Arial"/>
                <w:b/>
                <w:sz w:val="18"/>
                <w:szCs w:val="18"/>
                <w:lang w:eastAsia="en-GB"/>
              </w:rPr>
            </w:pPr>
          </w:p>
        </w:tc>
        <w:tc>
          <w:tcPr>
            <w:tcW w:w="1417" w:type="dxa"/>
            <w:gridSpan w:val="13"/>
            <w:shd w:val="clear" w:color="auto" w:fill="FFFFFF" w:themeFill="background1"/>
            <w:vAlign w:val="center"/>
          </w:tcPr>
          <w:p w14:paraId="1EF832DD" w14:textId="77777777" w:rsidR="00F12A3C" w:rsidRPr="007C4E9C" w:rsidRDefault="00F12A3C" w:rsidP="00F12A3C">
            <w:pPr>
              <w:rPr>
                <w:rFonts w:ascii="Arial" w:hAnsi="Arial" w:cs="Arial"/>
                <w:sz w:val="18"/>
                <w:szCs w:val="18"/>
                <w:lang w:eastAsia="en-GB"/>
              </w:rPr>
            </w:pPr>
          </w:p>
        </w:tc>
        <w:tc>
          <w:tcPr>
            <w:tcW w:w="2508" w:type="dxa"/>
            <w:gridSpan w:val="23"/>
            <w:shd w:val="clear" w:color="auto" w:fill="FFFFFF" w:themeFill="background1"/>
            <w:vAlign w:val="center"/>
          </w:tcPr>
          <w:p w14:paraId="1EF832DE" w14:textId="77777777" w:rsidR="00F12A3C" w:rsidRPr="007C4E9C" w:rsidRDefault="00F12A3C" w:rsidP="00F12A3C">
            <w:pPr>
              <w:rPr>
                <w:rFonts w:ascii="Arial" w:hAnsi="Arial" w:cs="Arial"/>
                <w:b/>
                <w:sz w:val="18"/>
                <w:szCs w:val="18"/>
                <w:lang w:eastAsia="en-GB"/>
              </w:rPr>
            </w:pPr>
          </w:p>
        </w:tc>
        <w:tc>
          <w:tcPr>
            <w:tcW w:w="1416" w:type="dxa"/>
            <w:gridSpan w:val="13"/>
            <w:shd w:val="clear" w:color="auto" w:fill="FFFFFF" w:themeFill="background1"/>
            <w:vAlign w:val="center"/>
          </w:tcPr>
          <w:p w14:paraId="1EF832DF" w14:textId="77777777" w:rsidR="00F12A3C" w:rsidRPr="007C4E9C" w:rsidRDefault="00F12A3C" w:rsidP="00F12A3C">
            <w:pPr>
              <w:rPr>
                <w:rFonts w:ascii="Arial" w:hAnsi="Arial" w:cs="Arial"/>
                <w:sz w:val="18"/>
                <w:szCs w:val="18"/>
                <w:lang w:eastAsia="en-GB"/>
              </w:rPr>
            </w:pPr>
          </w:p>
        </w:tc>
        <w:tc>
          <w:tcPr>
            <w:tcW w:w="1561" w:type="dxa"/>
            <w:gridSpan w:val="14"/>
            <w:shd w:val="clear" w:color="auto" w:fill="FFFFFF" w:themeFill="background1"/>
            <w:vAlign w:val="center"/>
          </w:tcPr>
          <w:p w14:paraId="1EF832E0" w14:textId="77777777" w:rsidR="00F12A3C" w:rsidRPr="007C4E9C" w:rsidRDefault="00F12A3C" w:rsidP="00F12A3C">
            <w:pPr>
              <w:rPr>
                <w:rFonts w:ascii="Arial" w:hAnsi="Arial" w:cs="Arial"/>
                <w:b/>
                <w:sz w:val="18"/>
                <w:szCs w:val="18"/>
                <w:lang w:eastAsia="en-GB"/>
              </w:rPr>
            </w:pPr>
          </w:p>
        </w:tc>
        <w:tc>
          <w:tcPr>
            <w:tcW w:w="3212" w:type="dxa"/>
            <w:gridSpan w:val="16"/>
            <w:shd w:val="clear" w:color="auto" w:fill="FFFFFF" w:themeFill="background1"/>
            <w:vAlign w:val="center"/>
          </w:tcPr>
          <w:p w14:paraId="1EF832E1" w14:textId="77777777" w:rsidR="00F12A3C" w:rsidRPr="007C4E9C" w:rsidRDefault="00F12A3C" w:rsidP="00F12A3C">
            <w:pPr>
              <w:rPr>
                <w:rFonts w:ascii="Arial" w:hAnsi="Arial" w:cs="Arial"/>
                <w:sz w:val="18"/>
                <w:szCs w:val="18"/>
                <w:lang w:eastAsia="en-GB"/>
              </w:rPr>
            </w:pPr>
          </w:p>
        </w:tc>
      </w:tr>
      <w:tr w:rsidR="00F12A3C" w:rsidRPr="007C4E9C" w14:paraId="1EF832EB" w14:textId="77777777" w:rsidTr="007C4E9C">
        <w:trPr>
          <w:trHeight w:val="215"/>
          <w:jc w:val="center"/>
        </w:trPr>
        <w:tc>
          <w:tcPr>
            <w:tcW w:w="2652" w:type="dxa"/>
            <w:gridSpan w:val="14"/>
            <w:shd w:val="clear" w:color="auto" w:fill="D9D9D9" w:themeFill="background1" w:themeFillShade="D9"/>
            <w:vAlign w:val="center"/>
          </w:tcPr>
          <w:p w14:paraId="1EF832E3"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Safety Assessment</w:t>
            </w:r>
          </w:p>
        </w:tc>
        <w:sdt>
          <w:sdtPr>
            <w:rPr>
              <w:rFonts w:ascii="Arial" w:hAnsi="Arial" w:cs="Arial"/>
              <w:b/>
              <w:sz w:val="18"/>
              <w:szCs w:val="18"/>
              <w:lang w:eastAsia="en-GB"/>
            </w:rPr>
            <w:id w:val="-1745481134"/>
            <w14:checkbox>
              <w14:checked w14:val="0"/>
              <w14:checkedState w14:val="2612" w14:font="MS Gothic"/>
              <w14:uncheckedState w14:val="2610" w14:font="MS Gothic"/>
            </w14:checkbox>
          </w:sdtPr>
          <w:sdtEndPr/>
          <w:sdtContent>
            <w:tc>
              <w:tcPr>
                <w:tcW w:w="1275" w:type="dxa"/>
                <w:gridSpan w:val="12"/>
                <w:shd w:val="clear" w:color="auto" w:fill="FFFFFF" w:themeFill="background1"/>
                <w:vAlign w:val="center"/>
              </w:tcPr>
              <w:p w14:paraId="1EF832E4" w14:textId="59D64CF1" w:rsidR="00F12A3C" w:rsidRPr="007C4E9C" w:rsidRDefault="00F12A3C" w:rsidP="00F12A3C">
                <w:pPr>
                  <w:rPr>
                    <w:rFonts w:ascii="Arial" w:hAnsi="Arial" w:cs="Arial"/>
                    <w:b/>
                    <w:sz w:val="18"/>
                    <w:szCs w:val="18"/>
                    <w:lang w:eastAsia="en-GB"/>
                  </w:rPr>
                </w:pPr>
                <w:r w:rsidRPr="007C4E9C">
                  <w:rPr>
                    <w:rFonts w:ascii="Segoe UI Symbol" w:eastAsia="MS Mincho" w:hAnsi="Segoe UI Symbol" w:cs="Segoe UI Symbol"/>
                    <w:b/>
                    <w:sz w:val="18"/>
                    <w:szCs w:val="18"/>
                    <w:lang w:eastAsia="en-GB"/>
                  </w:rPr>
                  <w:t>☐</w:t>
                </w:r>
              </w:p>
            </w:tc>
          </w:sdtContent>
        </w:sdt>
        <w:tc>
          <w:tcPr>
            <w:tcW w:w="1276" w:type="dxa"/>
            <w:gridSpan w:val="19"/>
            <w:shd w:val="clear" w:color="auto" w:fill="FFFFFF" w:themeFill="background1"/>
            <w:vAlign w:val="center"/>
          </w:tcPr>
          <w:p w14:paraId="1EF832E5" w14:textId="77777777" w:rsidR="00F12A3C" w:rsidRPr="007C4E9C" w:rsidRDefault="00F12A3C" w:rsidP="00F12A3C">
            <w:pPr>
              <w:rPr>
                <w:rFonts w:ascii="Arial" w:hAnsi="Arial" w:cs="Arial"/>
                <w:b/>
                <w:sz w:val="18"/>
                <w:szCs w:val="18"/>
                <w:lang w:eastAsia="en-GB"/>
              </w:rPr>
            </w:pPr>
          </w:p>
        </w:tc>
        <w:tc>
          <w:tcPr>
            <w:tcW w:w="1417" w:type="dxa"/>
            <w:gridSpan w:val="13"/>
            <w:shd w:val="clear" w:color="auto" w:fill="FFFFFF" w:themeFill="background1"/>
            <w:vAlign w:val="center"/>
          </w:tcPr>
          <w:p w14:paraId="1EF832E6" w14:textId="77777777" w:rsidR="00F12A3C" w:rsidRPr="007C4E9C" w:rsidRDefault="00F12A3C" w:rsidP="00F12A3C">
            <w:pPr>
              <w:rPr>
                <w:rFonts w:ascii="Arial" w:hAnsi="Arial" w:cs="Arial"/>
                <w:sz w:val="18"/>
                <w:szCs w:val="18"/>
                <w:lang w:eastAsia="en-GB"/>
              </w:rPr>
            </w:pPr>
          </w:p>
        </w:tc>
        <w:tc>
          <w:tcPr>
            <w:tcW w:w="2508" w:type="dxa"/>
            <w:gridSpan w:val="23"/>
            <w:shd w:val="clear" w:color="auto" w:fill="FFFFFF" w:themeFill="background1"/>
            <w:vAlign w:val="center"/>
          </w:tcPr>
          <w:p w14:paraId="1EF832E7" w14:textId="77777777" w:rsidR="00F12A3C" w:rsidRPr="007C4E9C" w:rsidRDefault="00F12A3C" w:rsidP="00F12A3C">
            <w:pPr>
              <w:rPr>
                <w:rFonts w:ascii="Arial" w:hAnsi="Arial" w:cs="Arial"/>
                <w:b/>
                <w:sz w:val="18"/>
                <w:szCs w:val="18"/>
                <w:lang w:eastAsia="en-GB"/>
              </w:rPr>
            </w:pPr>
          </w:p>
        </w:tc>
        <w:tc>
          <w:tcPr>
            <w:tcW w:w="1416" w:type="dxa"/>
            <w:gridSpan w:val="13"/>
            <w:shd w:val="clear" w:color="auto" w:fill="FFFFFF" w:themeFill="background1"/>
            <w:vAlign w:val="center"/>
          </w:tcPr>
          <w:p w14:paraId="1EF832E8" w14:textId="77777777" w:rsidR="00F12A3C" w:rsidRPr="007C4E9C" w:rsidRDefault="00F12A3C" w:rsidP="00F12A3C">
            <w:pPr>
              <w:rPr>
                <w:rFonts w:ascii="Arial" w:hAnsi="Arial" w:cs="Arial"/>
                <w:sz w:val="18"/>
                <w:szCs w:val="18"/>
                <w:lang w:eastAsia="en-GB"/>
              </w:rPr>
            </w:pPr>
          </w:p>
        </w:tc>
        <w:tc>
          <w:tcPr>
            <w:tcW w:w="1561" w:type="dxa"/>
            <w:gridSpan w:val="14"/>
            <w:shd w:val="clear" w:color="auto" w:fill="FFFFFF" w:themeFill="background1"/>
            <w:vAlign w:val="center"/>
          </w:tcPr>
          <w:p w14:paraId="1EF832E9" w14:textId="77777777" w:rsidR="00F12A3C" w:rsidRPr="007C4E9C" w:rsidRDefault="00F12A3C" w:rsidP="00F12A3C">
            <w:pPr>
              <w:rPr>
                <w:rFonts w:ascii="Arial" w:hAnsi="Arial" w:cs="Arial"/>
                <w:b/>
                <w:sz w:val="18"/>
                <w:szCs w:val="18"/>
                <w:lang w:eastAsia="en-GB"/>
              </w:rPr>
            </w:pPr>
          </w:p>
        </w:tc>
        <w:tc>
          <w:tcPr>
            <w:tcW w:w="3212" w:type="dxa"/>
            <w:gridSpan w:val="16"/>
            <w:shd w:val="clear" w:color="auto" w:fill="FFFFFF" w:themeFill="background1"/>
            <w:vAlign w:val="center"/>
          </w:tcPr>
          <w:p w14:paraId="1EF832EA" w14:textId="77777777" w:rsidR="00F12A3C" w:rsidRPr="007C4E9C" w:rsidRDefault="00F12A3C" w:rsidP="00F12A3C">
            <w:pPr>
              <w:rPr>
                <w:rFonts w:ascii="Arial" w:hAnsi="Arial" w:cs="Arial"/>
                <w:sz w:val="18"/>
                <w:szCs w:val="18"/>
                <w:lang w:eastAsia="en-GB"/>
              </w:rPr>
            </w:pPr>
          </w:p>
        </w:tc>
      </w:tr>
      <w:tr w:rsidR="00F12A3C" w:rsidRPr="007C4E9C" w14:paraId="1EF832F4" w14:textId="77777777" w:rsidTr="007C4E9C">
        <w:trPr>
          <w:trHeight w:val="215"/>
          <w:jc w:val="center"/>
        </w:trPr>
        <w:tc>
          <w:tcPr>
            <w:tcW w:w="2652" w:type="dxa"/>
            <w:gridSpan w:val="14"/>
            <w:shd w:val="clear" w:color="auto" w:fill="D9D9D9" w:themeFill="background1" w:themeFillShade="D9"/>
            <w:vAlign w:val="center"/>
          </w:tcPr>
          <w:p w14:paraId="1EF832EC"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Publication on AIP</w:t>
            </w:r>
          </w:p>
        </w:tc>
        <w:sdt>
          <w:sdtPr>
            <w:rPr>
              <w:rFonts w:ascii="Arial" w:hAnsi="Arial" w:cs="Arial"/>
              <w:b/>
              <w:sz w:val="18"/>
              <w:szCs w:val="18"/>
              <w:lang w:eastAsia="en-GB"/>
            </w:rPr>
            <w:id w:val="467562346"/>
            <w14:checkbox>
              <w14:checked w14:val="0"/>
              <w14:checkedState w14:val="2612" w14:font="MS Gothic"/>
              <w14:uncheckedState w14:val="2610" w14:font="MS Gothic"/>
            </w14:checkbox>
          </w:sdtPr>
          <w:sdtEndPr/>
          <w:sdtContent>
            <w:tc>
              <w:tcPr>
                <w:tcW w:w="1275" w:type="dxa"/>
                <w:gridSpan w:val="12"/>
                <w:shd w:val="clear" w:color="auto" w:fill="FFFFFF" w:themeFill="background1"/>
                <w:vAlign w:val="center"/>
              </w:tcPr>
              <w:p w14:paraId="1EF832ED" w14:textId="0D5D2318" w:rsidR="00F12A3C" w:rsidRPr="007C4E9C" w:rsidRDefault="00F12A3C" w:rsidP="00F12A3C">
                <w:pPr>
                  <w:rPr>
                    <w:rFonts w:ascii="Arial" w:hAnsi="Arial" w:cs="Arial"/>
                    <w:b/>
                    <w:sz w:val="18"/>
                    <w:szCs w:val="18"/>
                    <w:lang w:eastAsia="en-GB"/>
                  </w:rPr>
                </w:pPr>
                <w:r w:rsidRPr="007C4E9C">
                  <w:rPr>
                    <w:rFonts w:ascii="Segoe UI Symbol" w:eastAsia="MS Mincho" w:hAnsi="Segoe UI Symbol" w:cs="Segoe UI Symbol"/>
                    <w:b/>
                    <w:sz w:val="18"/>
                    <w:szCs w:val="18"/>
                    <w:lang w:eastAsia="en-GB"/>
                  </w:rPr>
                  <w:t>☐</w:t>
                </w:r>
              </w:p>
            </w:tc>
          </w:sdtContent>
        </w:sdt>
        <w:tc>
          <w:tcPr>
            <w:tcW w:w="1276" w:type="dxa"/>
            <w:gridSpan w:val="19"/>
            <w:shd w:val="clear" w:color="auto" w:fill="FFFFFF" w:themeFill="background1"/>
            <w:vAlign w:val="center"/>
          </w:tcPr>
          <w:p w14:paraId="1EF832EE" w14:textId="77777777" w:rsidR="00F12A3C" w:rsidRPr="007C4E9C" w:rsidRDefault="00F12A3C" w:rsidP="00F12A3C">
            <w:pPr>
              <w:rPr>
                <w:rFonts w:ascii="Arial" w:hAnsi="Arial" w:cs="Arial"/>
                <w:b/>
                <w:sz w:val="18"/>
                <w:szCs w:val="18"/>
                <w:lang w:eastAsia="en-GB"/>
              </w:rPr>
            </w:pPr>
          </w:p>
        </w:tc>
        <w:tc>
          <w:tcPr>
            <w:tcW w:w="1417" w:type="dxa"/>
            <w:gridSpan w:val="13"/>
            <w:shd w:val="clear" w:color="auto" w:fill="FFFFFF" w:themeFill="background1"/>
            <w:vAlign w:val="center"/>
          </w:tcPr>
          <w:p w14:paraId="1EF832EF" w14:textId="77777777" w:rsidR="00F12A3C" w:rsidRPr="007C4E9C" w:rsidRDefault="00F12A3C" w:rsidP="00F12A3C">
            <w:pPr>
              <w:rPr>
                <w:rFonts w:ascii="Arial" w:hAnsi="Arial" w:cs="Arial"/>
                <w:sz w:val="18"/>
                <w:szCs w:val="18"/>
                <w:lang w:eastAsia="en-GB"/>
              </w:rPr>
            </w:pPr>
          </w:p>
        </w:tc>
        <w:tc>
          <w:tcPr>
            <w:tcW w:w="2508" w:type="dxa"/>
            <w:gridSpan w:val="23"/>
            <w:shd w:val="clear" w:color="auto" w:fill="FFFFFF" w:themeFill="background1"/>
            <w:vAlign w:val="center"/>
          </w:tcPr>
          <w:p w14:paraId="1EF832F0" w14:textId="77777777" w:rsidR="00F12A3C" w:rsidRPr="007C4E9C" w:rsidRDefault="00F12A3C" w:rsidP="00F12A3C">
            <w:pPr>
              <w:rPr>
                <w:rFonts w:ascii="Arial" w:hAnsi="Arial" w:cs="Arial"/>
                <w:b/>
                <w:sz w:val="18"/>
                <w:szCs w:val="18"/>
                <w:lang w:eastAsia="en-GB"/>
              </w:rPr>
            </w:pPr>
          </w:p>
        </w:tc>
        <w:tc>
          <w:tcPr>
            <w:tcW w:w="1416" w:type="dxa"/>
            <w:gridSpan w:val="13"/>
            <w:shd w:val="clear" w:color="auto" w:fill="FFFFFF" w:themeFill="background1"/>
            <w:vAlign w:val="center"/>
          </w:tcPr>
          <w:p w14:paraId="1EF832F1" w14:textId="77777777" w:rsidR="00F12A3C" w:rsidRPr="007C4E9C" w:rsidRDefault="00F12A3C" w:rsidP="00F12A3C">
            <w:pPr>
              <w:rPr>
                <w:rFonts w:ascii="Arial" w:hAnsi="Arial" w:cs="Arial"/>
                <w:sz w:val="18"/>
                <w:szCs w:val="18"/>
                <w:lang w:eastAsia="en-GB"/>
              </w:rPr>
            </w:pPr>
          </w:p>
        </w:tc>
        <w:tc>
          <w:tcPr>
            <w:tcW w:w="1561" w:type="dxa"/>
            <w:gridSpan w:val="14"/>
            <w:shd w:val="clear" w:color="auto" w:fill="FFFFFF" w:themeFill="background1"/>
            <w:vAlign w:val="center"/>
          </w:tcPr>
          <w:p w14:paraId="1EF832F2" w14:textId="77777777" w:rsidR="00F12A3C" w:rsidRPr="007C4E9C" w:rsidRDefault="00F12A3C" w:rsidP="00F12A3C">
            <w:pPr>
              <w:rPr>
                <w:rFonts w:ascii="Arial" w:hAnsi="Arial" w:cs="Arial"/>
                <w:b/>
                <w:sz w:val="18"/>
                <w:szCs w:val="18"/>
                <w:lang w:eastAsia="en-GB"/>
              </w:rPr>
            </w:pPr>
          </w:p>
        </w:tc>
        <w:tc>
          <w:tcPr>
            <w:tcW w:w="3212" w:type="dxa"/>
            <w:gridSpan w:val="16"/>
            <w:shd w:val="clear" w:color="auto" w:fill="FFFFFF" w:themeFill="background1"/>
            <w:vAlign w:val="center"/>
          </w:tcPr>
          <w:p w14:paraId="1EF832F3" w14:textId="77777777" w:rsidR="00F12A3C" w:rsidRPr="007C4E9C" w:rsidRDefault="00F12A3C" w:rsidP="00F12A3C">
            <w:pPr>
              <w:rPr>
                <w:rFonts w:ascii="Arial" w:hAnsi="Arial" w:cs="Arial"/>
                <w:sz w:val="18"/>
                <w:szCs w:val="18"/>
                <w:lang w:eastAsia="en-GB"/>
              </w:rPr>
            </w:pPr>
          </w:p>
        </w:tc>
      </w:tr>
      <w:tr w:rsidR="00F12A3C" w:rsidRPr="007C4E9C" w14:paraId="1EF832FD" w14:textId="77777777" w:rsidTr="007C4E9C">
        <w:trPr>
          <w:trHeight w:val="215"/>
          <w:jc w:val="center"/>
        </w:trPr>
        <w:tc>
          <w:tcPr>
            <w:tcW w:w="1528" w:type="dxa"/>
            <w:gridSpan w:val="6"/>
            <w:shd w:val="clear" w:color="auto" w:fill="D9D9D9" w:themeFill="background1" w:themeFillShade="D9"/>
            <w:vAlign w:val="center"/>
          </w:tcPr>
          <w:p w14:paraId="1EF832F5"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Other (specify)</w:t>
            </w:r>
          </w:p>
        </w:tc>
        <w:tc>
          <w:tcPr>
            <w:tcW w:w="2399" w:type="dxa"/>
            <w:gridSpan w:val="20"/>
            <w:shd w:val="clear" w:color="auto" w:fill="FFFFFF" w:themeFill="background1"/>
            <w:vAlign w:val="center"/>
          </w:tcPr>
          <w:p w14:paraId="1EF832F6" w14:textId="77777777" w:rsidR="00F12A3C" w:rsidRPr="007C4E9C" w:rsidRDefault="00F12A3C" w:rsidP="00F12A3C">
            <w:pPr>
              <w:rPr>
                <w:rFonts w:ascii="Arial" w:hAnsi="Arial" w:cs="Arial"/>
                <w:b/>
                <w:sz w:val="18"/>
                <w:szCs w:val="18"/>
                <w:lang w:eastAsia="en-GB"/>
              </w:rPr>
            </w:pPr>
          </w:p>
        </w:tc>
        <w:tc>
          <w:tcPr>
            <w:tcW w:w="1276" w:type="dxa"/>
            <w:gridSpan w:val="19"/>
            <w:shd w:val="clear" w:color="auto" w:fill="FFFFFF" w:themeFill="background1"/>
            <w:vAlign w:val="center"/>
          </w:tcPr>
          <w:p w14:paraId="1EF832F7" w14:textId="77777777" w:rsidR="00F12A3C" w:rsidRPr="007C4E9C" w:rsidRDefault="00F12A3C" w:rsidP="00F12A3C">
            <w:pPr>
              <w:rPr>
                <w:rFonts w:ascii="Arial" w:hAnsi="Arial" w:cs="Arial"/>
                <w:b/>
                <w:sz w:val="18"/>
                <w:szCs w:val="18"/>
                <w:lang w:eastAsia="en-GB"/>
              </w:rPr>
            </w:pPr>
          </w:p>
        </w:tc>
        <w:tc>
          <w:tcPr>
            <w:tcW w:w="1417" w:type="dxa"/>
            <w:gridSpan w:val="13"/>
            <w:shd w:val="clear" w:color="auto" w:fill="FFFFFF" w:themeFill="background1"/>
            <w:vAlign w:val="center"/>
          </w:tcPr>
          <w:p w14:paraId="1EF832F8" w14:textId="77777777" w:rsidR="00F12A3C" w:rsidRPr="007C4E9C" w:rsidRDefault="00F12A3C" w:rsidP="00F12A3C">
            <w:pPr>
              <w:rPr>
                <w:rFonts w:ascii="Arial" w:hAnsi="Arial" w:cs="Arial"/>
                <w:b/>
                <w:sz w:val="18"/>
                <w:szCs w:val="18"/>
                <w:lang w:eastAsia="en-GB"/>
              </w:rPr>
            </w:pPr>
          </w:p>
        </w:tc>
        <w:tc>
          <w:tcPr>
            <w:tcW w:w="2508" w:type="dxa"/>
            <w:gridSpan w:val="23"/>
            <w:shd w:val="clear" w:color="auto" w:fill="FFFFFF" w:themeFill="background1"/>
            <w:vAlign w:val="center"/>
          </w:tcPr>
          <w:p w14:paraId="1EF832F9" w14:textId="77777777" w:rsidR="00F12A3C" w:rsidRPr="007C4E9C" w:rsidRDefault="00F12A3C" w:rsidP="00F12A3C">
            <w:pPr>
              <w:rPr>
                <w:rFonts w:ascii="Arial" w:hAnsi="Arial" w:cs="Arial"/>
                <w:b/>
                <w:sz w:val="18"/>
                <w:szCs w:val="18"/>
                <w:lang w:eastAsia="en-GB"/>
              </w:rPr>
            </w:pPr>
          </w:p>
        </w:tc>
        <w:tc>
          <w:tcPr>
            <w:tcW w:w="1416" w:type="dxa"/>
            <w:gridSpan w:val="13"/>
            <w:shd w:val="clear" w:color="auto" w:fill="FFFFFF" w:themeFill="background1"/>
            <w:vAlign w:val="center"/>
          </w:tcPr>
          <w:p w14:paraId="1EF832FA" w14:textId="77777777" w:rsidR="00F12A3C" w:rsidRPr="007C4E9C" w:rsidRDefault="00F12A3C" w:rsidP="00F12A3C">
            <w:pPr>
              <w:rPr>
                <w:rFonts w:ascii="Arial" w:hAnsi="Arial" w:cs="Arial"/>
                <w:b/>
                <w:sz w:val="18"/>
                <w:szCs w:val="18"/>
                <w:lang w:eastAsia="en-GB"/>
              </w:rPr>
            </w:pPr>
          </w:p>
        </w:tc>
        <w:tc>
          <w:tcPr>
            <w:tcW w:w="1561" w:type="dxa"/>
            <w:gridSpan w:val="14"/>
            <w:shd w:val="clear" w:color="auto" w:fill="FFFFFF" w:themeFill="background1"/>
            <w:vAlign w:val="center"/>
          </w:tcPr>
          <w:p w14:paraId="1EF832FB" w14:textId="77777777" w:rsidR="00F12A3C" w:rsidRPr="007C4E9C" w:rsidRDefault="00F12A3C" w:rsidP="00F12A3C">
            <w:pPr>
              <w:rPr>
                <w:rFonts w:ascii="Arial" w:hAnsi="Arial" w:cs="Arial"/>
                <w:b/>
                <w:sz w:val="18"/>
                <w:szCs w:val="18"/>
                <w:lang w:eastAsia="en-GB"/>
              </w:rPr>
            </w:pPr>
          </w:p>
        </w:tc>
        <w:tc>
          <w:tcPr>
            <w:tcW w:w="3212" w:type="dxa"/>
            <w:gridSpan w:val="16"/>
            <w:shd w:val="clear" w:color="auto" w:fill="FFFFFF" w:themeFill="background1"/>
            <w:vAlign w:val="center"/>
          </w:tcPr>
          <w:p w14:paraId="1EF832FC" w14:textId="77777777" w:rsidR="00F12A3C" w:rsidRPr="007C4E9C" w:rsidRDefault="00F12A3C" w:rsidP="00F12A3C">
            <w:pPr>
              <w:rPr>
                <w:rFonts w:ascii="Arial" w:hAnsi="Arial" w:cs="Arial"/>
                <w:b/>
                <w:sz w:val="18"/>
                <w:szCs w:val="18"/>
                <w:lang w:eastAsia="en-GB"/>
              </w:rPr>
            </w:pPr>
          </w:p>
        </w:tc>
      </w:tr>
      <w:tr w:rsidR="00F12A3C" w:rsidRPr="007C4E9C" w14:paraId="1EF832FF" w14:textId="77777777" w:rsidTr="007C4E9C">
        <w:trPr>
          <w:jc w:val="center"/>
        </w:trPr>
        <w:tc>
          <w:tcPr>
            <w:tcW w:w="15317" w:type="dxa"/>
            <w:gridSpan w:val="124"/>
            <w:shd w:val="clear" w:color="auto" w:fill="D9D9D9" w:themeFill="background1" w:themeFillShade="D9"/>
            <w:vAlign w:val="center"/>
          </w:tcPr>
          <w:p w14:paraId="1EF832FE"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Expected Impact</w:t>
            </w:r>
          </w:p>
        </w:tc>
      </w:tr>
      <w:tr w:rsidR="00F12A3C" w:rsidRPr="007C4E9C" w14:paraId="1EF83304" w14:textId="77777777" w:rsidTr="007C4E9C">
        <w:trPr>
          <w:jc w:val="center"/>
        </w:trPr>
        <w:tc>
          <w:tcPr>
            <w:tcW w:w="4645" w:type="dxa"/>
            <w:gridSpan w:val="34"/>
            <w:shd w:val="clear" w:color="auto" w:fill="D9D9D9" w:themeFill="background1" w:themeFillShade="D9"/>
            <w:vAlign w:val="center"/>
          </w:tcPr>
          <w:p w14:paraId="1EF83300"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Does any SBAS certified helicopter operate at the aerodrome? (Y/N)</w:t>
            </w:r>
          </w:p>
        </w:tc>
        <w:tc>
          <w:tcPr>
            <w:tcW w:w="429" w:type="dxa"/>
            <w:gridSpan w:val="6"/>
            <w:vAlign w:val="center"/>
          </w:tcPr>
          <w:p w14:paraId="1EF83301" w14:textId="77777777" w:rsidR="00F12A3C" w:rsidRPr="007C4E9C" w:rsidRDefault="00F12A3C" w:rsidP="00F12A3C">
            <w:pPr>
              <w:rPr>
                <w:rFonts w:ascii="Arial" w:hAnsi="Arial" w:cs="Arial"/>
                <w:sz w:val="18"/>
                <w:szCs w:val="18"/>
                <w:lang w:eastAsia="en-GB"/>
              </w:rPr>
            </w:pPr>
          </w:p>
        </w:tc>
        <w:tc>
          <w:tcPr>
            <w:tcW w:w="4548" w:type="dxa"/>
            <w:gridSpan w:val="45"/>
            <w:shd w:val="clear" w:color="auto" w:fill="D9D9D9" w:themeFill="background1" w:themeFillShade="D9"/>
            <w:vAlign w:val="center"/>
          </w:tcPr>
          <w:p w14:paraId="1EF83302"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If so, indicate operator, number of aircraft, aircraft model and number of operations per month</w:t>
            </w:r>
          </w:p>
        </w:tc>
        <w:tc>
          <w:tcPr>
            <w:tcW w:w="5695" w:type="dxa"/>
            <w:gridSpan w:val="39"/>
            <w:vAlign w:val="center"/>
          </w:tcPr>
          <w:p w14:paraId="1EF83303" w14:textId="77777777" w:rsidR="00F12A3C" w:rsidRPr="007C4E9C" w:rsidRDefault="00F12A3C" w:rsidP="00F12A3C">
            <w:pPr>
              <w:rPr>
                <w:rFonts w:ascii="Arial" w:hAnsi="Arial" w:cs="Arial"/>
                <w:sz w:val="18"/>
                <w:szCs w:val="18"/>
                <w:lang w:eastAsia="en-GB"/>
              </w:rPr>
            </w:pPr>
          </w:p>
        </w:tc>
      </w:tr>
      <w:tr w:rsidR="00F12A3C" w:rsidRPr="007C4E9C" w14:paraId="1EF83309" w14:textId="77777777" w:rsidTr="007C4E9C">
        <w:trPr>
          <w:jc w:val="center"/>
        </w:trPr>
        <w:tc>
          <w:tcPr>
            <w:tcW w:w="4645" w:type="dxa"/>
            <w:gridSpan w:val="34"/>
            <w:shd w:val="clear" w:color="auto" w:fill="D9D9D9" w:themeFill="background1" w:themeFillShade="D9"/>
            <w:vAlign w:val="center"/>
          </w:tcPr>
          <w:p w14:paraId="1EF83305"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Is it expected to increase the number of operations by implementing PinS LPV? (Y/N)</w:t>
            </w:r>
          </w:p>
        </w:tc>
        <w:tc>
          <w:tcPr>
            <w:tcW w:w="429" w:type="dxa"/>
            <w:gridSpan w:val="6"/>
            <w:vAlign w:val="center"/>
          </w:tcPr>
          <w:p w14:paraId="1EF83306" w14:textId="77777777" w:rsidR="00F12A3C" w:rsidRPr="007C4E9C" w:rsidRDefault="00F12A3C" w:rsidP="00F12A3C">
            <w:pPr>
              <w:rPr>
                <w:rFonts w:ascii="Arial" w:hAnsi="Arial" w:cs="Arial"/>
                <w:sz w:val="18"/>
                <w:szCs w:val="18"/>
                <w:lang w:eastAsia="en-GB"/>
              </w:rPr>
            </w:pPr>
          </w:p>
        </w:tc>
        <w:tc>
          <w:tcPr>
            <w:tcW w:w="2126" w:type="dxa"/>
            <w:gridSpan w:val="23"/>
            <w:shd w:val="clear" w:color="auto" w:fill="D9D9D9" w:themeFill="background1" w:themeFillShade="D9"/>
            <w:vAlign w:val="center"/>
          </w:tcPr>
          <w:p w14:paraId="1EF83307"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If so, indicate why</w:t>
            </w:r>
          </w:p>
        </w:tc>
        <w:tc>
          <w:tcPr>
            <w:tcW w:w="8117" w:type="dxa"/>
            <w:gridSpan w:val="61"/>
            <w:vAlign w:val="center"/>
          </w:tcPr>
          <w:p w14:paraId="1EF83308" w14:textId="77777777" w:rsidR="00F12A3C" w:rsidRPr="007C4E9C" w:rsidRDefault="00F12A3C" w:rsidP="00F12A3C">
            <w:pPr>
              <w:rPr>
                <w:rFonts w:ascii="Arial" w:hAnsi="Arial" w:cs="Arial"/>
                <w:sz w:val="18"/>
                <w:szCs w:val="18"/>
                <w:lang w:eastAsia="en-GB"/>
              </w:rPr>
            </w:pPr>
          </w:p>
        </w:tc>
      </w:tr>
      <w:tr w:rsidR="00F12A3C" w:rsidRPr="007C4E9C" w14:paraId="1EF83310" w14:textId="77777777" w:rsidTr="007C4E9C">
        <w:trPr>
          <w:jc w:val="center"/>
        </w:trPr>
        <w:tc>
          <w:tcPr>
            <w:tcW w:w="4645" w:type="dxa"/>
            <w:gridSpan w:val="34"/>
            <w:shd w:val="clear" w:color="auto" w:fill="D9D9D9" w:themeFill="background1" w:themeFillShade="D9"/>
            <w:vAlign w:val="center"/>
          </w:tcPr>
          <w:p w14:paraId="1EF8330A"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Will PinS LPV help reduced disruptions (delays, diversions or cancellations) (Y/N)</w:t>
            </w:r>
          </w:p>
        </w:tc>
        <w:tc>
          <w:tcPr>
            <w:tcW w:w="429" w:type="dxa"/>
            <w:gridSpan w:val="6"/>
            <w:vAlign w:val="center"/>
          </w:tcPr>
          <w:p w14:paraId="1EF8330B" w14:textId="77777777" w:rsidR="00F12A3C" w:rsidRPr="007C4E9C" w:rsidRDefault="00F12A3C" w:rsidP="00F12A3C">
            <w:pPr>
              <w:rPr>
                <w:rFonts w:ascii="Arial" w:hAnsi="Arial" w:cs="Arial"/>
                <w:sz w:val="18"/>
                <w:szCs w:val="18"/>
                <w:lang w:eastAsia="en-GB"/>
              </w:rPr>
            </w:pPr>
          </w:p>
        </w:tc>
        <w:tc>
          <w:tcPr>
            <w:tcW w:w="3995" w:type="dxa"/>
            <w:gridSpan w:val="39"/>
            <w:shd w:val="clear" w:color="auto" w:fill="D9D9D9" w:themeFill="background1" w:themeFillShade="D9"/>
            <w:vAlign w:val="center"/>
          </w:tcPr>
          <w:p w14:paraId="1EF8330C"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If so, indicate why (e.g. lower minima, better accessibility, cloud break procedure)</w:t>
            </w:r>
          </w:p>
        </w:tc>
        <w:tc>
          <w:tcPr>
            <w:tcW w:w="1559" w:type="dxa"/>
            <w:gridSpan w:val="17"/>
            <w:vAlign w:val="center"/>
          </w:tcPr>
          <w:p w14:paraId="1EF8330D" w14:textId="77777777" w:rsidR="00F12A3C" w:rsidRPr="007C4E9C" w:rsidRDefault="00F12A3C" w:rsidP="00F12A3C">
            <w:pPr>
              <w:rPr>
                <w:rFonts w:ascii="Arial" w:hAnsi="Arial" w:cs="Arial"/>
                <w:sz w:val="18"/>
                <w:szCs w:val="18"/>
                <w:lang w:eastAsia="en-GB"/>
              </w:rPr>
            </w:pPr>
          </w:p>
        </w:tc>
        <w:tc>
          <w:tcPr>
            <w:tcW w:w="3402" w:type="dxa"/>
            <w:gridSpan w:val="23"/>
            <w:shd w:val="clear" w:color="auto" w:fill="D9D9D9" w:themeFill="background1" w:themeFillShade="D9"/>
            <w:vAlign w:val="center"/>
          </w:tcPr>
          <w:p w14:paraId="1EF8330E" w14:textId="77777777" w:rsidR="00F12A3C" w:rsidRPr="007C4E9C" w:rsidRDefault="00F12A3C" w:rsidP="00F12A3C">
            <w:pPr>
              <w:rPr>
                <w:rFonts w:ascii="Arial" w:hAnsi="Arial" w:cs="Arial"/>
                <w:sz w:val="18"/>
                <w:szCs w:val="18"/>
                <w:lang w:eastAsia="en-GB"/>
              </w:rPr>
            </w:pPr>
            <w:r w:rsidRPr="007C4E9C">
              <w:rPr>
                <w:rFonts w:ascii="Arial" w:hAnsi="Arial" w:cs="Arial"/>
                <w:b/>
                <w:sz w:val="18"/>
                <w:szCs w:val="18"/>
                <w:lang w:eastAsia="en-GB"/>
              </w:rPr>
              <w:t>Will you decommission any navaids? Indicate which ones and when.</w:t>
            </w:r>
          </w:p>
        </w:tc>
        <w:tc>
          <w:tcPr>
            <w:tcW w:w="1287" w:type="dxa"/>
            <w:gridSpan w:val="5"/>
            <w:vAlign w:val="center"/>
          </w:tcPr>
          <w:p w14:paraId="1EF8330F" w14:textId="77777777" w:rsidR="00F12A3C" w:rsidRPr="007C4E9C" w:rsidRDefault="00F12A3C" w:rsidP="00F12A3C">
            <w:pPr>
              <w:rPr>
                <w:rFonts w:ascii="Arial" w:hAnsi="Arial" w:cs="Arial"/>
                <w:sz w:val="18"/>
                <w:szCs w:val="18"/>
                <w:lang w:eastAsia="en-GB"/>
              </w:rPr>
            </w:pPr>
          </w:p>
        </w:tc>
      </w:tr>
      <w:tr w:rsidR="00F12A3C" w:rsidRPr="007C4E9C" w14:paraId="1EF83315" w14:textId="77777777" w:rsidTr="007C4E9C">
        <w:trPr>
          <w:trHeight w:val="305"/>
          <w:jc w:val="center"/>
        </w:trPr>
        <w:tc>
          <w:tcPr>
            <w:tcW w:w="4645" w:type="dxa"/>
            <w:gridSpan w:val="34"/>
            <w:shd w:val="clear" w:color="auto" w:fill="D9D9D9" w:themeFill="background1" w:themeFillShade="D9"/>
            <w:vAlign w:val="center"/>
          </w:tcPr>
          <w:p w14:paraId="1EF83311"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Will PinS LPV help increase safety at the aerodrome (Y/N)</w:t>
            </w:r>
          </w:p>
        </w:tc>
        <w:tc>
          <w:tcPr>
            <w:tcW w:w="429" w:type="dxa"/>
            <w:gridSpan w:val="6"/>
            <w:vAlign w:val="center"/>
          </w:tcPr>
          <w:p w14:paraId="1EF83312" w14:textId="77777777" w:rsidR="00F12A3C" w:rsidRPr="007C4E9C" w:rsidRDefault="00F12A3C" w:rsidP="00F12A3C">
            <w:pPr>
              <w:rPr>
                <w:rFonts w:ascii="Arial" w:hAnsi="Arial" w:cs="Arial"/>
                <w:sz w:val="18"/>
                <w:szCs w:val="18"/>
                <w:lang w:eastAsia="en-GB"/>
              </w:rPr>
            </w:pPr>
          </w:p>
        </w:tc>
        <w:tc>
          <w:tcPr>
            <w:tcW w:w="4557" w:type="dxa"/>
            <w:gridSpan w:val="46"/>
            <w:shd w:val="clear" w:color="auto" w:fill="D9D9D9" w:themeFill="background1" w:themeFillShade="D9"/>
            <w:vAlign w:val="center"/>
          </w:tcPr>
          <w:p w14:paraId="1EF83313"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If so, indicate why (e.g. enhanced situational awareness during nighty ops)</w:t>
            </w:r>
          </w:p>
        </w:tc>
        <w:tc>
          <w:tcPr>
            <w:tcW w:w="5686" w:type="dxa"/>
            <w:gridSpan w:val="38"/>
            <w:vAlign w:val="center"/>
          </w:tcPr>
          <w:p w14:paraId="1EF83314" w14:textId="77777777" w:rsidR="00F12A3C" w:rsidRPr="007C4E9C" w:rsidRDefault="00F12A3C" w:rsidP="00F12A3C">
            <w:pPr>
              <w:rPr>
                <w:rFonts w:ascii="Arial" w:hAnsi="Arial" w:cs="Arial"/>
                <w:sz w:val="18"/>
                <w:szCs w:val="18"/>
                <w:lang w:eastAsia="en-GB"/>
              </w:rPr>
            </w:pPr>
          </w:p>
        </w:tc>
      </w:tr>
      <w:tr w:rsidR="00F12A3C" w:rsidRPr="007C4E9C" w14:paraId="1EF8331A" w14:textId="77777777" w:rsidTr="007C4E9C">
        <w:trPr>
          <w:trHeight w:val="305"/>
          <w:jc w:val="center"/>
        </w:trPr>
        <w:tc>
          <w:tcPr>
            <w:tcW w:w="4645" w:type="dxa"/>
            <w:gridSpan w:val="34"/>
            <w:shd w:val="clear" w:color="auto" w:fill="D9D9D9" w:themeFill="background1" w:themeFillShade="D9"/>
            <w:vAlign w:val="center"/>
          </w:tcPr>
          <w:p w14:paraId="1EF83316"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Does your proposal enclose a support letter from your CAA? (Y/N)</w:t>
            </w:r>
          </w:p>
        </w:tc>
        <w:tc>
          <w:tcPr>
            <w:tcW w:w="429" w:type="dxa"/>
            <w:gridSpan w:val="6"/>
            <w:vAlign w:val="center"/>
          </w:tcPr>
          <w:p w14:paraId="1EF83317" w14:textId="77777777" w:rsidR="00F12A3C" w:rsidRPr="007C4E9C" w:rsidRDefault="00F12A3C" w:rsidP="00F12A3C">
            <w:pPr>
              <w:rPr>
                <w:rFonts w:ascii="Arial" w:hAnsi="Arial" w:cs="Arial"/>
                <w:sz w:val="18"/>
                <w:szCs w:val="18"/>
                <w:lang w:eastAsia="en-GB"/>
              </w:rPr>
            </w:pPr>
          </w:p>
        </w:tc>
        <w:tc>
          <w:tcPr>
            <w:tcW w:w="4557" w:type="dxa"/>
            <w:gridSpan w:val="46"/>
            <w:shd w:val="clear" w:color="auto" w:fill="D9D9D9" w:themeFill="background1" w:themeFillShade="D9"/>
            <w:vAlign w:val="center"/>
          </w:tcPr>
          <w:p w14:paraId="1EF83318" w14:textId="77777777" w:rsidR="00F12A3C" w:rsidRPr="007C4E9C" w:rsidRDefault="00F12A3C" w:rsidP="00F12A3C">
            <w:pPr>
              <w:rPr>
                <w:rFonts w:ascii="Arial" w:hAnsi="Arial" w:cs="Arial"/>
                <w:b/>
                <w:sz w:val="18"/>
                <w:szCs w:val="18"/>
                <w:lang w:eastAsia="en-GB"/>
              </w:rPr>
            </w:pPr>
            <w:r w:rsidRPr="007C4E9C">
              <w:rPr>
                <w:rFonts w:ascii="Arial" w:hAnsi="Arial" w:cs="Arial"/>
                <w:b/>
                <w:sz w:val="18"/>
                <w:szCs w:val="18"/>
                <w:lang w:eastAsia="en-GB"/>
              </w:rPr>
              <w:t>If it doesn’t. Have you informed them of your intentions? If so, what was their answer?</w:t>
            </w:r>
          </w:p>
        </w:tc>
        <w:tc>
          <w:tcPr>
            <w:tcW w:w="5686" w:type="dxa"/>
            <w:gridSpan w:val="38"/>
            <w:vAlign w:val="center"/>
          </w:tcPr>
          <w:p w14:paraId="1EF83319" w14:textId="77777777" w:rsidR="00F12A3C" w:rsidRPr="007C4E9C" w:rsidRDefault="00F12A3C" w:rsidP="00F12A3C">
            <w:pPr>
              <w:rPr>
                <w:rFonts w:ascii="Arial" w:hAnsi="Arial" w:cs="Arial"/>
                <w:sz w:val="18"/>
                <w:szCs w:val="18"/>
                <w:lang w:eastAsia="en-GB"/>
              </w:rPr>
            </w:pPr>
          </w:p>
        </w:tc>
      </w:tr>
      <w:tr w:rsidR="00F12A3C" w:rsidRPr="007C4E9C" w14:paraId="1EF83321" w14:textId="77777777" w:rsidTr="007C4E9C">
        <w:trPr>
          <w:trHeight w:val="815"/>
          <w:jc w:val="center"/>
        </w:trPr>
        <w:tc>
          <w:tcPr>
            <w:tcW w:w="2684" w:type="dxa"/>
            <w:gridSpan w:val="16"/>
            <w:shd w:val="clear" w:color="auto" w:fill="D9D9D9" w:themeFill="background1" w:themeFillShade="D9"/>
            <w:vAlign w:val="center"/>
          </w:tcPr>
          <w:p w14:paraId="1EF8331B" w14:textId="77777777" w:rsidR="00F12A3C" w:rsidRPr="007C4E9C" w:rsidRDefault="00F12A3C" w:rsidP="00215C64">
            <w:pPr>
              <w:jc w:val="both"/>
              <w:rPr>
                <w:rFonts w:ascii="Arial" w:hAnsi="Arial" w:cs="Arial"/>
                <w:b/>
                <w:sz w:val="18"/>
                <w:szCs w:val="18"/>
                <w:lang w:eastAsia="en-GB"/>
              </w:rPr>
            </w:pPr>
            <w:r w:rsidRPr="007C4E9C">
              <w:rPr>
                <w:rFonts w:ascii="Arial" w:hAnsi="Arial" w:cs="Arial"/>
                <w:sz w:val="18"/>
                <w:szCs w:val="18"/>
                <w:vertAlign w:val="superscript"/>
                <w:lang w:eastAsia="en-GB"/>
              </w:rPr>
              <w:t>1.</w:t>
            </w:r>
            <w:r w:rsidRPr="007C4E9C">
              <w:rPr>
                <w:rFonts w:ascii="Arial" w:hAnsi="Arial" w:cs="Arial"/>
                <w:b/>
                <w:sz w:val="18"/>
                <w:szCs w:val="18"/>
                <w:lang w:eastAsia="en-GB"/>
              </w:rPr>
              <w:t xml:space="preserve"> Select:</w:t>
            </w:r>
          </w:p>
          <w:p w14:paraId="0CF859CD" w14:textId="77777777" w:rsidR="00E22499" w:rsidRDefault="00F12A3C" w:rsidP="00215C64">
            <w:pPr>
              <w:jc w:val="both"/>
              <w:rPr>
                <w:rFonts w:ascii="Arial" w:hAnsi="Arial" w:cs="Arial"/>
                <w:b/>
                <w:sz w:val="18"/>
                <w:szCs w:val="18"/>
                <w:lang w:eastAsia="en-GB"/>
              </w:rPr>
            </w:pPr>
            <w:r w:rsidRPr="007C4E9C">
              <w:rPr>
                <w:rFonts w:ascii="Arial" w:hAnsi="Arial" w:cs="Arial"/>
                <w:b/>
                <w:sz w:val="18"/>
                <w:szCs w:val="18"/>
                <w:lang w:eastAsia="en-GB"/>
              </w:rPr>
              <w:t xml:space="preserve">1 - No ATS – Air to Air Com;      2 - AFIS;            </w:t>
            </w:r>
          </w:p>
          <w:p w14:paraId="1EF8331C" w14:textId="65DBCAB1" w:rsidR="00F12A3C" w:rsidRPr="00215C64" w:rsidRDefault="00F12A3C" w:rsidP="00215C64">
            <w:pPr>
              <w:jc w:val="both"/>
              <w:rPr>
                <w:rFonts w:ascii="Arial" w:hAnsi="Arial" w:cs="Arial"/>
                <w:b/>
                <w:sz w:val="18"/>
                <w:szCs w:val="18"/>
                <w:lang w:eastAsia="en-GB"/>
              </w:rPr>
            </w:pPr>
            <w:r w:rsidRPr="007C4E9C">
              <w:rPr>
                <w:rFonts w:ascii="Arial" w:hAnsi="Arial" w:cs="Arial"/>
                <w:b/>
                <w:sz w:val="18"/>
                <w:szCs w:val="18"/>
                <w:lang w:eastAsia="en-GB"/>
              </w:rPr>
              <w:t>3 - Full ATC</w:t>
            </w:r>
          </w:p>
        </w:tc>
        <w:tc>
          <w:tcPr>
            <w:tcW w:w="6385" w:type="dxa"/>
            <w:gridSpan w:val="63"/>
            <w:shd w:val="clear" w:color="auto" w:fill="D9D9D9" w:themeFill="background1" w:themeFillShade="D9"/>
            <w:vAlign w:val="center"/>
          </w:tcPr>
          <w:p w14:paraId="1EF8331D" w14:textId="77777777" w:rsidR="00F12A3C" w:rsidRPr="007C4E9C" w:rsidRDefault="00F12A3C" w:rsidP="00215C64">
            <w:pPr>
              <w:jc w:val="both"/>
              <w:rPr>
                <w:rFonts w:ascii="Arial" w:hAnsi="Arial" w:cs="Arial"/>
                <w:b/>
                <w:sz w:val="18"/>
                <w:szCs w:val="18"/>
                <w:lang w:eastAsia="en-GB"/>
              </w:rPr>
            </w:pPr>
            <w:r w:rsidRPr="007C4E9C">
              <w:rPr>
                <w:rFonts w:ascii="Arial" w:hAnsi="Arial" w:cs="Arial"/>
                <w:b/>
                <w:sz w:val="18"/>
                <w:szCs w:val="18"/>
                <w:vertAlign w:val="superscript"/>
                <w:lang w:eastAsia="en-GB"/>
              </w:rPr>
              <w:t>2.</w:t>
            </w:r>
            <w:r w:rsidRPr="007C4E9C">
              <w:rPr>
                <w:rFonts w:ascii="Arial" w:hAnsi="Arial" w:cs="Arial"/>
                <w:b/>
                <w:sz w:val="18"/>
                <w:szCs w:val="18"/>
                <w:lang w:eastAsia="en-GB"/>
              </w:rPr>
              <w:t xml:space="preserve"> Select:</w:t>
            </w:r>
          </w:p>
          <w:p w14:paraId="1EF8331E" w14:textId="77777777" w:rsidR="00F12A3C" w:rsidRPr="007C4E9C" w:rsidRDefault="00F12A3C" w:rsidP="00215C64">
            <w:pPr>
              <w:jc w:val="both"/>
              <w:rPr>
                <w:rFonts w:ascii="Arial" w:hAnsi="Arial" w:cs="Arial"/>
                <w:sz w:val="18"/>
                <w:szCs w:val="18"/>
                <w:lang w:eastAsia="en-GB"/>
              </w:rPr>
            </w:pPr>
            <w:r w:rsidRPr="007C4E9C">
              <w:rPr>
                <w:rFonts w:ascii="Arial" w:hAnsi="Arial" w:cs="Arial"/>
                <w:b/>
                <w:sz w:val="18"/>
                <w:szCs w:val="18"/>
                <w:lang w:eastAsia="en-GB"/>
              </w:rPr>
              <w:t>Visual, NDB, VOR, DME, RNP APCH (LNAV), RNP APCH(LNAV/VNAV), RNP APCH (LPV), ILS, GLS</w:t>
            </w:r>
          </w:p>
        </w:tc>
        <w:tc>
          <w:tcPr>
            <w:tcW w:w="6248" w:type="dxa"/>
            <w:gridSpan w:val="45"/>
            <w:shd w:val="clear" w:color="auto" w:fill="D9D9D9" w:themeFill="background1" w:themeFillShade="D9"/>
            <w:vAlign w:val="center"/>
          </w:tcPr>
          <w:p w14:paraId="1EF83320" w14:textId="35952CEF" w:rsidR="00F12A3C" w:rsidRPr="00215C64" w:rsidRDefault="00F12A3C" w:rsidP="00215C64">
            <w:pPr>
              <w:pStyle w:val="ListParagraph"/>
              <w:numPr>
                <w:ilvl w:val="0"/>
                <w:numId w:val="9"/>
              </w:numPr>
              <w:jc w:val="both"/>
              <w:rPr>
                <w:rFonts w:ascii="Arial" w:hAnsi="Arial" w:cs="Arial"/>
                <w:b/>
                <w:sz w:val="18"/>
                <w:szCs w:val="18"/>
                <w:lang w:eastAsia="en-GB"/>
              </w:rPr>
            </w:pPr>
            <w:r w:rsidRPr="00215C64">
              <w:rPr>
                <w:rFonts w:ascii="Arial" w:hAnsi="Arial" w:cs="Arial"/>
                <w:b/>
                <w:sz w:val="18"/>
                <w:szCs w:val="18"/>
                <w:lang w:eastAsia="en-GB"/>
              </w:rPr>
              <w:t xml:space="preserve">Indicate expected completion date (MM/YYYY) assuming that the project will start in </w:t>
            </w:r>
            <w:r w:rsidR="00411D6E" w:rsidRPr="00215C64">
              <w:rPr>
                <w:rFonts w:ascii="Arial" w:hAnsi="Arial" w:cs="Arial"/>
                <w:b/>
                <w:sz w:val="18"/>
                <w:szCs w:val="18"/>
                <w:lang w:eastAsia="en-GB"/>
              </w:rPr>
              <w:t>Oct 2018 (10/2018)</w:t>
            </w:r>
          </w:p>
        </w:tc>
      </w:tr>
    </w:tbl>
    <w:p w14:paraId="1EF83322" w14:textId="77777777" w:rsidR="00F12A3C" w:rsidRDefault="00F12A3C" w:rsidP="00215C64">
      <w:pPr>
        <w:spacing w:after="200" w:line="276" w:lineRule="auto"/>
        <w:jc w:val="both"/>
        <w:rPr>
          <w:rFonts w:asciiTheme="minorHAnsi" w:eastAsiaTheme="minorHAnsi" w:hAnsiTheme="minorHAnsi" w:cstheme="minorBidi"/>
          <w:sz w:val="22"/>
          <w:szCs w:val="22"/>
          <w:lang w:eastAsia="es-ES"/>
        </w:rPr>
      </w:pPr>
    </w:p>
    <w:p w14:paraId="3E997437" w14:textId="4DCE79DF" w:rsidR="007C4E9C" w:rsidRDefault="007C4E9C" w:rsidP="00F12A3C">
      <w:pPr>
        <w:spacing w:after="200" w:line="276" w:lineRule="auto"/>
        <w:rPr>
          <w:rFonts w:asciiTheme="minorHAnsi" w:eastAsiaTheme="minorHAnsi" w:hAnsiTheme="minorHAnsi" w:cstheme="minorBidi"/>
          <w:sz w:val="22"/>
          <w:szCs w:val="22"/>
          <w:lang w:eastAsia="es-ES"/>
        </w:rPr>
      </w:pPr>
    </w:p>
    <w:tbl>
      <w:tblPr>
        <w:tblStyle w:val="TableGrid1"/>
        <w:tblW w:w="14788" w:type="dxa"/>
        <w:tblInd w:w="250" w:type="dxa"/>
        <w:tblLayout w:type="fixed"/>
        <w:tblLook w:val="04A0" w:firstRow="1" w:lastRow="0" w:firstColumn="1" w:lastColumn="0" w:noHBand="0" w:noVBand="1"/>
      </w:tblPr>
      <w:tblGrid>
        <w:gridCol w:w="851"/>
        <w:gridCol w:w="425"/>
        <w:gridCol w:w="26"/>
        <w:gridCol w:w="236"/>
        <w:gridCol w:w="21"/>
        <w:gridCol w:w="330"/>
        <w:gridCol w:w="521"/>
        <w:gridCol w:w="236"/>
        <w:gridCol w:w="21"/>
        <w:gridCol w:w="309"/>
        <w:gridCol w:w="426"/>
        <w:gridCol w:w="77"/>
        <w:gridCol w:w="207"/>
        <w:gridCol w:w="32"/>
        <w:gridCol w:w="224"/>
        <w:gridCol w:w="169"/>
        <w:gridCol w:w="185"/>
        <w:gridCol w:w="149"/>
        <w:gridCol w:w="213"/>
        <w:gridCol w:w="467"/>
        <w:gridCol w:w="120"/>
        <w:gridCol w:w="142"/>
        <w:gridCol w:w="181"/>
        <w:gridCol w:w="480"/>
        <w:gridCol w:w="87"/>
        <w:gridCol w:w="102"/>
        <w:gridCol w:w="398"/>
        <w:gridCol w:w="453"/>
        <w:gridCol w:w="235"/>
        <w:gridCol w:w="331"/>
        <w:gridCol w:w="358"/>
        <w:gridCol w:w="288"/>
        <w:gridCol w:w="63"/>
        <w:gridCol w:w="125"/>
        <w:gridCol w:w="74"/>
        <w:gridCol w:w="85"/>
        <w:gridCol w:w="425"/>
        <w:gridCol w:w="142"/>
        <w:gridCol w:w="132"/>
        <w:gridCol w:w="577"/>
        <w:gridCol w:w="30"/>
        <w:gridCol w:w="19"/>
        <w:gridCol w:w="518"/>
        <w:gridCol w:w="42"/>
        <w:gridCol w:w="123"/>
        <w:gridCol w:w="107"/>
        <w:gridCol w:w="344"/>
        <w:gridCol w:w="234"/>
        <w:gridCol w:w="284"/>
        <w:gridCol w:w="141"/>
        <w:gridCol w:w="142"/>
        <w:gridCol w:w="47"/>
        <w:gridCol w:w="369"/>
        <w:gridCol w:w="127"/>
        <w:gridCol w:w="24"/>
        <w:gridCol w:w="567"/>
        <w:gridCol w:w="567"/>
        <w:gridCol w:w="142"/>
        <w:gridCol w:w="425"/>
        <w:gridCol w:w="567"/>
        <w:gridCol w:w="46"/>
      </w:tblGrid>
      <w:tr w:rsidR="00F12A3C" w:rsidRPr="00521B51" w14:paraId="1EF83324" w14:textId="77777777" w:rsidTr="00215C64">
        <w:tc>
          <w:tcPr>
            <w:tcW w:w="14788" w:type="dxa"/>
            <w:gridSpan w:val="61"/>
            <w:shd w:val="clear" w:color="auto" w:fill="000000" w:themeFill="text1"/>
          </w:tcPr>
          <w:p w14:paraId="1EF83323" w14:textId="2ADBB1CD" w:rsidR="00F12A3C" w:rsidRPr="00215C64" w:rsidRDefault="00F12A3C" w:rsidP="00F12A3C">
            <w:pPr>
              <w:rPr>
                <w:rFonts w:asciiTheme="minorHAnsi" w:hAnsiTheme="minorHAnsi"/>
                <w:b/>
                <w:sz w:val="18"/>
                <w:szCs w:val="18"/>
                <w:lang w:eastAsia="en-GB"/>
              </w:rPr>
            </w:pPr>
            <w:r w:rsidRPr="00215C64">
              <w:rPr>
                <w:rFonts w:asciiTheme="minorHAnsi" w:eastAsiaTheme="minorHAnsi" w:hAnsiTheme="minorHAnsi" w:cstheme="minorBidi"/>
                <w:sz w:val="18"/>
                <w:szCs w:val="18"/>
                <w:lang w:eastAsia="es-ES"/>
              </w:rPr>
              <w:br w:type="page"/>
            </w:r>
            <w:r w:rsidRPr="00215C64">
              <w:rPr>
                <w:rFonts w:ascii="Arial" w:hAnsi="Arial" w:cs="Arial"/>
                <w:b/>
                <w:color w:val="FFFFFF" w:themeColor="background1"/>
                <w:sz w:val="18"/>
                <w:szCs w:val="18"/>
                <w:lang w:eastAsia="en-GB"/>
              </w:rPr>
              <w:t>Section 2.C</w:t>
            </w:r>
            <w:r w:rsidRPr="00215C64">
              <w:rPr>
                <w:rFonts w:asciiTheme="minorHAnsi" w:hAnsiTheme="minorHAnsi"/>
                <w:b/>
                <w:color w:val="FFFFFF" w:themeColor="background1"/>
                <w:sz w:val="18"/>
                <w:szCs w:val="18"/>
                <w:lang w:eastAsia="en-GB"/>
              </w:rPr>
              <w:t xml:space="preserve"> – </w:t>
            </w:r>
            <w:r w:rsidRPr="00215C64">
              <w:rPr>
                <w:rFonts w:ascii="Arial" w:hAnsi="Arial"/>
                <w:b/>
                <w:sz w:val="18"/>
                <w:szCs w:val="18"/>
                <w:lang w:eastAsia="en-GB"/>
              </w:rPr>
              <w:t>Aircraft or rotorcraft forward fit. Fill in one 2.C form for each different aircraft or rotorcraft model</w:t>
            </w:r>
          </w:p>
        </w:tc>
      </w:tr>
      <w:tr w:rsidR="00F12A3C" w:rsidRPr="00521B51" w14:paraId="1EF8332F" w14:textId="77777777" w:rsidTr="00215C64">
        <w:trPr>
          <w:trHeight w:val="326"/>
        </w:trPr>
        <w:tc>
          <w:tcPr>
            <w:tcW w:w="851" w:type="dxa"/>
            <w:shd w:val="clear" w:color="auto" w:fill="D9D9D9" w:themeFill="background1" w:themeFillShade="D9"/>
          </w:tcPr>
          <w:p w14:paraId="1EF83325"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 xml:space="preserve">Aircraft </w:t>
            </w:r>
          </w:p>
        </w:tc>
        <w:sdt>
          <w:sdtPr>
            <w:rPr>
              <w:b/>
              <w:sz w:val="18"/>
              <w:szCs w:val="18"/>
              <w:lang w:eastAsia="en-GB"/>
            </w:rPr>
            <w:id w:val="-1941676898"/>
            <w14:checkbox>
              <w14:checked w14:val="0"/>
              <w14:checkedState w14:val="2612" w14:font="MS Gothic"/>
              <w14:uncheckedState w14:val="2610" w14:font="MS Gothic"/>
            </w14:checkbox>
          </w:sdtPr>
          <w:sdtEndPr/>
          <w:sdtContent>
            <w:tc>
              <w:tcPr>
                <w:tcW w:w="425" w:type="dxa"/>
              </w:tcPr>
              <w:p w14:paraId="1EF83326" w14:textId="2609CEC1" w:rsidR="00F12A3C" w:rsidRPr="00215C64" w:rsidRDefault="00F12A3C" w:rsidP="00F12A3C">
                <w:pPr>
                  <w:rPr>
                    <w:sz w:val="18"/>
                    <w:szCs w:val="18"/>
                    <w:lang w:eastAsia="en-GB"/>
                  </w:rPr>
                </w:pPr>
                <w:r w:rsidRPr="00215C64">
                  <w:rPr>
                    <w:rFonts w:ascii="MS Mincho" w:eastAsia="MS Mincho" w:hAnsi="MS Mincho" w:cs="MS Mincho"/>
                    <w:b/>
                    <w:sz w:val="18"/>
                    <w:szCs w:val="18"/>
                    <w:lang w:eastAsia="en-GB"/>
                  </w:rPr>
                  <w:t>☐</w:t>
                </w:r>
              </w:p>
            </w:tc>
          </w:sdtContent>
        </w:sdt>
        <w:tc>
          <w:tcPr>
            <w:tcW w:w="1134" w:type="dxa"/>
            <w:gridSpan w:val="5"/>
            <w:shd w:val="clear" w:color="auto" w:fill="D9D9D9" w:themeFill="background1" w:themeFillShade="D9"/>
          </w:tcPr>
          <w:p w14:paraId="1EF83327" w14:textId="77777777" w:rsidR="00F12A3C" w:rsidRPr="00215C64" w:rsidRDefault="00F12A3C" w:rsidP="00F12A3C">
            <w:pPr>
              <w:rPr>
                <w:rFonts w:ascii="Arial" w:hAnsi="Arial"/>
                <w:b/>
                <w:sz w:val="18"/>
                <w:szCs w:val="18"/>
                <w:lang w:eastAsia="en-GB"/>
              </w:rPr>
            </w:pPr>
            <w:r w:rsidRPr="00215C64">
              <w:rPr>
                <w:rFonts w:asciiTheme="minorHAnsi" w:hAnsiTheme="minorHAnsi"/>
                <w:b/>
                <w:sz w:val="18"/>
                <w:szCs w:val="18"/>
                <w:lang w:eastAsia="en-GB"/>
              </w:rPr>
              <w:t>Rotorcraft</w:t>
            </w:r>
          </w:p>
        </w:tc>
        <w:sdt>
          <w:sdtPr>
            <w:rPr>
              <w:rFonts w:ascii="Arial" w:hAnsi="Arial"/>
              <w:b/>
              <w:sz w:val="18"/>
              <w:szCs w:val="18"/>
              <w:lang w:eastAsia="en-GB"/>
            </w:rPr>
            <w:id w:val="1926679077"/>
            <w14:checkbox>
              <w14:checked w14:val="0"/>
              <w14:checkedState w14:val="2612" w14:font="MS Gothic"/>
              <w14:uncheckedState w14:val="2610" w14:font="MS Gothic"/>
            </w14:checkbox>
          </w:sdtPr>
          <w:sdtEndPr/>
          <w:sdtContent>
            <w:tc>
              <w:tcPr>
                <w:tcW w:w="566" w:type="dxa"/>
                <w:gridSpan w:val="3"/>
              </w:tcPr>
              <w:p w14:paraId="1EF83328" w14:textId="1F48A86E" w:rsidR="00F12A3C" w:rsidRPr="00215C64" w:rsidRDefault="00F12A3C" w:rsidP="00F12A3C">
                <w:pPr>
                  <w:rPr>
                    <w:rFonts w:asciiTheme="minorHAnsi" w:hAnsiTheme="minorHAnsi"/>
                    <w:sz w:val="18"/>
                    <w:szCs w:val="18"/>
                    <w:lang w:eastAsia="en-GB"/>
                  </w:rPr>
                </w:pPr>
                <w:r w:rsidRPr="00215C64">
                  <w:rPr>
                    <w:rFonts w:ascii="MS Gothic" w:eastAsia="MS Gothic" w:hAnsi="MS Gothic" w:cs="MS Gothic"/>
                    <w:b/>
                    <w:sz w:val="18"/>
                    <w:szCs w:val="18"/>
                    <w:lang w:eastAsia="en-GB"/>
                  </w:rPr>
                  <w:t>☐</w:t>
                </w:r>
              </w:p>
            </w:tc>
          </w:sdtContent>
        </w:sdt>
        <w:tc>
          <w:tcPr>
            <w:tcW w:w="2269" w:type="dxa"/>
            <w:gridSpan w:val="11"/>
            <w:shd w:val="clear" w:color="auto" w:fill="D9D9D9" w:themeFill="background1" w:themeFillShade="D9"/>
          </w:tcPr>
          <w:p w14:paraId="1EF83329" w14:textId="77777777" w:rsidR="00F12A3C" w:rsidRPr="00215C64" w:rsidRDefault="00F12A3C" w:rsidP="00F12A3C">
            <w:pPr>
              <w:rPr>
                <w:rFonts w:asciiTheme="minorHAnsi" w:hAnsiTheme="minorHAnsi"/>
                <w:sz w:val="18"/>
                <w:szCs w:val="18"/>
                <w:lang w:eastAsia="en-GB"/>
              </w:rPr>
            </w:pPr>
            <w:r w:rsidRPr="00215C64">
              <w:rPr>
                <w:rFonts w:asciiTheme="minorHAnsi" w:hAnsiTheme="minorHAnsi"/>
                <w:b/>
                <w:sz w:val="18"/>
                <w:szCs w:val="18"/>
                <w:lang w:eastAsia="en-GB"/>
              </w:rPr>
              <w:t>Manufacturer and model</w:t>
            </w:r>
          </w:p>
        </w:tc>
        <w:tc>
          <w:tcPr>
            <w:tcW w:w="3055" w:type="dxa"/>
            <w:gridSpan w:val="11"/>
          </w:tcPr>
          <w:p w14:paraId="1EF8332A" w14:textId="77777777" w:rsidR="00F12A3C" w:rsidRPr="00215C64" w:rsidRDefault="00F12A3C" w:rsidP="00F12A3C">
            <w:pPr>
              <w:rPr>
                <w:rFonts w:asciiTheme="minorHAnsi" w:hAnsiTheme="minorHAnsi"/>
                <w:sz w:val="18"/>
                <w:szCs w:val="18"/>
                <w:lang w:eastAsia="en-GB"/>
              </w:rPr>
            </w:pPr>
          </w:p>
        </w:tc>
        <w:tc>
          <w:tcPr>
            <w:tcW w:w="1623" w:type="dxa"/>
            <w:gridSpan w:val="8"/>
            <w:shd w:val="clear" w:color="auto" w:fill="D9D9D9" w:themeFill="background1" w:themeFillShade="D9"/>
          </w:tcPr>
          <w:p w14:paraId="1EF8332B"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Number of units</w:t>
            </w:r>
          </w:p>
        </w:tc>
        <w:tc>
          <w:tcPr>
            <w:tcW w:w="1701" w:type="dxa"/>
            <w:gridSpan w:val="9"/>
          </w:tcPr>
          <w:p w14:paraId="1EF8332C" w14:textId="77777777" w:rsidR="00F12A3C" w:rsidRPr="00215C64" w:rsidRDefault="00F12A3C" w:rsidP="00F12A3C">
            <w:pPr>
              <w:rPr>
                <w:rFonts w:asciiTheme="minorHAnsi" w:hAnsiTheme="minorHAnsi"/>
                <w:sz w:val="18"/>
                <w:szCs w:val="18"/>
                <w:lang w:eastAsia="en-GB"/>
              </w:rPr>
            </w:pPr>
          </w:p>
        </w:tc>
        <w:tc>
          <w:tcPr>
            <w:tcW w:w="2126" w:type="dxa"/>
            <w:gridSpan w:val="9"/>
            <w:shd w:val="clear" w:color="auto" w:fill="D9D9D9" w:themeFill="background1" w:themeFillShade="D9"/>
          </w:tcPr>
          <w:p w14:paraId="1EF8332D"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Approximate MTOW</w:t>
            </w:r>
          </w:p>
        </w:tc>
        <w:tc>
          <w:tcPr>
            <w:tcW w:w="1038" w:type="dxa"/>
            <w:gridSpan w:val="3"/>
          </w:tcPr>
          <w:p w14:paraId="1EF8332E" w14:textId="77777777" w:rsidR="00F12A3C" w:rsidRPr="00215C64" w:rsidRDefault="00F12A3C" w:rsidP="00F12A3C">
            <w:pPr>
              <w:rPr>
                <w:rFonts w:asciiTheme="minorHAnsi" w:hAnsiTheme="minorHAnsi"/>
                <w:sz w:val="18"/>
                <w:szCs w:val="18"/>
                <w:lang w:eastAsia="en-GB"/>
              </w:rPr>
            </w:pPr>
          </w:p>
        </w:tc>
      </w:tr>
      <w:tr w:rsidR="00F12A3C" w:rsidRPr="00521B51" w14:paraId="1EF83331" w14:textId="77777777" w:rsidTr="00215C64">
        <w:tc>
          <w:tcPr>
            <w:tcW w:w="14788" w:type="dxa"/>
            <w:gridSpan w:val="61"/>
            <w:shd w:val="clear" w:color="auto" w:fill="D9D9D9" w:themeFill="background1" w:themeFillShade="D9"/>
          </w:tcPr>
          <w:p w14:paraId="1EF83330"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What is the use you will make of this aircraft (select all that apply):</w:t>
            </w:r>
          </w:p>
        </w:tc>
      </w:tr>
      <w:tr w:rsidR="00F12A3C" w:rsidRPr="00521B51" w14:paraId="1EF83340" w14:textId="77777777" w:rsidTr="00215C64">
        <w:tc>
          <w:tcPr>
            <w:tcW w:w="1302" w:type="dxa"/>
            <w:gridSpan w:val="3"/>
            <w:shd w:val="clear" w:color="auto" w:fill="D9D9D9" w:themeFill="background1" w:themeFillShade="D9"/>
          </w:tcPr>
          <w:p w14:paraId="1EF83332"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Training</w:t>
            </w:r>
          </w:p>
        </w:tc>
        <w:sdt>
          <w:sdtPr>
            <w:rPr>
              <w:rFonts w:ascii="Arial" w:hAnsi="Arial"/>
              <w:b/>
              <w:sz w:val="18"/>
              <w:szCs w:val="18"/>
              <w:lang w:eastAsia="en-GB"/>
            </w:rPr>
            <w:id w:val="687415888"/>
            <w14:checkbox>
              <w14:checked w14:val="0"/>
              <w14:checkedState w14:val="2612" w14:font="MS Gothic"/>
              <w14:uncheckedState w14:val="2610" w14:font="MS Gothic"/>
            </w14:checkbox>
          </w:sdtPr>
          <w:sdtEndPr/>
          <w:sdtContent>
            <w:tc>
              <w:tcPr>
                <w:tcW w:w="587" w:type="dxa"/>
                <w:gridSpan w:val="3"/>
              </w:tcPr>
              <w:p w14:paraId="1EF83333" w14:textId="28EDDEF7" w:rsidR="00F12A3C" w:rsidRPr="00215C64" w:rsidRDefault="00F12A3C" w:rsidP="00F12A3C">
                <w:pPr>
                  <w:rPr>
                    <w:rFonts w:asciiTheme="minorHAnsi" w:hAnsiTheme="minorHAnsi"/>
                    <w:b/>
                    <w:sz w:val="18"/>
                    <w:szCs w:val="18"/>
                    <w:lang w:eastAsia="en-GB"/>
                  </w:rPr>
                </w:pPr>
                <w:r w:rsidRPr="00215C64">
                  <w:rPr>
                    <w:rFonts w:ascii="MS Gothic" w:eastAsia="MS Gothic" w:hAnsi="MS Gothic" w:cs="MS Gothic"/>
                    <w:b/>
                    <w:sz w:val="18"/>
                    <w:szCs w:val="18"/>
                    <w:lang w:eastAsia="en-GB"/>
                  </w:rPr>
                  <w:t>☐</w:t>
                </w:r>
              </w:p>
            </w:tc>
          </w:sdtContent>
        </w:sdt>
        <w:tc>
          <w:tcPr>
            <w:tcW w:w="1829" w:type="dxa"/>
            <w:gridSpan w:val="8"/>
            <w:shd w:val="clear" w:color="auto" w:fill="D9D9D9" w:themeFill="background1" w:themeFillShade="D9"/>
          </w:tcPr>
          <w:p w14:paraId="1EF83334"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Recreational / General aviation</w:t>
            </w:r>
          </w:p>
        </w:tc>
        <w:sdt>
          <w:sdtPr>
            <w:rPr>
              <w:rFonts w:ascii="Arial" w:hAnsi="Arial"/>
              <w:b/>
              <w:sz w:val="18"/>
              <w:szCs w:val="18"/>
              <w:lang w:eastAsia="en-GB"/>
            </w:rPr>
            <w:id w:val="-1341692809"/>
            <w14:checkbox>
              <w14:checked w14:val="0"/>
              <w14:checkedState w14:val="2612" w14:font="MS Gothic"/>
              <w14:uncheckedState w14:val="2610" w14:font="MS Gothic"/>
            </w14:checkbox>
          </w:sdtPr>
          <w:sdtEndPr/>
          <w:sdtContent>
            <w:tc>
              <w:tcPr>
                <w:tcW w:w="578" w:type="dxa"/>
                <w:gridSpan w:val="3"/>
              </w:tcPr>
              <w:p w14:paraId="1EF83335" w14:textId="59F8C2C5" w:rsidR="00F12A3C" w:rsidRPr="00215C64" w:rsidRDefault="00F12A3C" w:rsidP="00F12A3C">
                <w:pPr>
                  <w:rPr>
                    <w:rFonts w:asciiTheme="minorHAnsi" w:hAnsiTheme="minorHAnsi"/>
                    <w:b/>
                    <w:sz w:val="18"/>
                    <w:szCs w:val="18"/>
                    <w:lang w:eastAsia="en-GB"/>
                  </w:rPr>
                </w:pPr>
                <w:r w:rsidRPr="00215C64">
                  <w:rPr>
                    <w:rFonts w:ascii="MS Gothic" w:eastAsia="MS Gothic" w:hAnsi="MS Gothic" w:cs="MS Gothic"/>
                    <w:b/>
                    <w:sz w:val="18"/>
                    <w:szCs w:val="18"/>
                    <w:lang w:eastAsia="en-GB"/>
                  </w:rPr>
                  <w:t>☐</w:t>
                </w:r>
              </w:p>
            </w:tc>
          </w:sdtContent>
        </w:sdt>
        <w:tc>
          <w:tcPr>
            <w:tcW w:w="1272" w:type="dxa"/>
            <w:gridSpan w:val="6"/>
            <w:shd w:val="clear" w:color="auto" w:fill="D9D9D9" w:themeFill="background1" w:themeFillShade="D9"/>
          </w:tcPr>
          <w:p w14:paraId="1EF83336"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Business aviation</w:t>
            </w:r>
          </w:p>
        </w:tc>
        <w:sdt>
          <w:sdtPr>
            <w:rPr>
              <w:rFonts w:ascii="Arial" w:hAnsi="Arial"/>
              <w:b/>
              <w:sz w:val="18"/>
              <w:szCs w:val="18"/>
              <w:lang w:eastAsia="en-GB"/>
            </w:rPr>
            <w:id w:val="2066674969"/>
            <w14:checkbox>
              <w14:checked w14:val="0"/>
              <w14:checkedState w14:val="2612" w14:font="MS Gothic"/>
              <w14:uncheckedState w14:val="2610" w14:font="MS Gothic"/>
            </w14:checkbox>
          </w:sdtPr>
          <w:sdtEndPr/>
          <w:sdtContent>
            <w:tc>
              <w:tcPr>
                <w:tcW w:w="567" w:type="dxa"/>
                <w:gridSpan w:val="2"/>
              </w:tcPr>
              <w:p w14:paraId="1EF83337" w14:textId="42337A2D" w:rsidR="00F12A3C" w:rsidRPr="00215C64" w:rsidRDefault="00F12A3C" w:rsidP="00F12A3C">
                <w:pPr>
                  <w:rPr>
                    <w:rFonts w:asciiTheme="minorHAnsi" w:hAnsiTheme="minorHAnsi"/>
                    <w:b/>
                    <w:sz w:val="18"/>
                    <w:szCs w:val="18"/>
                    <w:lang w:eastAsia="en-GB"/>
                  </w:rPr>
                </w:pPr>
                <w:r w:rsidRPr="00215C64">
                  <w:rPr>
                    <w:rFonts w:ascii="MS Gothic" w:eastAsia="MS Gothic" w:hAnsi="MS Gothic" w:cs="MS Gothic"/>
                    <w:b/>
                    <w:sz w:val="18"/>
                    <w:szCs w:val="18"/>
                    <w:lang w:eastAsia="en-GB"/>
                  </w:rPr>
                  <w:t>☐</w:t>
                </w:r>
              </w:p>
            </w:tc>
          </w:sdtContent>
        </w:sdt>
        <w:tc>
          <w:tcPr>
            <w:tcW w:w="1877" w:type="dxa"/>
            <w:gridSpan w:val="6"/>
            <w:shd w:val="clear" w:color="auto" w:fill="D9D9D9" w:themeFill="background1" w:themeFillShade="D9"/>
          </w:tcPr>
          <w:p w14:paraId="1EF83338"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Commercial cargo</w:t>
            </w:r>
          </w:p>
        </w:tc>
        <w:sdt>
          <w:sdtPr>
            <w:rPr>
              <w:rFonts w:ascii="Arial" w:hAnsi="Arial"/>
              <w:b/>
              <w:sz w:val="18"/>
              <w:szCs w:val="18"/>
              <w:lang w:eastAsia="en-GB"/>
            </w:rPr>
            <w:id w:val="741152879"/>
            <w14:checkbox>
              <w14:checked w14:val="0"/>
              <w14:checkedState w14:val="2612" w14:font="MS Gothic"/>
              <w14:uncheckedState w14:val="2610" w14:font="MS Gothic"/>
            </w14:checkbox>
          </w:sdtPr>
          <w:sdtEndPr/>
          <w:sdtContent>
            <w:tc>
              <w:tcPr>
                <w:tcW w:w="476" w:type="dxa"/>
                <w:gridSpan w:val="3"/>
              </w:tcPr>
              <w:p w14:paraId="1EF83339" w14:textId="7E6B84CE" w:rsidR="00F12A3C" w:rsidRPr="00215C64" w:rsidRDefault="00F12A3C" w:rsidP="00F12A3C">
                <w:pPr>
                  <w:rPr>
                    <w:rFonts w:asciiTheme="minorHAnsi" w:hAnsiTheme="minorHAnsi"/>
                    <w:b/>
                    <w:sz w:val="18"/>
                    <w:szCs w:val="18"/>
                    <w:lang w:eastAsia="en-GB"/>
                  </w:rPr>
                </w:pPr>
                <w:r w:rsidRPr="00215C64">
                  <w:rPr>
                    <w:rFonts w:ascii="MS Gothic" w:eastAsia="MS Gothic" w:hAnsi="MS Gothic" w:cs="MS Gothic"/>
                    <w:b/>
                    <w:sz w:val="18"/>
                    <w:szCs w:val="18"/>
                    <w:lang w:eastAsia="en-GB"/>
                  </w:rPr>
                  <w:t>☐</w:t>
                </w:r>
              </w:p>
            </w:tc>
          </w:sdtContent>
        </w:sdt>
        <w:tc>
          <w:tcPr>
            <w:tcW w:w="1465" w:type="dxa"/>
            <w:gridSpan w:val="7"/>
            <w:shd w:val="clear" w:color="auto" w:fill="D9D9D9" w:themeFill="background1" w:themeFillShade="D9"/>
          </w:tcPr>
          <w:p w14:paraId="1EF8333A"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 xml:space="preserve">Regional commercial </w:t>
            </w:r>
          </w:p>
        </w:tc>
        <w:sdt>
          <w:sdtPr>
            <w:rPr>
              <w:rFonts w:ascii="Arial" w:hAnsi="Arial"/>
              <w:b/>
              <w:sz w:val="18"/>
              <w:szCs w:val="18"/>
              <w:lang w:eastAsia="en-GB"/>
            </w:rPr>
            <w:id w:val="-1247259504"/>
            <w14:checkbox>
              <w14:checked w14:val="0"/>
              <w14:checkedState w14:val="2612" w14:font="MS Gothic"/>
              <w14:uncheckedState w14:val="2610" w14:font="MS Gothic"/>
            </w14:checkbox>
          </w:sdtPr>
          <w:sdtEndPr/>
          <w:sdtContent>
            <w:tc>
              <w:tcPr>
                <w:tcW w:w="579" w:type="dxa"/>
                <w:gridSpan w:val="3"/>
              </w:tcPr>
              <w:p w14:paraId="1EF8333B" w14:textId="0E022897" w:rsidR="00F12A3C" w:rsidRPr="00215C64" w:rsidRDefault="00F12A3C" w:rsidP="00F12A3C">
                <w:pPr>
                  <w:rPr>
                    <w:rFonts w:asciiTheme="minorHAnsi" w:hAnsiTheme="minorHAnsi"/>
                    <w:b/>
                    <w:sz w:val="18"/>
                    <w:szCs w:val="18"/>
                    <w:lang w:eastAsia="en-GB"/>
                  </w:rPr>
                </w:pPr>
                <w:r w:rsidRPr="00215C64">
                  <w:rPr>
                    <w:rFonts w:ascii="MS Gothic" w:eastAsia="MS Gothic" w:hAnsi="MS Gothic" w:cs="MS Gothic"/>
                    <w:b/>
                    <w:sz w:val="18"/>
                    <w:szCs w:val="18"/>
                    <w:lang w:eastAsia="en-GB"/>
                  </w:rPr>
                  <w:t>☐</w:t>
                </w:r>
              </w:p>
            </w:tc>
          </w:sdtContent>
        </w:sdt>
        <w:tc>
          <w:tcPr>
            <w:tcW w:w="1422" w:type="dxa"/>
            <w:gridSpan w:val="8"/>
            <w:shd w:val="clear" w:color="auto" w:fill="D9D9D9" w:themeFill="background1" w:themeFillShade="D9"/>
          </w:tcPr>
          <w:p w14:paraId="1EF8333C"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 xml:space="preserve">Commercial </w:t>
            </w:r>
          </w:p>
        </w:tc>
        <w:sdt>
          <w:sdtPr>
            <w:rPr>
              <w:rFonts w:ascii="Arial" w:hAnsi="Arial"/>
              <w:b/>
              <w:sz w:val="18"/>
              <w:szCs w:val="18"/>
              <w:lang w:eastAsia="en-GB"/>
            </w:rPr>
            <w:id w:val="1853221396"/>
            <w14:checkbox>
              <w14:checked w14:val="0"/>
              <w14:checkedState w14:val="2612" w14:font="MS Gothic"/>
              <w14:uncheckedState w14:val="2610" w14:font="MS Gothic"/>
            </w14:checkbox>
          </w:sdtPr>
          <w:sdtEndPr/>
          <w:sdtContent>
            <w:tc>
              <w:tcPr>
                <w:tcW w:w="496" w:type="dxa"/>
                <w:gridSpan w:val="2"/>
              </w:tcPr>
              <w:p w14:paraId="1EF8333D" w14:textId="7A05F2F1" w:rsidR="00F12A3C" w:rsidRPr="00215C64" w:rsidRDefault="00F12A3C" w:rsidP="00F12A3C">
                <w:pPr>
                  <w:rPr>
                    <w:rFonts w:asciiTheme="minorHAnsi" w:hAnsiTheme="minorHAnsi"/>
                    <w:sz w:val="18"/>
                    <w:szCs w:val="18"/>
                    <w:lang w:eastAsia="en-GB"/>
                  </w:rPr>
                </w:pPr>
                <w:r w:rsidRPr="00215C64">
                  <w:rPr>
                    <w:rFonts w:ascii="MS Gothic" w:eastAsia="MS Gothic" w:hAnsi="MS Gothic" w:cs="MS Gothic"/>
                    <w:b/>
                    <w:sz w:val="18"/>
                    <w:szCs w:val="18"/>
                    <w:lang w:eastAsia="en-GB"/>
                  </w:rPr>
                  <w:t>☐</w:t>
                </w:r>
              </w:p>
            </w:tc>
          </w:sdtContent>
        </w:sdt>
        <w:tc>
          <w:tcPr>
            <w:tcW w:w="1158" w:type="dxa"/>
            <w:gridSpan w:val="3"/>
            <w:shd w:val="clear" w:color="auto" w:fill="D9D9D9" w:themeFill="background1" w:themeFillShade="D9"/>
          </w:tcPr>
          <w:p w14:paraId="1EF8333E"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Other (indicate):</w:t>
            </w:r>
          </w:p>
        </w:tc>
        <w:tc>
          <w:tcPr>
            <w:tcW w:w="1180" w:type="dxa"/>
            <w:gridSpan w:val="4"/>
            <w:shd w:val="clear" w:color="auto" w:fill="auto"/>
          </w:tcPr>
          <w:p w14:paraId="1EF8333F" w14:textId="77777777" w:rsidR="00F12A3C" w:rsidRPr="00215C64" w:rsidRDefault="00F12A3C" w:rsidP="00F12A3C">
            <w:pPr>
              <w:rPr>
                <w:rFonts w:asciiTheme="minorHAnsi" w:hAnsiTheme="minorHAnsi"/>
                <w:sz w:val="18"/>
                <w:szCs w:val="18"/>
                <w:lang w:eastAsia="en-GB"/>
              </w:rPr>
            </w:pPr>
          </w:p>
        </w:tc>
      </w:tr>
      <w:tr w:rsidR="00F12A3C" w:rsidRPr="00521B51" w14:paraId="1EF83342" w14:textId="77777777" w:rsidTr="00215C64">
        <w:tc>
          <w:tcPr>
            <w:tcW w:w="14788" w:type="dxa"/>
            <w:gridSpan w:val="61"/>
            <w:shd w:val="clear" w:color="auto" w:fill="D9D9D9" w:themeFill="background1" w:themeFillShade="D9"/>
          </w:tcPr>
          <w:p w14:paraId="1EF83341"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Default avionics installation. Does the standard version of this aircraft/rotorcraft model count on the following avionics?</w:t>
            </w:r>
          </w:p>
        </w:tc>
      </w:tr>
      <w:tr w:rsidR="00F12A3C" w:rsidRPr="00521B51" w14:paraId="1EF8334D" w14:textId="77777777" w:rsidTr="00215C64">
        <w:trPr>
          <w:trHeight w:val="279"/>
        </w:trPr>
        <w:tc>
          <w:tcPr>
            <w:tcW w:w="851" w:type="dxa"/>
            <w:shd w:val="clear" w:color="auto" w:fill="D9D9D9" w:themeFill="background1" w:themeFillShade="D9"/>
          </w:tcPr>
          <w:p w14:paraId="1EF83343"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ADF/NDB</w:t>
            </w:r>
          </w:p>
        </w:tc>
        <w:sdt>
          <w:sdtPr>
            <w:rPr>
              <w:b/>
              <w:sz w:val="18"/>
              <w:szCs w:val="18"/>
              <w:lang w:eastAsia="en-GB"/>
            </w:rPr>
            <w:id w:val="661823678"/>
            <w14:checkbox>
              <w14:checked w14:val="0"/>
              <w14:checkedState w14:val="2612" w14:font="MS Gothic"/>
              <w14:uncheckedState w14:val="2610" w14:font="MS Gothic"/>
            </w14:checkbox>
          </w:sdtPr>
          <w:sdtEndPr/>
          <w:sdtContent>
            <w:tc>
              <w:tcPr>
                <w:tcW w:w="708" w:type="dxa"/>
                <w:gridSpan w:val="4"/>
              </w:tcPr>
              <w:p w14:paraId="1EF83344" w14:textId="43FF9DE6" w:rsidR="00F12A3C" w:rsidRPr="00215C64" w:rsidRDefault="00F12A3C" w:rsidP="00F12A3C">
                <w:pPr>
                  <w:rPr>
                    <w:sz w:val="18"/>
                    <w:szCs w:val="18"/>
                    <w:lang w:eastAsia="en-GB"/>
                  </w:rPr>
                </w:pPr>
                <w:r w:rsidRPr="00215C64">
                  <w:rPr>
                    <w:rFonts w:ascii="MS Mincho" w:eastAsia="MS Mincho" w:hAnsi="MS Mincho" w:cs="MS Mincho"/>
                    <w:b/>
                    <w:sz w:val="18"/>
                    <w:szCs w:val="18"/>
                    <w:lang w:eastAsia="en-GB"/>
                  </w:rPr>
                  <w:t>☐</w:t>
                </w:r>
              </w:p>
            </w:tc>
          </w:sdtContent>
        </w:sdt>
        <w:tc>
          <w:tcPr>
            <w:tcW w:w="1087" w:type="dxa"/>
            <w:gridSpan w:val="3"/>
            <w:shd w:val="clear" w:color="auto" w:fill="D9D9D9" w:themeFill="background1" w:themeFillShade="D9"/>
          </w:tcPr>
          <w:p w14:paraId="1EF83345"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VOR/DME</w:t>
            </w:r>
          </w:p>
        </w:tc>
        <w:sdt>
          <w:sdtPr>
            <w:rPr>
              <w:rFonts w:ascii="Arial" w:hAnsi="Arial"/>
              <w:b/>
              <w:sz w:val="18"/>
              <w:szCs w:val="18"/>
              <w:lang w:eastAsia="en-GB"/>
            </w:rPr>
            <w:id w:val="-132944158"/>
            <w14:checkbox>
              <w14:checked w14:val="0"/>
              <w14:checkedState w14:val="2612" w14:font="MS Gothic"/>
              <w14:uncheckedState w14:val="2610" w14:font="MS Gothic"/>
            </w14:checkbox>
          </w:sdtPr>
          <w:sdtEndPr/>
          <w:sdtContent>
            <w:tc>
              <w:tcPr>
                <w:tcW w:w="833" w:type="dxa"/>
                <w:gridSpan w:val="4"/>
              </w:tcPr>
              <w:p w14:paraId="1EF83346" w14:textId="05F9C355" w:rsidR="00F12A3C" w:rsidRPr="00215C64" w:rsidRDefault="00F12A3C" w:rsidP="00F12A3C">
                <w:pPr>
                  <w:rPr>
                    <w:rFonts w:asciiTheme="minorHAnsi" w:hAnsiTheme="minorHAnsi"/>
                    <w:sz w:val="18"/>
                    <w:szCs w:val="18"/>
                    <w:lang w:eastAsia="en-GB"/>
                  </w:rPr>
                </w:pPr>
                <w:r w:rsidRPr="00215C64">
                  <w:rPr>
                    <w:rFonts w:ascii="MS Gothic" w:eastAsia="MS Gothic" w:hAnsi="MS Gothic" w:cs="MS Gothic"/>
                    <w:b/>
                    <w:sz w:val="18"/>
                    <w:szCs w:val="18"/>
                    <w:lang w:eastAsia="en-GB"/>
                  </w:rPr>
                  <w:t>☐</w:t>
                </w:r>
              </w:p>
            </w:tc>
          </w:sdtContent>
        </w:sdt>
        <w:tc>
          <w:tcPr>
            <w:tcW w:w="966" w:type="dxa"/>
            <w:gridSpan w:val="6"/>
            <w:shd w:val="clear" w:color="auto" w:fill="D9D9D9" w:themeFill="background1" w:themeFillShade="D9"/>
          </w:tcPr>
          <w:p w14:paraId="1EF83347"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ILS</w:t>
            </w:r>
          </w:p>
        </w:tc>
        <w:sdt>
          <w:sdtPr>
            <w:rPr>
              <w:rFonts w:ascii="Arial" w:hAnsi="Arial"/>
              <w:b/>
              <w:sz w:val="18"/>
              <w:szCs w:val="18"/>
              <w:lang w:eastAsia="en-GB"/>
            </w:rPr>
            <w:id w:val="900322142"/>
            <w14:checkbox>
              <w14:checked w14:val="0"/>
              <w14:checkedState w14:val="2612" w14:font="MS Gothic"/>
              <w14:uncheckedState w14:val="2610" w14:font="MS Gothic"/>
            </w14:checkbox>
          </w:sdtPr>
          <w:sdtEndPr/>
          <w:sdtContent>
            <w:tc>
              <w:tcPr>
                <w:tcW w:w="680" w:type="dxa"/>
                <w:gridSpan w:val="2"/>
              </w:tcPr>
              <w:p w14:paraId="1EF83348" w14:textId="5D2037EE" w:rsidR="00F12A3C" w:rsidRPr="00215C64" w:rsidRDefault="00F12A3C" w:rsidP="00F12A3C">
                <w:pPr>
                  <w:rPr>
                    <w:rFonts w:asciiTheme="minorHAnsi" w:hAnsiTheme="minorHAnsi"/>
                    <w:sz w:val="18"/>
                    <w:szCs w:val="18"/>
                    <w:lang w:eastAsia="en-GB"/>
                  </w:rPr>
                </w:pPr>
                <w:r w:rsidRPr="00215C64">
                  <w:rPr>
                    <w:rFonts w:ascii="MS Gothic" w:eastAsia="MS Gothic" w:hAnsi="MS Gothic" w:cs="MS Gothic"/>
                    <w:b/>
                    <w:sz w:val="18"/>
                    <w:szCs w:val="18"/>
                    <w:lang w:eastAsia="en-GB"/>
                  </w:rPr>
                  <w:t>☐</w:t>
                </w:r>
              </w:p>
            </w:tc>
          </w:sdtContent>
        </w:sdt>
        <w:tc>
          <w:tcPr>
            <w:tcW w:w="1963" w:type="dxa"/>
            <w:gridSpan w:val="8"/>
            <w:shd w:val="clear" w:color="auto" w:fill="D9D9D9" w:themeFill="background1" w:themeFillShade="D9"/>
          </w:tcPr>
          <w:p w14:paraId="1EF83349"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GPS (indicate model)</w:t>
            </w:r>
          </w:p>
        </w:tc>
        <w:sdt>
          <w:sdtPr>
            <w:rPr>
              <w:rFonts w:ascii="Arial" w:hAnsi="Arial"/>
              <w:b/>
              <w:sz w:val="18"/>
              <w:szCs w:val="18"/>
              <w:lang w:eastAsia="en-GB"/>
            </w:rPr>
            <w:id w:val="512429824"/>
            <w14:checkbox>
              <w14:checked w14:val="0"/>
              <w14:checkedState w14:val="2612" w14:font="MS Gothic"/>
              <w14:uncheckedState w14:val="2610" w14:font="MS Gothic"/>
            </w14:checkbox>
          </w:sdtPr>
          <w:sdtEndPr/>
          <w:sdtContent>
            <w:tc>
              <w:tcPr>
                <w:tcW w:w="2126" w:type="dxa"/>
                <w:gridSpan w:val="10"/>
              </w:tcPr>
              <w:p w14:paraId="1EF8334A" w14:textId="49C9EEEF" w:rsidR="00F12A3C" w:rsidRPr="00215C64" w:rsidRDefault="00F12A3C" w:rsidP="00F12A3C">
                <w:pPr>
                  <w:rPr>
                    <w:rFonts w:asciiTheme="minorHAnsi" w:hAnsiTheme="minorHAnsi"/>
                    <w:sz w:val="18"/>
                    <w:szCs w:val="18"/>
                    <w:lang w:eastAsia="en-GB"/>
                  </w:rPr>
                </w:pPr>
                <w:r w:rsidRPr="00215C64">
                  <w:rPr>
                    <w:rFonts w:ascii="MS Gothic" w:eastAsia="MS Gothic" w:hAnsi="MS Gothic" w:cs="MS Gothic"/>
                    <w:b/>
                    <w:sz w:val="18"/>
                    <w:szCs w:val="18"/>
                    <w:lang w:eastAsia="en-GB"/>
                  </w:rPr>
                  <w:t>☐</w:t>
                </w:r>
              </w:p>
            </w:tc>
          </w:sdtContent>
        </w:sdt>
        <w:tc>
          <w:tcPr>
            <w:tcW w:w="2126" w:type="dxa"/>
            <w:gridSpan w:val="10"/>
            <w:shd w:val="clear" w:color="auto" w:fill="D9D9D9" w:themeFill="background1" w:themeFillShade="D9"/>
          </w:tcPr>
          <w:p w14:paraId="1EF8334B"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FMS (indicate model)</w:t>
            </w:r>
          </w:p>
        </w:tc>
        <w:sdt>
          <w:sdtPr>
            <w:rPr>
              <w:rFonts w:ascii="Arial" w:hAnsi="Arial"/>
              <w:b/>
              <w:sz w:val="18"/>
              <w:szCs w:val="18"/>
              <w:lang w:eastAsia="en-GB"/>
            </w:rPr>
            <w:id w:val="-1360200857"/>
            <w14:checkbox>
              <w14:checked w14:val="0"/>
              <w14:checkedState w14:val="2612" w14:font="MS Gothic"/>
              <w14:uncheckedState w14:val="2610" w14:font="MS Gothic"/>
            </w14:checkbox>
          </w:sdtPr>
          <w:sdtEndPr/>
          <w:sdtContent>
            <w:tc>
              <w:tcPr>
                <w:tcW w:w="3448" w:type="dxa"/>
                <w:gridSpan w:val="13"/>
              </w:tcPr>
              <w:p w14:paraId="1EF8334C" w14:textId="12AEDA7C" w:rsidR="00F12A3C" w:rsidRPr="00215C64" w:rsidRDefault="00F12A3C" w:rsidP="00F12A3C">
                <w:pPr>
                  <w:rPr>
                    <w:rFonts w:asciiTheme="minorHAnsi" w:hAnsiTheme="minorHAnsi"/>
                    <w:sz w:val="18"/>
                    <w:szCs w:val="18"/>
                    <w:lang w:eastAsia="en-GB"/>
                  </w:rPr>
                </w:pPr>
                <w:r w:rsidRPr="00215C64">
                  <w:rPr>
                    <w:rFonts w:ascii="MS Gothic" w:eastAsia="MS Gothic" w:hAnsi="MS Gothic" w:cs="MS Gothic"/>
                    <w:b/>
                    <w:sz w:val="18"/>
                    <w:szCs w:val="18"/>
                    <w:lang w:eastAsia="en-GB"/>
                  </w:rPr>
                  <w:t>☐</w:t>
                </w:r>
              </w:p>
            </w:tc>
          </w:sdtContent>
        </w:sdt>
      </w:tr>
      <w:tr w:rsidR="00F12A3C" w:rsidRPr="00521B51" w14:paraId="1EF8334F" w14:textId="77777777" w:rsidTr="00215C64">
        <w:trPr>
          <w:trHeight w:val="258"/>
        </w:trPr>
        <w:tc>
          <w:tcPr>
            <w:tcW w:w="14788" w:type="dxa"/>
            <w:gridSpan w:val="61"/>
            <w:shd w:val="clear" w:color="auto" w:fill="D9D9D9" w:themeFill="background1" w:themeFillShade="D9"/>
          </w:tcPr>
          <w:p w14:paraId="1EF8334E" w14:textId="77777777" w:rsidR="00F12A3C" w:rsidRPr="00215C64" w:rsidRDefault="00F12A3C" w:rsidP="00F12A3C">
            <w:pPr>
              <w:rPr>
                <w:rFonts w:asciiTheme="minorHAnsi" w:hAnsiTheme="minorHAnsi"/>
                <w:sz w:val="18"/>
                <w:szCs w:val="18"/>
                <w:lang w:eastAsia="en-GB"/>
              </w:rPr>
            </w:pPr>
            <w:r w:rsidRPr="00215C64">
              <w:rPr>
                <w:rFonts w:asciiTheme="minorHAnsi" w:hAnsiTheme="minorHAnsi"/>
                <w:b/>
                <w:sz w:val="18"/>
                <w:szCs w:val="18"/>
                <w:lang w:eastAsia="en-GB"/>
              </w:rPr>
              <w:t>Is the aircraft/rotorcraft already certified against the following specifications?</w:t>
            </w:r>
          </w:p>
        </w:tc>
      </w:tr>
      <w:tr w:rsidR="00521B51" w:rsidRPr="00521B51" w14:paraId="1EF83363" w14:textId="77777777" w:rsidTr="00215C64">
        <w:trPr>
          <w:gridAfter w:val="1"/>
          <w:wAfter w:w="46" w:type="dxa"/>
          <w:trHeight w:val="287"/>
        </w:trPr>
        <w:tc>
          <w:tcPr>
            <w:tcW w:w="851" w:type="dxa"/>
            <w:shd w:val="clear" w:color="auto" w:fill="D9D9D9" w:themeFill="background1" w:themeFillShade="D9"/>
          </w:tcPr>
          <w:p w14:paraId="1EF83350" w14:textId="77777777" w:rsidR="00F12A3C" w:rsidRPr="00215C64" w:rsidRDefault="00F12A3C" w:rsidP="00F12A3C">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RNAV 10</w:t>
            </w:r>
          </w:p>
        </w:tc>
        <w:sdt>
          <w:sdtPr>
            <w:rPr>
              <w:b/>
              <w:sz w:val="18"/>
              <w:szCs w:val="18"/>
              <w:lang w:eastAsia="en-GB"/>
            </w:rPr>
            <w:id w:val="83116081"/>
            <w14:checkbox>
              <w14:checked w14:val="0"/>
              <w14:checkedState w14:val="2612" w14:font="MS Gothic"/>
              <w14:uncheckedState w14:val="2610" w14:font="MS Gothic"/>
            </w14:checkbox>
          </w:sdtPr>
          <w:sdtEndPr/>
          <w:sdtContent>
            <w:tc>
              <w:tcPr>
                <w:tcW w:w="708" w:type="dxa"/>
                <w:gridSpan w:val="4"/>
              </w:tcPr>
              <w:p w14:paraId="1EF83351" w14:textId="181A4B1B" w:rsidR="00F12A3C" w:rsidRPr="00215C64" w:rsidRDefault="00F12A3C" w:rsidP="00F12A3C">
                <w:pPr>
                  <w:rPr>
                    <w:sz w:val="18"/>
                    <w:szCs w:val="18"/>
                    <w:lang w:eastAsia="en-GB"/>
                  </w:rPr>
                </w:pPr>
                <w:r w:rsidRPr="00215C64">
                  <w:rPr>
                    <w:rFonts w:ascii="MS Mincho" w:eastAsia="MS Mincho" w:hAnsi="MS Mincho" w:cs="MS Mincho"/>
                    <w:b/>
                    <w:sz w:val="18"/>
                    <w:szCs w:val="18"/>
                    <w:lang w:eastAsia="en-GB"/>
                  </w:rPr>
                  <w:t>☐</w:t>
                </w:r>
              </w:p>
            </w:tc>
          </w:sdtContent>
        </w:sdt>
        <w:tc>
          <w:tcPr>
            <w:tcW w:w="851" w:type="dxa"/>
            <w:gridSpan w:val="2"/>
            <w:shd w:val="clear" w:color="auto" w:fill="D9D9D9" w:themeFill="background1" w:themeFillShade="D9"/>
          </w:tcPr>
          <w:p w14:paraId="1EF83352" w14:textId="77777777" w:rsidR="00F12A3C" w:rsidRPr="00215C64" w:rsidRDefault="00F12A3C" w:rsidP="00F12A3C">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RNAV 5</w:t>
            </w:r>
          </w:p>
        </w:tc>
        <w:sdt>
          <w:sdtPr>
            <w:rPr>
              <w:rFonts w:ascii="Arial" w:hAnsi="Arial"/>
              <w:b/>
              <w:sz w:val="18"/>
              <w:szCs w:val="18"/>
              <w:lang w:eastAsia="en-GB"/>
            </w:rPr>
            <w:id w:val="-283734669"/>
            <w14:checkbox>
              <w14:checked w14:val="0"/>
              <w14:checkedState w14:val="2612" w14:font="MS Gothic"/>
              <w14:uncheckedState w14:val="2610" w14:font="MS Gothic"/>
            </w14:checkbox>
          </w:sdtPr>
          <w:sdtEndPr/>
          <w:sdtContent>
            <w:tc>
              <w:tcPr>
                <w:tcW w:w="566" w:type="dxa"/>
                <w:gridSpan w:val="3"/>
              </w:tcPr>
              <w:p w14:paraId="1EF83353" w14:textId="31AF1FE6" w:rsidR="00F12A3C" w:rsidRPr="00215C64" w:rsidRDefault="00F12A3C" w:rsidP="00F12A3C">
                <w:pPr>
                  <w:rPr>
                    <w:rFonts w:asciiTheme="minorHAnsi" w:hAnsiTheme="minorHAnsi"/>
                    <w:sz w:val="18"/>
                    <w:szCs w:val="18"/>
                    <w:lang w:eastAsia="en-GB"/>
                  </w:rPr>
                </w:pPr>
                <w:r w:rsidRPr="00215C64">
                  <w:rPr>
                    <w:rFonts w:ascii="MS Gothic" w:eastAsia="MS Gothic" w:hAnsi="MS Gothic" w:cs="MS Gothic"/>
                    <w:b/>
                    <w:sz w:val="18"/>
                    <w:szCs w:val="18"/>
                    <w:lang w:eastAsia="en-GB"/>
                  </w:rPr>
                  <w:t>☐</w:t>
                </w:r>
              </w:p>
            </w:tc>
          </w:sdtContent>
        </w:sdt>
        <w:tc>
          <w:tcPr>
            <w:tcW w:w="710" w:type="dxa"/>
            <w:gridSpan w:val="3"/>
            <w:shd w:val="clear" w:color="auto" w:fill="D9D9D9" w:themeFill="background1" w:themeFillShade="D9"/>
          </w:tcPr>
          <w:p w14:paraId="1EF83354" w14:textId="77777777" w:rsidR="00F12A3C" w:rsidRPr="00215C64" w:rsidRDefault="00F12A3C" w:rsidP="00F12A3C">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RNAV 2</w:t>
            </w:r>
          </w:p>
        </w:tc>
        <w:sdt>
          <w:sdtPr>
            <w:rPr>
              <w:rFonts w:ascii="Arial" w:hAnsi="Arial"/>
              <w:b/>
              <w:sz w:val="18"/>
              <w:szCs w:val="18"/>
              <w:lang w:eastAsia="en-GB"/>
            </w:rPr>
            <w:id w:val="-598103311"/>
            <w14:checkbox>
              <w14:checked w14:val="0"/>
              <w14:checkedState w14:val="2612" w14:font="MS Gothic"/>
              <w14:uncheckedState w14:val="2610" w14:font="MS Gothic"/>
            </w14:checkbox>
          </w:sdtPr>
          <w:sdtEndPr/>
          <w:sdtContent>
            <w:tc>
              <w:tcPr>
                <w:tcW w:w="425" w:type="dxa"/>
                <w:gridSpan w:val="3"/>
              </w:tcPr>
              <w:p w14:paraId="1EF83355" w14:textId="5FE5405D" w:rsidR="00F12A3C" w:rsidRPr="00215C64" w:rsidRDefault="00F12A3C" w:rsidP="00F12A3C">
                <w:pPr>
                  <w:rPr>
                    <w:rFonts w:asciiTheme="minorHAnsi" w:hAnsiTheme="minorHAnsi"/>
                    <w:sz w:val="18"/>
                    <w:szCs w:val="18"/>
                    <w:lang w:eastAsia="en-GB"/>
                  </w:rPr>
                </w:pPr>
                <w:r w:rsidRPr="00215C64">
                  <w:rPr>
                    <w:rFonts w:ascii="MS Gothic" w:eastAsia="MS Gothic" w:hAnsi="MS Gothic" w:cs="MS Gothic"/>
                    <w:b/>
                    <w:sz w:val="18"/>
                    <w:szCs w:val="18"/>
                    <w:lang w:eastAsia="en-GB"/>
                  </w:rPr>
                  <w:t>☐</w:t>
                </w:r>
              </w:p>
            </w:tc>
          </w:sdtContent>
        </w:sdt>
        <w:tc>
          <w:tcPr>
            <w:tcW w:w="1276" w:type="dxa"/>
            <w:gridSpan w:val="6"/>
            <w:shd w:val="clear" w:color="auto" w:fill="D9D9D9" w:themeFill="background1" w:themeFillShade="D9"/>
          </w:tcPr>
          <w:p w14:paraId="1EF83356" w14:textId="77777777" w:rsidR="00F12A3C" w:rsidRPr="00215C64" w:rsidRDefault="00F12A3C" w:rsidP="00F12A3C">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RNAV 1</w:t>
            </w:r>
          </w:p>
        </w:tc>
        <w:sdt>
          <w:sdtPr>
            <w:rPr>
              <w:rFonts w:ascii="Arial" w:hAnsi="Arial"/>
              <w:b/>
              <w:sz w:val="18"/>
              <w:szCs w:val="18"/>
              <w:lang w:eastAsia="en-GB"/>
            </w:rPr>
            <w:id w:val="973792093"/>
            <w14:checkbox>
              <w14:checked w14:val="0"/>
              <w14:checkedState w14:val="2612" w14:font="MS Gothic"/>
              <w14:uncheckedState w14:val="2610" w14:font="MS Gothic"/>
            </w14:checkbox>
          </w:sdtPr>
          <w:sdtEndPr/>
          <w:sdtContent>
            <w:tc>
              <w:tcPr>
                <w:tcW w:w="661" w:type="dxa"/>
                <w:gridSpan w:val="2"/>
              </w:tcPr>
              <w:p w14:paraId="1EF83357" w14:textId="23366DB5" w:rsidR="00F12A3C" w:rsidRPr="00215C64" w:rsidRDefault="00F12A3C" w:rsidP="00F12A3C">
                <w:pPr>
                  <w:rPr>
                    <w:rFonts w:asciiTheme="minorHAnsi" w:hAnsiTheme="minorHAnsi"/>
                    <w:sz w:val="18"/>
                    <w:szCs w:val="18"/>
                    <w:lang w:eastAsia="en-GB"/>
                  </w:rPr>
                </w:pPr>
                <w:r w:rsidRPr="00215C64">
                  <w:rPr>
                    <w:rFonts w:ascii="MS Gothic" w:eastAsia="MS Gothic" w:hAnsi="MS Gothic" w:cs="MS Gothic"/>
                    <w:b/>
                    <w:sz w:val="18"/>
                    <w:szCs w:val="18"/>
                    <w:lang w:eastAsia="en-GB"/>
                  </w:rPr>
                  <w:t>☐</w:t>
                </w:r>
              </w:p>
            </w:tc>
          </w:sdtContent>
        </w:sdt>
        <w:tc>
          <w:tcPr>
            <w:tcW w:w="1275" w:type="dxa"/>
            <w:gridSpan w:val="5"/>
            <w:shd w:val="clear" w:color="auto" w:fill="D9D9D9" w:themeFill="background1" w:themeFillShade="D9"/>
          </w:tcPr>
          <w:p w14:paraId="1EF83358" w14:textId="77777777" w:rsidR="00F12A3C" w:rsidRPr="00215C64" w:rsidRDefault="00F12A3C" w:rsidP="00F12A3C">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 xml:space="preserve">RNP </w:t>
            </w:r>
            <w:r w:rsidRPr="00215C64">
              <w:rPr>
                <w:rFonts w:asciiTheme="minorHAnsi" w:hAnsiTheme="minorHAnsi"/>
                <w:b/>
                <w:sz w:val="18"/>
                <w:szCs w:val="18"/>
                <w:shd w:val="clear" w:color="auto" w:fill="D9D9D9" w:themeFill="background1" w:themeFillShade="D9"/>
                <w:lang w:eastAsia="en-GB"/>
              </w:rPr>
              <w:t>APCH</w:t>
            </w:r>
          </w:p>
        </w:tc>
        <w:sdt>
          <w:sdtPr>
            <w:rPr>
              <w:b/>
              <w:sz w:val="18"/>
              <w:szCs w:val="18"/>
              <w:lang w:eastAsia="en-GB"/>
            </w:rPr>
            <w:id w:val="-802924187"/>
            <w14:checkbox>
              <w14:checked w14:val="0"/>
              <w14:checkedState w14:val="2612" w14:font="MS Gothic"/>
              <w14:uncheckedState w14:val="2610" w14:font="MS Gothic"/>
            </w14:checkbox>
          </w:sdtPr>
          <w:sdtEndPr/>
          <w:sdtContent>
            <w:tc>
              <w:tcPr>
                <w:tcW w:w="331" w:type="dxa"/>
              </w:tcPr>
              <w:p w14:paraId="1EF83359" w14:textId="2875250C" w:rsidR="00F12A3C" w:rsidRPr="00215C64" w:rsidRDefault="00F12A3C" w:rsidP="00F12A3C">
                <w:pPr>
                  <w:rPr>
                    <w:sz w:val="18"/>
                    <w:szCs w:val="18"/>
                    <w:lang w:eastAsia="en-GB"/>
                  </w:rPr>
                </w:pPr>
                <w:r w:rsidRPr="00215C64">
                  <w:rPr>
                    <w:rFonts w:ascii="MS Mincho" w:eastAsia="MS Mincho" w:hAnsi="MS Mincho" w:cs="MS Mincho"/>
                    <w:b/>
                    <w:sz w:val="18"/>
                    <w:szCs w:val="18"/>
                    <w:lang w:eastAsia="en-GB"/>
                  </w:rPr>
                  <w:t>☐</w:t>
                </w:r>
              </w:p>
            </w:tc>
          </w:sdtContent>
        </w:sdt>
        <w:tc>
          <w:tcPr>
            <w:tcW w:w="2318" w:type="dxa"/>
            <w:gridSpan w:val="12"/>
            <w:shd w:val="clear" w:color="auto" w:fill="D9D9D9" w:themeFill="background1" w:themeFillShade="D9"/>
          </w:tcPr>
          <w:p w14:paraId="1EF8335A" w14:textId="77777777" w:rsidR="00F12A3C" w:rsidRPr="00215C64" w:rsidRDefault="00F12A3C" w:rsidP="00F12A3C">
            <w:pPr>
              <w:keepNext/>
              <w:spacing w:before="60"/>
              <w:rPr>
                <w:rFonts w:ascii="Arial" w:hAnsi="Arial"/>
                <w:sz w:val="18"/>
                <w:szCs w:val="18"/>
                <w:lang w:eastAsia="en-GB"/>
              </w:rPr>
            </w:pPr>
            <w:r w:rsidRPr="00215C64">
              <w:rPr>
                <w:rFonts w:asciiTheme="minorHAnsi" w:hAnsiTheme="minorHAnsi"/>
                <w:b/>
                <w:sz w:val="18"/>
                <w:szCs w:val="18"/>
                <w:lang w:eastAsia="en-GB"/>
              </w:rPr>
              <w:t>If RNP APCH, indicate minima type:</w:t>
            </w:r>
          </w:p>
        </w:tc>
        <w:tc>
          <w:tcPr>
            <w:tcW w:w="683" w:type="dxa"/>
            <w:gridSpan w:val="3"/>
            <w:shd w:val="clear" w:color="auto" w:fill="D9D9D9" w:themeFill="background1" w:themeFillShade="D9"/>
          </w:tcPr>
          <w:p w14:paraId="1EF8335B" w14:textId="77777777" w:rsidR="00F12A3C" w:rsidRPr="00215C64" w:rsidRDefault="00F12A3C" w:rsidP="00F12A3C">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LNAV</w:t>
            </w:r>
          </w:p>
        </w:tc>
        <w:sdt>
          <w:sdtPr>
            <w:rPr>
              <w:rFonts w:ascii="Arial" w:hAnsi="Arial"/>
              <w:b/>
              <w:sz w:val="18"/>
              <w:szCs w:val="18"/>
              <w:lang w:eastAsia="en-GB"/>
            </w:rPr>
            <w:id w:val="-824130733"/>
            <w14:checkbox>
              <w14:checked w14:val="0"/>
              <w14:checkedState w14:val="2612" w14:font="MS Gothic"/>
              <w14:uncheckedState w14:val="2610" w14:font="MS Gothic"/>
            </w14:checkbox>
          </w:sdtPr>
          <w:sdtEndPr/>
          <w:sdtContent>
            <w:tc>
              <w:tcPr>
                <w:tcW w:w="451" w:type="dxa"/>
                <w:gridSpan w:val="2"/>
              </w:tcPr>
              <w:p w14:paraId="1EF8335C" w14:textId="1E09B1AD" w:rsidR="00F12A3C" w:rsidRPr="00215C64" w:rsidRDefault="00F12A3C" w:rsidP="00F12A3C">
                <w:pPr>
                  <w:rPr>
                    <w:rFonts w:asciiTheme="minorHAnsi" w:hAnsiTheme="minorHAnsi"/>
                    <w:sz w:val="18"/>
                    <w:szCs w:val="18"/>
                    <w:lang w:eastAsia="en-GB"/>
                  </w:rPr>
                </w:pPr>
                <w:r w:rsidRPr="00215C64">
                  <w:rPr>
                    <w:rFonts w:ascii="MS Gothic" w:eastAsia="MS Gothic" w:hAnsi="MS Gothic" w:cs="MS Gothic"/>
                    <w:b/>
                    <w:sz w:val="18"/>
                    <w:szCs w:val="18"/>
                    <w:lang w:eastAsia="en-GB"/>
                  </w:rPr>
                  <w:t>☐</w:t>
                </w:r>
              </w:p>
            </w:tc>
          </w:sdtContent>
        </w:sdt>
        <w:tc>
          <w:tcPr>
            <w:tcW w:w="801" w:type="dxa"/>
            <w:gridSpan w:val="4"/>
            <w:shd w:val="clear" w:color="auto" w:fill="D9D9D9" w:themeFill="background1" w:themeFillShade="D9"/>
          </w:tcPr>
          <w:p w14:paraId="1EF8335D" w14:textId="77777777" w:rsidR="00F12A3C" w:rsidRPr="00215C64" w:rsidRDefault="00F12A3C" w:rsidP="00F12A3C">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LNAV/VNAV</w:t>
            </w:r>
          </w:p>
        </w:tc>
        <w:sdt>
          <w:sdtPr>
            <w:rPr>
              <w:rFonts w:ascii="Arial" w:hAnsi="Arial"/>
              <w:b/>
              <w:sz w:val="18"/>
              <w:szCs w:val="18"/>
              <w:lang w:eastAsia="en-GB"/>
            </w:rPr>
            <w:id w:val="-1666776707"/>
            <w14:checkbox>
              <w14:checked w14:val="0"/>
              <w14:checkedState w14:val="2612" w14:font="MS Gothic"/>
              <w14:uncheckedState w14:val="2610" w14:font="MS Gothic"/>
            </w14:checkbox>
          </w:sdtPr>
          <w:sdtEndPr/>
          <w:sdtContent>
            <w:tc>
              <w:tcPr>
                <w:tcW w:w="567" w:type="dxa"/>
                <w:gridSpan w:val="4"/>
                <w:shd w:val="clear" w:color="auto" w:fill="auto"/>
              </w:tcPr>
              <w:p w14:paraId="1EF8335E" w14:textId="30E73782" w:rsidR="00F12A3C" w:rsidRPr="00215C64" w:rsidRDefault="00F12A3C" w:rsidP="00F12A3C">
                <w:pPr>
                  <w:rPr>
                    <w:rFonts w:asciiTheme="minorHAnsi" w:hAnsiTheme="minorHAnsi"/>
                    <w:sz w:val="18"/>
                    <w:szCs w:val="18"/>
                    <w:lang w:eastAsia="en-GB"/>
                  </w:rPr>
                </w:pPr>
                <w:r w:rsidRPr="00215C64">
                  <w:rPr>
                    <w:rFonts w:ascii="MS Gothic" w:eastAsia="MS Gothic" w:hAnsi="MS Gothic" w:cs="MS Gothic"/>
                    <w:b/>
                    <w:sz w:val="18"/>
                    <w:szCs w:val="18"/>
                    <w:lang w:eastAsia="en-GB"/>
                  </w:rPr>
                  <w:t>☐</w:t>
                </w:r>
              </w:p>
            </w:tc>
          </w:sdtContent>
        </w:sdt>
        <w:tc>
          <w:tcPr>
            <w:tcW w:w="567" w:type="dxa"/>
            <w:shd w:val="clear" w:color="auto" w:fill="D9D9D9" w:themeFill="background1" w:themeFillShade="D9"/>
          </w:tcPr>
          <w:p w14:paraId="1EF8335F" w14:textId="77777777" w:rsidR="00F12A3C" w:rsidRPr="00215C64" w:rsidRDefault="00F12A3C" w:rsidP="00F12A3C">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LP</w:t>
            </w:r>
          </w:p>
        </w:tc>
        <w:sdt>
          <w:sdtPr>
            <w:rPr>
              <w:rFonts w:ascii="Arial" w:hAnsi="Arial"/>
              <w:b/>
              <w:sz w:val="18"/>
              <w:szCs w:val="18"/>
              <w:lang w:eastAsia="en-GB"/>
            </w:rPr>
            <w:id w:val="1840576368"/>
            <w14:checkbox>
              <w14:checked w14:val="0"/>
              <w14:checkedState w14:val="2612" w14:font="MS Gothic"/>
              <w14:uncheckedState w14:val="2610" w14:font="MS Gothic"/>
            </w14:checkbox>
          </w:sdtPr>
          <w:sdtEndPr/>
          <w:sdtContent>
            <w:tc>
              <w:tcPr>
                <w:tcW w:w="567" w:type="dxa"/>
                <w:shd w:val="clear" w:color="auto" w:fill="auto"/>
              </w:tcPr>
              <w:p w14:paraId="1EF83360" w14:textId="0793D6B8" w:rsidR="00F12A3C" w:rsidRPr="00215C64" w:rsidRDefault="00F12A3C" w:rsidP="00F12A3C">
                <w:pPr>
                  <w:keepNext/>
                  <w:spacing w:before="60"/>
                  <w:rPr>
                    <w:rFonts w:asciiTheme="minorHAnsi" w:hAnsiTheme="minorHAnsi"/>
                    <w:sz w:val="18"/>
                    <w:szCs w:val="18"/>
                    <w:lang w:eastAsia="en-GB"/>
                  </w:rPr>
                </w:pPr>
                <w:r w:rsidRPr="00215C64">
                  <w:rPr>
                    <w:rFonts w:ascii="MS Gothic" w:eastAsia="MS Gothic" w:hAnsi="MS Gothic" w:cs="MS Gothic"/>
                    <w:b/>
                    <w:sz w:val="18"/>
                    <w:szCs w:val="18"/>
                    <w:lang w:eastAsia="en-GB"/>
                  </w:rPr>
                  <w:t>☐</w:t>
                </w:r>
              </w:p>
            </w:tc>
          </w:sdtContent>
        </w:sdt>
        <w:tc>
          <w:tcPr>
            <w:tcW w:w="567" w:type="dxa"/>
            <w:gridSpan w:val="2"/>
            <w:shd w:val="clear" w:color="auto" w:fill="D9D9D9" w:themeFill="background1" w:themeFillShade="D9"/>
          </w:tcPr>
          <w:p w14:paraId="1EF83361" w14:textId="77777777" w:rsidR="00F12A3C" w:rsidRPr="00215C64" w:rsidRDefault="00F12A3C" w:rsidP="00F12A3C">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LPV</w:t>
            </w:r>
          </w:p>
        </w:tc>
        <w:sdt>
          <w:sdtPr>
            <w:rPr>
              <w:rFonts w:ascii="Arial" w:hAnsi="Arial"/>
              <w:b/>
              <w:sz w:val="18"/>
              <w:szCs w:val="18"/>
              <w:lang w:eastAsia="en-GB"/>
            </w:rPr>
            <w:id w:val="-25411668"/>
            <w14:checkbox>
              <w14:checked w14:val="0"/>
              <w14:checkedState w14:val="2612" w14:font="MS Gothic"/>
              <w14:uncheckedState w14:val="2610" w14:font="MS Gothic"/>
            </w14:checkbox>
          </w:sdtPr>
          <w:sdtEndPr/>
          <w:sdtContent>
            <w:tc>
              <w:tcPr>
                <w:tcW w:w="567" w:type="dxa"/>
              </w:tcPr>
              <w:p w14:paraId="1EF83362" w14:textId="12BB2814" w:rsidR="00F12A3C" w:rsidRPr="00215C64" w:rsidRDefault="00F12A3C" w:rsidP="00F12A3C">
                <w:pPr>
                  <w:keepNext/>
                  <w:spacing w:before="60"/>
                  <w:rPr>
                    <w:rFonts w:asciiTheme="minorHAnsi" w:hAnsiTheme="minorHAnsi"/>
                    <w:sz w:val="18"/>
                    <w:szCs w:val="18"/>
                    <w:lang w:eastAsia="en-GB"/>
                  </w:rPr>
                </w:pPr>
                <w:r w:rsidRPr="00215C64">
                  <w:rPr>
                    <w:rFonts w:ascii="MS Gothic" w:eastAsia="MS Gothic" w:hAnsi="MS Gothic" w:cs="MS Gothic"/>
                    <w:b/>
                    <w:sz w:val="18"/>
                    <w:szCs w:val="18"/>
                    <w:lang w:eastAsia="en-GB"/>
                  </w:rPr>
                  <w:t>☐</w:t>
                </w:r>
              </w:p>
            </w:tc>
          </w:sdtContent>
        </w:sdt>
      </w:tr>
      <w:tr w:rsidR="00B75B9B" w:rsidRPr="00521B51" w14:paraId="6E4C7E14" w14:textId="77777777" w:rsidTr="00215C64">
        <w:trPr>
          <w:trHeight w:val="287"/>
        </w:trPr>
        <w:tc>
          <w:tcPr>
            <w:tcW w:w="14788" w:type="dxa"/>
            <w:gridSpan w:val="61"/>
            <w:shd w:val="clear" w:color="auto" w:fill="D9D9D9" w:themeFill="background1" w:themeFillShade="D9"/>
          </w:tcPr>
          <w:p w14:paraId="57B24D4E" w14:textId="0656AF1A" w:rsidR="00B75B9B" w:rsidRPr="00215C64" w:rsidRDefault="00B75B9B" w:rsidP="00B75B9B">
            <w:pPr>
              <w:keepNext/>
              <w:spacing w:before="60"/>
              <w:rPr>
                <w:rFonts w:ascii="Arial" w:hAnsi="Arial"/>
                <w:b/>
                <w:sz w:val="18"/>
                <w:szCs w:val="18"/>
                <w:lang w:eastAsia="en-GB"/>
              </w:rPr>
            </w:pPr>
            <w:r w:rsidRPr="00215C64">
              <w:rPr>
                <w:rFonts w:asciiTheme="minorHAnsi" w:hAnsiTheme="minorHAnsi"/>
                <w:b/>
                <w:sz w:val="18"/>
                <w:szCs w:val="18"/>
                <w:lang w:eastAsia="en-GB"/>
              </w:rPr>
              <w:t>Is the aircraft/rotorcraft already certified against the following surveillance specifications?</w:t>
            </w:r>
          </w:p>
        </w:tc>
      </w:tr>
      <w:tr w:rsidR="00521B51" w:rsidRPr="00521B51" w14:paraId="4748275B" w14:textId="77777777" w:rsidTr="00215C64">
        <w:trPr>
          <w:trHeight w:val="287"/>
        </w:trPr>
        <w:tc>
          <w:tcPr>
            <w:tcW w:w="851" w:type="dxa"/>
            <w:shd w:val="clear" w:color="auto" w:fill="D9D9D9" w:themeFill="background1" w:themeFillShade="D9"/>
          </w:tcPr>
          <w:p w14:paraId="078DAFD1" w14:textId="0908A557" w:rsidR="00521B51" w:rsidRPr="00215C64" w:rsidRDefault="00521B51" w:rsidP="00F12A3C">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ADS-B out</w:t>
            </w:r>
          </w:p>
        </w:tc>
        <w:tc>
          <w:tcPr>
            <w:tcW w:w="708" w:type="dxa"/>
            <w:gridSpan w:val="4"/>
          </w:tcPr>
          <w:p w14:paraId="619EA3CA" w14:textId="77777777" w:rsidR="00521B51" w:rsidRPr="00215C64" w:rsidRDefault="00521B51" w:rsidP="00F12A3C">
            <w:pPr>
              <w:rPr>
                <w:b/>
                <w:sz w:val="18"/>
                <w:szCs w:val="18"/>
                <w:lang w:eastAsia="en-GB"/>
              </w:rPr>
            </w:pPr>
          </w:p>
        </w:tc>
        <w:tc>
          <w:tcPr>
            <w:tcW w:w="851" w:type="dxa"/>
            <w:gridSpan w:val="2"/>
            <w:shd w:val="clear" w:color="auto" w:fill="D9D9D9" w:themeFill="background1" w:themeFillShade="D9"/>
          </w:tcPr>
          <w:p w14:paraId="1DFE656F" w14:textId="453556A6" w:rsidR="00521B51" w:rsidRPr="00215C64" w:rsidRDefault="00521B51" w:rsidP="00F12A3C">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ADS-B out&amp;in</w:t>
            </w:r>
          </w:p>
        </w:tc>
        <w:tc>
          <w:tcPr>
            <w:tcW w:w="566" w:type="dxa"/>
            <w:gridSpan w:val="3"/>
          </w:tcPr>
          <w:p w14:paraId="43862020" w14:textId="77777777" w:rsidR="00521B51" w:rsidRPr="00215C64" w:rsidRDefault="00521B51" w:rsidP="00F12A3C">
            <w:pPr>
              <w:rPr>
                <w:rFonts w:ascii="Arial" w:hAnsi="Arial"/>
                <w:b/>
                <w:sz w:val="18"/>
                <w:szCs w:val="18"/>
                <w:lang w:eastAsia="en-GB"/>
              </w:rPr>
            </w:pPr>
          </w:p>
        </w:tc>
        <w:tc>
          <w:tcPr>
            <w:tcW w:w="710" w:type="dxa"/>
            <w:gridSpan w:val="3"/>
            <w:shd w:val="clear" w:color="auto" w:fill="D9D9D9" w:themeFill="background1" w:themeFillShade="D9"/>
          </w:tcPr>
          <w:p w14:paraId="0B8B4C70" w14:textId="5A67D216" w:rsidR="00521B51" w:rsidRPr="00215C64" w:rsidRDefault="00521B51" w:rsidP="00F12A3C">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ADS-C</w:t>
            </w:r>
          </w:p>
        </w:tc>
        <w:tc>
          <w:tcPr>
            <w:tcW w:w="425" w:type="dxa"/>
            <w:gridSpan w:val="3"/>
          </w:tcPr>
          <w:p w14:paraId="7A000BDF" w14:textId="77777777" w:rsidR="00521B51" w:rsidRPr="00215C64" w:rsidRDefault="00521B51" w:rsidP="00F12A3C">
            <w:pPr>
              <w:rPr>
                <w:rFonts w:ascii="Arial" w:hAnsi="Arial"/>
                <w:b/>
                <w:sz w:val="18"/>
                <w:szCs w:val="18"/>
                <w:lang w:eastAsia="en-GB"/>
              </w:rPr>
            </w:pPr>
          </w:p>
        </w:tc>
        <w:tc>
          <w:tcPr>
            <w:tcW w:w="1276" w:type="dxa"/>
            <w:gridSpan w:val="6"/>
            <w:shd w:val="clear" w:color="auto" w:fill="D9D9D9" w:themeFill="background1" w:themeFillShade="D9"/>
          </w:tcPr>
          <w:p w14:paraId="6ED46A23" w14:textId="09FD6FD7" w:rsidR="00521B51" w:rsidRPr="00215C64" w:rsidRDefault="00521B51" w:rsidP="00F12A3C">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Transponder mode A,C, S</w:t>
            </w:r>
          </w:p>
        </w:tc>
        <w:tc>
          <w:tcPr>
            <w:tcW w:w="850" w:type="dxa"/>
            <w:gridSpan w:val="4"/>
          </w:tcPr>
          <w:p w14:paraId="65F8B1EE" w14:textId="77777777" w:rsidR="00521B51" w:rsidRPr="00215C64" w:rsidRDefault="00521B51" w:rsidP="00F12A3C">
            <w:pPr>
              <w:rPr>
                <w:rFonts w:ascii="Arial" w:hAnsi="Arial"/>
                <w:b/>
                <w:sz w:val="18"/>
                <w:szCs w:val="18"/>
                <w:lang w:eastAsia="en-GB"/>
              </w:rPr>
            </w:pPr>
          </w:p>
        </w:tc>
        <w:tc>
          <w:tcPr>
            <w:tcW w:w="8551" w:type="dxa"/>
            <w:gridSpan w:val="35"/>
            <w:shd w:val="clear" w:color="auto" w:fill="D9D9D9" w:themeFill="background1" w:themeFillShade="D9"/>
          </w:tcPr>
          <w:p w14:paraId="3F875EAF" w14:textId="77777777" w:rsidR="00521B51" w:rsidRPr="00215C64" w:rsidRDefault="00521B51" w:rsidP="00F12A3C">
            <w:pPr>
              <w:keepNext/>
              <w:spacing w:before="60"/>
              <w:rPr>
                <w:rFonts w:ascii="Arial" w:hAnsi="Arial"/>
                <w:b/>
                <w:sz w:val="18"/>
                <w:szCs w:val="18"/>
                <w:lang w:eastAsia="en-GB"/>
              </w:rPr>
            </w:pPr>
          </w:p>
        </w:tc>
      </w:tr>
      <w:tr w:rsidR="00F12A3C" w:rsidRPr="00521B51" w14:paraId="1EF83366" w14:textId="77777777" w:rsidTr="00215C64">
        <w:trPr>
          <w:trHeight w:val="576"/>
        </w:trPr>
        <w:tc>
          <w:tcPr>
            <w:tcW w:w="6237" w:type="dxa"/>
            <w:gridSpan w:val="26"/>
            <w:shd w:val="clear" w:color="auto" w:fill="D9D9D9" w:themeFill="background1" w:themeFillShade="D9"/>
          </w:tcPr>
          <w:p w14:paraId="1EF83364" w14:textId="77777777" w:rsidR="00F12A3C" w:rsidRPr="00215C64" w:rsidRDefault="00F12A3C" w:rsidP="00F12A3C">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In case the aircraft is already certified for RNP APCH procedures down to LPV minima (AMC 20-28), indicate the purpose of this forward fit</w:t>
            </w:r>
          </w:p>
        </w:tc>
        <w:tc>
          <w:tcPr>
            <w:tcW w:w="8551" w:type="dxa"/>
            <w:gridSpan w:val="35"/>
          </w:tcPr>
          <w:p w14:paraId="1EF83365" w14:textId="77777777" w:rsidR="00F12A3C" w:rsidRPr="00215C64" w:rsidRDefault="00F12A3C" w:rsidP="00F12A3C">
            <w:pPr>
              <w:rPr>
                <w:sz w:val="18"/>
                <w:szCs w:val="18"/>
                <w:lang w:eastAsia="en-GB"/>
              </w:rPr>
            </w:pPr>
          </w:p>
        </w:tc>
      </w:tr>
      <w:tr w:rsidR="003C36C6" w:rsidRPr="00521B51" w14:paraId="5A5556DD" w14:textId="77777777" w:rsidTr="00215C64">
        <w:trPr>
          <w:trHeight w:val="576"/>
        </w:trPr>
        <w:tc>
          <w:tcPr>
            <w:tcW w:w="6237" w:type="dxa"/>
            <w:gridSpan w:val="26"/>
            <w:shd w:val="clear" w:color="auto" w:fill="D9D9D9" w:themeFill="background1" w:themeFillShade="D9"/>
          </w:tcPr>
          <w:p w14:paraId="056282E3" w14:textId="6E589879" w:rsidR="003C36C6" w:rsidRPr="00215C64" w:rsidRDefault="003C36C6" w:rsidP="00F12A3C">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Is this retrofit solely for ADS-B purposes, or combination of ADS-B and LPV?</w:t>
            </w:r>
          </w:p>
        </w:tc>
        <w:tc>
          <w:tcPr>
            <w:tcW w:w="8551" w:type="dxa"/>
            <w:gridSpan w:val="35"/>
          </w:tcPr>
          <w:p w14:paraId="2F43E282" w14:textId="3F509CFF" w:rsidR="003C36C6" w:rsidRPr="00215C64" w:rsidRDefault="003C36C6" w:rsidP="00F12A3C">
            <w:pPr>
              <w:rPr>
                <w:sz w:val="18"/>
                <w:szCs w:val="18"/>
                <w:lang w:eastAsia="en-GB"/>
              </w:rPr>
            </w:pPr>
          </w:p>
        </w:tc>
      </w:tr>
      <w:tr w:rsidR="00F12A3C" w:rsidRPr="00521B51" w14:paraId="1EF83369" w14:textId="77777777" w:rsidTr="00215C64">
        <w:tc>
          <w:tcPr>
            <w:tcW w:w="4111" w:type="dxa"/>
            <w:gridSpan w:val="16"/>
            <w:shd w:val="clear" w:color="auto" w:fill="D9D9D9" w:themeFill="background1" w:themeFillShade="D9"/>
          </w:tcPr>
          <w:p w14:paraId="1EF83367"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Provide a list of main destinations:</w:t>
            </w:r>
          </w:p>
        </w:tc>
        <w:tc>
          <w:tcPr>
            <w:tcW w:w="10677" w:type="dxa"/>
            <w:gridSpan w:val="45"/>
          </w:tcPr>
          <w:p w14:paraId="1EF83368" w14:textId="77777777" w:rsidR="00F12A3C" w:rsidRPr="00215C64" w:rsidRDefault="00F12A3C" w:rsidP="00F12A3C">
            <w:pPr>
              <w:rPr>
                <w:rFonts w:asciiTheme="minorHAnsi" w:hAnsiTheme="minorHAnsi"/>
                <w:sz w:val="18"/>
                <w:szCs w:val="18"/>
                <w:lang w:eastAsia="en-GB"/>
              </w:rPr>
            </w:pPr>
          </w:p>
        </w:tc>
      </w:tr>
      <w:tr w:rsidR="00F12A3C" w:rsidRPr="00521B51" w14:paraId="1EF8336E" w14:textId="77777777" w:rsidTr="00215C64">
        <w:tc>
          <w:tcPr>
            <w:tcW w:w="4111" w:type="dxa"/>
            <w:gridSpan w:val="16"/>
            <w:shd w:val="clear" w:color="auto" w:fill="D9D9D9" w:themeFill="background1" w:themeFillShade="D9"/>
          </w:tcPr>
          <w:p w14:paraId="1EF8336A"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Do you know which of these destinations have an LPV (or will have one in the near future)?</w:t>
            </w:r>
          </w:p>
        </w:tc>
        <w:tc>
          <w:tcPr>
            <w:tcW w:w="4451" w:type="dxa"/>
            <w:gridSpan w:val="19"/>
          </w:tcPr>
          <w:p w14:paraId="1EF8336B" w14:textId="77777777" w:rsidR="00F12A3C" w:rsidRPr="00215C64" w:rsidRDefault="00F12A3C" w:rsidP="00F12A3C">
            <w:pPr>
              <w:rPr>
                <w:rFonts w:asciiTheme="minorHAnsi" w:hAnsiTheme="minorHAnsi"/>
                <w:sz w:val="18"/>
                <w:szCs w:val="18"/>
                <w:lang w:eastAsia="en-GB"/>
              </w:rPr>
            </w:pPr>
          </w:p>
        </w:tc>
        <w:tc>
          <w:tcPr>
            <w:tcW w:w="3203" w:type="dxa"/>
            <w:gridSpan w:val="15"/>
            <w:shd w:val="clear" w:color="auto" w:fill="D9D9D9" w:themeFill="background1" w:themeFillShade="D9"/>
          </w:tcPr>
          <w:p w14:paraId="1EF8336C"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How many LPV operations per year are estimated at these airports?</w:t>
            </w:r>
          </w:p>
        </w:tc>
        <w:tc>
          <w:tcPr>
            <w:tcW w:w="3023" w:type="dxa"/>
            <w:gridSpan w:val="11"/>
          </w:tcPr>
          <w:p w14:paraId="1EF8336D" w14:textId="77777777" w:rsidR="00F12A3C" w:rsidRPr="00215C64" w:rsidRDefault="00F12A3C" w:rsidP="00F12A3C">
            <w:pPr>
              <w:rPr>
                <w:rFonts w:asciiTheme="minorHAnsi" w:hAnsiTheme="minorHAnsi"/>
                <w:sz w:val="18"/>
                <w:szCs w:val="18"/>
                <w:lang w:eastAsia="en-GB"/>
              </w:rPr>
            </w:pPr>
          </w:p>
        </w:tc>
      </w:tr>
      <w:tr w:rsidR="00F12A3C" w:rsidRPr="00521B51" w14:paraId="1EF83370" w14:textId="77777777" w:rsidTr="00215C64">
        <w:tc>
          <w:tcPr>
            <w:tcW w:w="14788" w:type="dxa"/>
            <w:gridSpan w:val="61"/>
            <w:shd w:val="clear" w:color="auto" w:fill="D9D9D9" w:themeFill="background1" w:themeFillShade="D9"/>
          </w:tcPr>
          <w:p w14:paraId="1EF8336F"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Planned activities</w:t>
            </w:r>
          </w:p>
        </w:tc>
      </w:tr>
      <w:tr w:rsidR="00F12A3C" w:rsidRPr="00521B51" w14:paraId="1EF83376" w14:textId="77777777" w:rsidTr="00215C64">
        <w:tc>
          <w:tcPr>
            <w:tcW w:w="5387" w:type="dxa"/>
            <w:gridSpan w:val="22"/>
            <w:shd w:val="clear" w:color="auto" w:fill="D9D9D9" w:themeFill="background1" w:themeFillShade="D9"/>
          </w:tcPr>
          <w:p w14:paraId="1EF83371"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Is there an available SB/STC for the changes? If so, indicate holder</w:t>
            </w:r>
          </w:p>
          <w:p w14:paraId="1EF83372"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(if not, please consider activities F and G of the call)</w:t>
            </w:r>
          </w:p>
        </w:tc>
        <w:tc>
          <w:tcPr>
            <w:tcW w:w="3260" w:type="dxa"/>
            <w:gridSpan w:val="14"/>
            <w:shd w:val="clear" w:color="auto" w:fill="FFFFFF" w:themeFill="background1"/>
          </w:tcPr>
          <w:p w14:paraId="1EF83373" w14:textId="77777777" w:rsidR="00F12A3C" w:rsidRPr="00215C64" w:rsidRDefault="00F12A3C" w:rsidP="00F12A3C">
            <w:pPr>
              <w:rPr>
                <w:rFonts w:asciiTheme="minorHAnsi" w:hAnsiTheme="minorHAnsi"/>
                <w:b/>
                <w:sz w:val="18"/>
                <w:szCs w:val="18"/>
                <w:lang w:eastAsia="en-GB"/>
              </w:rPr>
            </w:pPr>
          </w:p>
        </w:tc>
        <w:tc>
          <w:tcPr>
            <w:tcW w:w="3118" w:type="dxa"/>
            <w:gridSpan w:val="14"/>
            <w:shd w:val="clear" w:color="auto" w:fill="D9D9D9" w:themeFill="background1" w:themeFillShade="D9"/>
          </w:tcPr>
          <w:p w14:paraId="1EF83374"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Are you considering this upgrade as a part of a larger modification?</w:t>
            </w:r>
          </w:p>
        </w:tc>
        <w:tc>
          <w:tcPr>
            <w:tcW w:w="3023" w:type="dxa"/>
            <w:gridSpan w:val="11"/>
            <w:shd w:val="clear" w:color="auto" w:fill="auto"/>
          </w:tcPr>
          <w:p w14:paraId="1EF83375" w14:textId="77777777" w:rsidR="00F12A3C" w:rsidRPr="00215C64" w:rsidRDefault="00F12A3C" w:rsidP="00F12A3C">
            <w:pPr>
              <w:rPr>
                <w:rFonts w:asciiTheme="minorHAnsi" w:hAnsiTheme="minorHAnsi"/>
                <w:b/>
                <w:sz w:val="18"/>
                <w:szCs w:val="18"/>
                <w:lang w:eastAsia="en-GB"/>
              </w:rPr>
            </w:pPr>
          </w:p>
        </w:tc>
      </w:tr>
      <w:tr w:rsidR="00F12A3C" w:rsidRPr="00521B51" w14:paraId="1EF8337F" w14:textId="77777777" w:rsidTr="00215C64">
        <w:tc>
          <w:tcPr>
            <w:tcW w:w="2667" w:type="dxa"/>
            <w:gridSpan w:val="9"/>
            <w:shd w:val="clear" w:color="auto" w:fill="D9D9D9" w:themeFill="background1" w:themeFillShade="D9"/>
          </w:tcPr>
          <w:p w14:paraId="1EF83377"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Indicate which activities are covered in the proposal:</w:t>
            </w:r>
          </w:p>
        </w:tc>
        <w:tc>
          <w:tcPr>
            <w:tcW w:w="1275" w:type="dxa"/>
            <w:gridSpan w:val="6"/>
            <w:shd w:val="clear" w:color="auto" w:fill="D9D9D9" w:themeFill="background1" w:themeFillShade="D9"/>
          </w:tcPr>
          <w:p w14:paraId="1EF83378"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Check if applicable:</w:t>
            </w:r>
          </w:p>
        </w:tc>
        <w:tc>
          <w:tcPr>
            <w:tcW w:w="1445" w:type="dxa"/>
            <w:gridSpan w:val="7"/>
            <w:shd w:val="clear" w:color="auto" w:fill="D9D9D9" w:themeFill="background1" w:themeFillShade="D9"/>
          </w:tcPr>
          <w:p w14:paraId="1EF83379"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Completion date1</w:t>
            </w:r>
          </w:p>
        </w:tc>
        <w:tc>
          <w:tcPr>
            <w:tcW w:w="1248" w:type="dxa"/>
            <w:gridSpan w:val="5"/>
            <w:shd w:val="clear" w:color="auto" w:fill="D9D9D9" w:themeFill="background1" w:themeFillShade="D9"/>
          </w:tcPr>
          <w:p w14:paraId="1EF8337A"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Total Cost (€)</w:t>
            </w:r>
          </w:p>
        </w:tc>
        <w:tc>
          <w:tcPr>
            <w:tcW w:w="2711" w:type="dxa"/>
            <w:gridSpan w:val="12"/>
            <w:shd w:val="clear" w:color="auto" w:fill="D9D9D9" w:themeFill="background1" w:themeFillShade="D9"/>
          </w:tcPr>
          <w:p w14:paraId="1EF8337B"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Main responsible partner</w:t>
            </w:r>
          </w:p>
        </w:tc>
        <w:tc>
          <w:tcPr>
            <w:tcW w:w="1416" w:type="dxa"/>
            <w:gridSpan w:val="7"/>
            <w:shd w:val="clear" w:color="auto" w:fill="D9D9D9" w:themeFill="background1" w:themeFillShade="D9"/>
          </w:tcPr>
          <w:p w14:paraId="1EF8337C"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Subcontractor (if needed)</w:t>
            </w:r>
          </w:p>
        </w:tc>
        <w:tc>
          <w:tcPr>
            <w:tcW w:w="1561" w:type="dxa"/>
            <w:gridSpan w:val="7"/>
            <w:shd w:val="clear" w:color="auto" w:fill="D9D9D9" w:themeFill="background1" w:themeFillShade="D9"/>
          </w:tcPr>
          <w:p w14:paraId="1EF8337D"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Subcontracting costs</w:t>
            </w:r>
          </w:p>
        </w:tc>
        <w:tc>
          <w:tcPr>
            <w:tcW w:w="2465" w:type="dxa"/>
            <w:gridSpan w:val="8"/>
            <w:shd w:val="clear" w:color="auto" w:fill="D9D9D9" w:themeFill="background1" w:themeFillShade="D9"/>
          </w:tcPr>
          <w:p w14:paraId="1EF8337E"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Description/Comments</w:t>
            </w:r>
          </w:p>
        </w:tc>
      </w:tr>
      <w:tr w:rsidR="00F12A3C" w:rsidRPr="00521B51" w14:paraId="1EF83388" w14:textId="77777777" w:rsidTr="00215C64">
        <w:tc>
          <w:tcPr>
            <w:tcW w:w="2667" w:type="dxa"/>
            <w:gridSpan w:val="9"/>
            <w:shd w:val="clear" w:color="auto" w:fill="D9D9D9" w:themeFill="background1" w:themeFillShade="D9"/>
          </w:tcPr>
          <w:p w14:paraId="1EF83380"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Hardware acquisition</w:t>
            </w:r>
          </w:p>
        </w:tc>
        <w:sdt>
          <w:sdtPr>
            <w:rPr>
              <w:b/>
              <w:sz w:val="18"/>
              <w:szCs w:val="18"/>
              <w:lang w:eastAsia="en-GB"/>
            </w:rPr>
            <w:id w:val="64310833"/>
            <w14:checkbox>
              <w14:checked w14:val="0"/>
              <w14:checkedState w14:val="2612" w14:font="MS Gothic"/>
              <w14:uncheckedState w14:val="2610" w14:font="MS Gothic"/>
            </w14:checkbox>
          </w:sdtPr>
          <w:sdtEndPr/>
          <w:sdtContent>
            <w:tc>
              <w:tcPr>
                <w:tcW w:w="1275" w:type="dxa"/>
                <w:gridSpan w:val="6"/>
                <w:shd w:val="clear" w:color="auto" w:fill="FFFFFF" w:themeFill="background1"/>
              </w:tcPr>
              <w:p w14:paraId="1EF83381" w14:textId="5858FC0D" w:rsidR="00F12A3C" w:rsidRPr="00215C64" w:rsidRDefault="00F12A3C" w:rsidP="00F12A3C">
                <w:pPr>
                  <w:rPr>
                    <w:b/>
                    <w:sz w:val="18"/>
                    <w:szCs w:val="18"/>
                    <w:lang w:eastAsia="en-GB"/>
                  </w:rPr>
                </w:pPr>
                <w:r w:rsidRPr="00215C64">
                  <w:rPr>
                    <w:rFonts w:ascii="MS Mincho" w:eastAsia="MS Mincho" w:hAnsi="MS Mincho" w:cs="MS Mincho"/>
                    <w:b/>
                    <w:sz w:val="18"/>
                    <w:szCs w:val="18"/>
                    <w:lang w:eastAsia="en-GB"/>
                  </w:rPr>
                  <w:t>☐</w:t>
                </w:r>
              </w:p>
            </w:tc>
          </w:sdtContent>
        </w:sdt>
        <w:tc>
          <w:tcPr>
            <w:tcW w:w="1445" w:type="dxa"/>
            <w:gridSpan w:val="7"/>
            <w:shd w:val="clear" w:color="auto" w:fill="FFFFFF" w:themeFill="background1"/>
          </w:tcPr>
          <w:p w14:paraId="1EF83382" w14:textId="77777777" w:rsidR="00F12A3C" w:rsidRPr="00215C64" w:rsidRDefault="00F12A3C" w:rsidP="00F12A3C">
            <w:pPr>
              <w:rPr>
                <w:rFonts w:asciiTheme="minorHAnsi" w:hAnsiTheme="minorHAnsi"/>
                <w:b/>
                <w:sz w:val="18"/>
                <w:szCs w:val="18"/>
                <w:lang w:eastAsia="en-GB"/>
              </w:rPr>
            </w:pPr>
          </w:p>
        </w:tc>
        <w:tc>
          <w:tcPr>
            <w:tcW w:w="1248" w:type="dxa"/>
            <w:gridSpan w:val="5"/>
            <w:shd w:val="clear" w:color="auto" w:fill="FFFFFF" w:themeFill="background1"/>
          </w:tcPr>
          <w:p w14:paraId="1EF83383" w14:textId="77777777" w:rsidR="00F12A3C" w:rsidRPr="00215C64" w:rsidRDefault="00F12A3C" w:rsidP="00F12A3C">
            <w:pPr>
              <w:rPr>
                <w:rFonts w:asciiTheme="minorHAnsi" w:hAnsiTheme="minorHAnsi"/>
                <w:sz w:val="18"/>
                <w:szCs w:val="18"/>
                <w:lang w:eastAsia="en-GB"/>
              </w:rPr>
            </w:pPr>
          </w:p>
        </w:tc>
        <w:tc>
          <w:tcPr>
            <w:tcW w:w="2711" w:type="dxa"/>
            <w:gridSpan w:val="12"/>
            <w:shd w:val="clear" w:color="auto" w:fill="FFFFFF" w:themeFill="background1"/>
          </w:tcPr>
          <w:p w14:paraId="1EF83384" w14:textId="77777777" w:rsidR="00F12A3C" w:rsidRPr="00215C64" w:rsidRDefault="00F12A3C" w:rsidP="00F12A3C">
            <w:pPr>
              <w:rPr>
                <w:rFonts w:asciiTheme="minorHAnsi" w:hAnsiTheme="minorHAnsi"/>
                <w:b/>
                <w:sz w:val="18"/>
                <w:szCs w:val="18"/>
                <w:lang w:eastAsia="en-GB"/>
              </w:rPr>
            </w:pPr>
          </w:p>
        </w:tc>
        <w:tc>
          <w:tcPr>
            <w:tcW w:w="1416" w:type="dxa"/>
            <w:gridSpan w:val="7"/>
            <w:shd w:val="clear" w:color="auto" w:fill="FFFFFF" w:themeFill="background1"/>
          </w:tcPr>
          <w:p w14:paraId="1EF83385" w14:textId="77777777" w:rsidR="00F12A3C" w:rsidRPr="00215C64" w:rsidRDefault="00F12A3C" w:rsidP="00F12A3C">
            <w:pPr>
              <w:rPr>
                <w:rFonts w:asciiTheme="minorHAnsi" w:hAnsiTheme="minorHAnsi"/>
                <w:sz w:val="18"/>
                <w:szCs w:val="18"/>
                <w:lang w:eastAsia="en-GB"/>
              </w:rPr>
            </w:pPr>
          </w:p>
        </w:tc>
        <w:tc>
          <w:tcPr>
            <w:tcW w:w="1561" w:type="dxa"/>
            <w:gridSpan w:val="7"/>
            <w:shd w:val="clear" w:color="auto" w:fill="FFFFFF" w:themeFill="background1"/>
          </w:tcPr>
          <w:p w14:paraId="1EF83386" w14:textId="77777777" w:rsidR="00F12A3C" w:rsidRPr="00215C64" w:rsidRDefault="00F12A3C" w:rsidP="00F12A3C">
            <w:pPr>
              <w:rPr>
                <w:rFonts w:asciiTheme="minorHAnsi" w:hAnsiTheme="minorHAnsi"/>
                <w:b/>
                <w:sz w:val="18"/>
                <w:szCs w:val="18"/>
                <w:lang w:eastAsia="en-GB"/>
              </w:rPr>
            </w:pPr>
          </w:p>
        </w:tc>
        <w:tc>
          <w:tcPr>
            <w:tcW w:w="2465" w:type="dxa"/>
            <w:gridSpan w:val="8"/>
            <w:shd w:val="clear" w:color="auto" w:fill="FFFFFF" w:themeFill="background1"/>
          </w:tcPr>
          <w:p w14:paraId="1EF83387" w14:textId="77777777" w:rsidR="00F12A3C" w:rsidRPr="00215C64" w:rsidRDefault="00F12A3C" w:rsidP="00F12A3C">
            <w:pPr>
              <w:rPr>
                <w:rFonts w:asciiTheme="minorHAnsi" w:hAnsiTheme="minorHAnsi"/>
                <w:sz w:val="18"/>
                <w:szCs w:val="18"/>
                <w:lang w:eastAsia="en-GB"/>
              </w:rPr>
            </w:pPr>
          </w:p>
        </w:tc>
      </w:tr>
      <w:tr w:rsidR="00F12A3C" w:rsidRPr="00521B51" w14:paraId="1EF83391" w14:textId="77777777" w:rsidTr="00215C64">
        <w:tc>
          <w:tcPr>
            <w:tcW w:w="2667" w:type="dxa"/>
            <w:gridSpan w:val="9"/>
            <w:shd w:val="clear" w:color="auto" w:fill="D9D9D9" w:themeFill="background1" w:themeFillShade="D9"/>
          </w:tcPr>
          <w:p w14:paraId="1EF83389"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Installation and certification</w:t>
            </w:r>
            <w:r w:rsidRPr="00215C64">
              <w:rPr>
                <w:rFonts w:asciiTheme="minorHAnsi" w:hAnsiTheme="minorHAnsi"/>
                <w:b/>
                <w:sz w:val="18"/>
                <w:szCs w:val="18"/>
                <w:vertAlign w:val="superscript"/>
                <w:lang w:eastAsia="en-GB"/>
              </w:rPr>
              <w:t>2</w:t>
            </w:r>
          </w:p>
        </w:tc>
        <w:sdt>
          <w:sdtPr>
            <w:rPr>
              <w:b/>
              <w:sz w:val="18"/>
              <w:szCs w:val="18"/>
              <w:lang w:eastAsia="en-GB"/>
            </w:rPr>
            <w:id w:val="201603215"/>
            <w14:checkbox>
              <w14:checked w14:val="0"/>
              <w14:checkedState w14:val="2612" w14:font="MS Gothic"/>
              <w14:uncheckedState w14:val="2610" w14:font="MS Gothic"/>
            </w14:checkbox>
          </w:sdtPr>
          <w:sdtEndPr/>
          <w:sdtContent>
            <w:tc>
              <w:tcPr>
                <w:tcW w:w="1275" w:type="dxa"/>
                <w:gridSpan w:val="6"/>
                <w:shd w:val="clear" w:color="auto" w:fill="FFFFFF" w:themeFill="background1"/>
              </w:tcPr>
              <w:p w14:paraId="1EF8338A" w14:textId="7359BD57" w:rsidR="00F12A3C" w:rsidRPr="00215C64" w:rsidRDefault="00F12A3C" w:rsidP="00F12A3C">
                <w:pPr>
                  <w:rPr>
                    <w:b/>
                    <w:sz w:val="18"/>
                    <w:szCs w:val="18"/>
                    <w:lang w:eastAsia="en-GB"/>
                  </w:rPr>
                </w:pPr>
                <w:r w:rsidRPr="00215C64">
                  <w:rPr>
                    <w:rFonts w:ascii="MS Mincho" w:eastAsia="MS Mincho" w:hAnsi="MS Mincho" w:cs="MS Mincho"/>
                    <w:b/>
                    <w:sz w:val="18"/>
                    <w:szCs w:val="18"/>
                    <w:lang w:eastAsia="en-GB"/>
                  </w:rPr>
                  <w:t>☐</w:t>
                </w:r>
              </w:p>
            </w:tc>
          </w:sdtContent>
        </w:sdt>
        <w:tc>
          <w:tcPr>
            <w:tcW w:w="1445" w:type="dxa"/>
            <w:gridSpan w:val="7"/>
            <w:shd w:val="clear" w:color="auto" w:fill="FFFFFF" w:themeFill="background1"/>
          </w:tcPr>
          <w:p w14:paraId="1EF8338B" w14:textId="77777777" w:rsidR="00F12A3C" w:rsidRPr="00215C64" w:rsidRDefault="00F12A3C" w:rsidP="00F12A3C">
            <w:pPr>
              <w:rPr>
                <w:rFonts w:asciiTheme="minorHAnsi" w:hAnsiTheme="minorHAnsi"/>
                <w:b/>
                <w:sz w:val="18"/>
                <w:szCs w:val="18"/>
                <w:lang w:eastAsia="en-GB"/>
              </w:rPr>
            </w:pPr>
          </w:p>
        </w:tc>
        <w:tc>
          <w:tcPr>
            <w:tcW w:w="1248" w:type="dxa"/>
            <w:gridSpan w:val="5"/>
            <w:shd w:val="clear" w:color="auto" w:fill="FFFFFF" w:themeFill="background1"/>
          </w:tcPr>
          <w:p w14:paraId="1EF8338C" w14:textId="77777777" w:rsidR="00F12A3C" w:rsidRPr="00215C64" w:rsidRDefault="00F12A3C" w:rsidP="00F12A3C">
            <w:pPr>
              <w:rPr>
                <w:rFonts w:asciiTheme="minorHAnsi" w:hAnsiTheme="minorHAnsi"/>
                <w:sz w:val="18"/>
                <w:szCs w:val="18"/>
                <w:lang w:eastAsia="en-GB"/>
              </w:rPr>
            </w:pPr>
          </w:p>
        </w:tc>
        <w:tc>
          <w:tcPr>
            <w:tcW w:w="2711" w:type="dxa"/>
            <w:gridSpan w:val="12"/>
            <w:shd w:val="clear" w:color="auto" w:fill="FFFFFF" w:themeFill="background1"/>
          </w:tcPr>
          <w:p w14:paraId="1EF8338D" w14:textId="77777777" w:rsidR="00F12A3C" w:rsidRPr="00215C64" w:rsidRDefault="00F12A3C" w:rsidP="00F12A3C">
            <w:pPr>
              <w:rPr>
                <w:rFonts w:asciiTheme="minorHAnsi" w:hAnsiTheme="minorHAnsi"/>
                <w:b/>
                <w:sz w:val="18"/>
                <w:szCs w:val="18"/>
                <w:lang w:eastAsia="en-GB"/>
              </w:rPr>
            </w:pPr>
          </w:p>
        </w:tc>
        <w:tc>
          <w:tcPr>
            <w:tcW w:w="1416" w:type="dxa"/>
            <w:gridSpan w:val="7"/>
            <w:shd w:val="clear" w:color="auto" w:fill="FFFFFF" w:themeFill="background1"/>
          </w:tcPr>
          <w:p w14:paraId="1EF8338E" w14:textId="77777777" w:rsidR="00F12A3C" w:rsidRPr="00215C64" w:rsidRDefault="00F12A3C" w:rsidP="00F12A3C">
            <w:pPr>
              <w:rPr>
                <w:rFonts w:asciiTheme="minorHAnsi" w:hAnsiTheme="minorHAnsi"/>
                <w:sz w:val="18"/>
                <w:szCs w:val="18"/>
                <w:lang w:eastAsia="en-GB"/>
              </w:rPr>
            </w:pPr>
          </w:p>
        </w:tc>
        <w:tc>
          <w:tcPr>
            <w:tcW w:w="1561" w:type="dxa"/>
            <w:gridSpan w:val="7"/>
            <w:shd w:val="clear" w:color="auto" w:fill="FFFFFF" w:themeFill="background1"/>
          </w:tcPr>
          <w:p w14:paraId="1EF8338F" w14:textId="77777777" w:rsidR="00F12A3C" w:rsidRPr="00215C64" w:rsidRDefault="00F12A3C" w:rsidP="00F12A3C">
            <w:pPr>
              <w:rPr>
                <w:rFonts w:asciiTheme="minorHAnsi" w:hAnsiTheme="minorHAnsi"/>
                <w:b/>
                <w:sz w:val="18"/>
                <w:szCs w:val="18"/>
                <w:lang w:eastAsia="en-GB"/>
              </w:rPr>
            </w:pPr>
          </w:p>
        </w:tc>
        <w:tc>
          <w:tcPr>
            <w:tcW w:w="2465" w:type="dxa"/>
            <w:gridSpan w:val="8"/>
            <w:shd w:val="clear" w:color="auto" w:fill="FFFFFF" w:themeFill="background1"/>
          </w:tcPr>
          <w:p w14:paraId="1EF83390" w14:textId="77777777" w:rsidR="00F12A3C" w:rsidRPr="00215C64" w:rsidRDefault="00F12A3C" w:rsidP="00F12A3C">
            <w:pPr>
              <w:rPr>
                <w:rFonts w:asciiTheme="minorHAnsi" w:hAnsiTheme="minorHAnsi"/>
                <w:sz w:val="18"/>
                <w:szCs w:val="18"/>
                <w:lang w:eastAsia="en-GB"/>
              </w:rPr>
            </w:pPr>
          </w:p>
        </w:tc>
      </w:tr>
      <w:tr w:rsidR="00F12A3C" w:rsidRPr="00521B51" w14:paraId="1EF8339A" w14:textId="77777777" w:rsidTr="00215C64">
        <w:tc>
          <w:tcPr>
            <w:tcW w:w="2667" w:type="dxa"/>
            <w:gridSpan w:val="9"/>
            <w:shd w:val="clear" w:color="auto" w:fill="D9D9D9" w:themeFill="background1" w:themeFillShade="D9"/>
          </w:tcPr>
          <w:p w14:paraId="1EF83392"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Crew training</w:t>
            </w:r>
          </w:p>
        </w:tc>
        <w:sdt>
          <w:sdtPr>
            <w:rPr>
              <w:b/>
              <w:sz w:val="18"/>
              <w:szCs w:val="18"/>
              <w:lang w:eastAsia="en-GB"/>
            </w:rPr>
            <w:id w:val="464325979"/>
            <w14:checkbox>
              <w14:checked w14:val="0"/>
              <w14:checkedState w14:val="2612" w14:font="MS Gothic"/>
              <w14:uncheckedState w14:val="2610" w14:font="MS Gothic"/>
            </w14:checkbox>
          </w:sdtPr>
          <w:sdtEndPr/>
          <w:sdtContent>
            <w:tc>
              <w:tcPr>
                <w:tcW w:w="1275" w:type="dxa"/>
                <w:gridSpan w:val="6"/>
                <w:shd w:val="clear" w:color="auto" w:fill="FFFFFF" w:themeFill="background1"/>
              </w:tcPr>
              <w:p w14:paraId="1EF83393" w14:textId="77EBCA1C" w:rsidR="00F12A3C" w:rsidRPr="00215C64" w:rsidRDefault="00F12A3C" w:rsidP="00F12A3C">
                <w:pPr>
                  <w:rPr>
                    <w:b/>
                    <w:sz w:val="18"/>
                    <w:szCs w:val="18"/>
                    <w:lang w:eastAsia="en-GB"/>
                  </w:rPr>
                </w:pPr>
                <w:r w:rsidRPr="00215C64">
                  <w:rPr>
                    <w:rFonts w:ascii="MS Mincho" w:eastAsia="MS Mincho" w:hAnsi="MS Mincho" w:cs="MS Mincho"/>
                    <w:b/>
                    <w:sz w:val="18"/>
                    <w:szCs w:val="18"/>
                    <w:lang w:eastAsia="en-GB"/>
                  </w:rPr>
                  <w:t>☐</w:t>
                </w:r>
              </w:p>
            </w:tc>
          </w:sdtContent>
        </w:sdt>
        <w:tc>
          <w:tcPr>
            <w:tcW w:w="1445" w:type="dxa"/>
            <w:gridSpan w:val="7"/>
            <w:shd w:val="clear" w:color="auto" w:fill="FFFFFF" w:themeFill="background1"/>
          </w:tcPr>
          <w:p w14:paraId="1EF83394" w14:textId="77777777" w:rsidR="00F12A3C" w:rsidRPr="00215C64" w:rsidRDefault="00F12A3C" w:rsidP="00F12A3C">
            <w:pPr>
              <w:rPr>
                <w:rFonts w:asciiTheme="minorHAnsi" w:hAnsiTheme="minorHAnsi"/>
                <w:b/>
                <w:sz w:val="18"/>
                <w:szCs w:val="18"/>
                <w:lang w:eastAsia="en-GB"/>
              </w:rPr>
            </w:pPr>
          </w:p>
        </w:tc>
        <w:tc>
          <w:tcPr>
            <w:tcW w:w="1248" w:type="dxa"/>
            <w:gridSpan w:val="5"/>
            <w:shd w:val="clear" w:color="auto" w:fill="FFFFFF" w:themeFill="background1"/>
          </w:tcPr>
          <w:p w14:paraId="1EF83395" w14:textId="77777777" w:rsidR="00F12A3C" w:rsidRPr="00215C64" w:rsidRDefault="00F12A3C" w:rsidP="00F12A3C">
            <w:pPr>
              <w:rPr>
                <w:rFonts w:asciiTheme="minorHAnsi" w:hAnsiTheme="minorHAnsi"/>
                <w:sz w:val="18"/>
                <w:szCs w:val="18"/>
                <w:lang w:eastAsia="en-GB"/>
              </w:rPr>
            </w:pPr>
          </w:p>
        </w:tc>
        <w:tc>
          <w:tcPr>
            <w:tcW w:w="2711" w:type="dxa"/>
            <w:gridSpan w:val="12"/>
            <w:shd w:val="clear" w:color="auto" w:fill="FFFFFF" w:themeFill="background1"/>
          </w:tcPr>
          <w:p w14:paraId="1EF83396" w14:textId="77777777" w:rsidR="00F12A3C" w:rsidRPr="00215C64" w:rsidRDefault="00F12A3C" w:rsidP="00F12A3C">
            <w:pPr>
              <w:rPr>
                <w:rFonts w:asciiTheme="minorHAnsi" w:hAnsiTheme="minorHAnsi"/>
                <w:b/>
                <w:sz w:val="18"/>
                <w:szCs w:val="18"/>
                <w:lang w:eastAsia="en-GB"/>
              </w:rPr>
            </w:pPr>
          </w:p>
        </w:tc>
        <w:tc>
          <w:tcPr>
            <w:tcW w:w="1416" w:type="dxa"/>
            <w:gridSpan w:val="7"/>
            <w:shd w:val="clear" w:color="auto" w:fill="FFFFFF" w:themeFill="background1"/>
          </w:tcPr>
          <w:p w14:paraId="1EF83397" w14:textId="77777777" w:rsidR="00F12A3C" w:rsidRPr="00215C64" w:rsidRDefault="00F12A3C" w:rsidP="00F12A3C">
            <w:pPr>
              <w:rPr>
                <w:rFonts w:asciiTheme="minorHAnsi" w:hAnsiTheme="minorHAnsi"/>
                <w:sz w:val="18"/>
                <w:szCs w:val="18"/>
                <w:lang w:eastAsia="en-GB"/>
              </w:rPr>
            </w:pPr>
          </w:p>
        </w:tc>
        <w:tc>
          <w:tcPr>
            <w:tcW w:w="1561" w:type="dxa"/>
            <w:gridSpan w:val="7"/>
            <w:shd w:val="clear" w:color="auto" w:fill="FFFFFF" w:themeFill="background1"/>
          </w:tcPr>
          <w:p w14:paraId="1EF83398" w14:textId="77777777" w:rsidR="00F12A3C" w:rsidRPr="00215C64" w:rsidRDefault="00F12A3C" w:rsidP="00F12A3C">
            <w:pPr>
              <w:rPr>
                <w:rFonts w:asciiTheme="minorHAnsi" w:hAnsiTheme="minorHAnsi"/>
                <w:b/>
                <w:sz w:val="18"/>
                <w:szCs w:val="18"/>
                <w:lang w:eastAsia="en-GB"/>
              </w:rPr>
            </w:pPr>
          </w:p>
        </w:tc>
        <w:tc>
          <w:tcPr>
            <w:tcW w:w="2465" w:type="dxa"/>
            <w:gridSpan w:val="8"/>
            <w:shd w:val="clear" w:color="auto" w:fill="FFFFFF" w:themeFill="background1"/>
          </w:tcPr>
          <w:p w14:paraId="1EF83399" w14:textId="77777777" w:rsidR="00F12A3C" w:rsidRPr="00215C64" w:rsidRDefault="00F12A3C" w:rsidP="00F12A3C">
            <w:pPr>
              <w:rPr>
                <w:rFonts w:asciiTheme="minorHAnsi" w:hAnsiTheme="minorHAnsi"/>
                <w:sz w:val="18"/>
                <w:szCs w:val="18"/>
                <w:lang w:eastAsia="en-GB"/>
              </w:rPr>
            </w:pPr>
          </w:p>
        </w:tc>
      </w:tr>
      <w:tr w:rsidR="00F12A3C" w:rsidRPr="00521B51" w14:paraId="1EF833A3" w14:textId="77777777" w:rsidTr="00215C64">
        <w:tc>
          <w:tcPr>
            <w:tcW w:w="2667" w:type="dxa"/>
            <w:gridSpan w:val="9"/>
            <w:shd w:val="clear" w:color="auto" w:fill="D9D9D9" w:themeFill="background1" w:themeFillShade="D9"/>
          </w:tcPr>
          <w:p w14:paraId="1EF8339B"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Documentation</w:t>
            </w:r>
          </w:p>
        </w:tc>
        <w:sdt>
          <w:sdtPr>
            <w:rPr>
              <w:b/>
              <w:sz w:val="18"/>
              <w:szCs w:val="18"/>
              <w:lang w:eastAsia="en-GB"/>
            </w:rPr>
            <w:id w:val="-1627463982"/>
            <w14:checkbox>
              <w14:checked w14:val="0"/>
              <w14:checkedState w14:val="2612" w14:font="MS Gothic"/>
              <w14:uncheckedState w14:val="2610" w14:font="MS Gothic"/>
            </w14:checkbox>
          </w:sdtPr>
          <w:sdtEndPr/>
          <w:sdtContent>
            <w:tc>
              <w:tcPr>
                <w:tcW w:w="1275" w:type="dxa"/>
                <w:gridSpan w:val="6"/>
                <w:shd w:val="clear" w:color="auto" w:fill="FFFFFF" w:themeFill="background1"/>
              </w:tcPr>
              <w:p w14:paraId="1EF8339C" w14:textId="1040BD87" w:rsidR="00F12A3C" w:rsidRPr="00215C64" w:rsidRDefault="00F12A3C" w:rsidP="00F12A3C">
                <w:pPr>
                  <w:rPr>
                    <w:b/>
                    <w:sz w:val="18"/>
                    <w:szCs w:val="18"/>
                    <w:lang w:eastAsia="en-GB"/>
                  </w:rPr>
                </w:pPr>
                <w:r w:rsidRPr="00215C64">
                  <w:rPr>
                    <w:rFonts w:ascii="MS Mincho" w:eastAsia="MS Mincho" w:hAnsi="MS Mincho" w:cs="MS Mincho"/>
                    <w:b/>
                    <w:sz w:val="18"/>
                    <w:szCs w:val="18"/>
                    <w:lang w:eastAsia="en-GB"/>
                  </w:rPr>
                  <w:t>☐</w:t>
                </w:r>
              </w:p>
            </w:tc>
          </w:sdtContent>
        </w:sdt>
        <w:tc>
          <w:tcPr>
            <w:tcW w:w="1445" w:type="dxa"/>
            <w:gridSpan w:val="7"/>
            <w:shd w:val="clear" w:color="auto" w:fill="FFFFFF" w:themeFill="background1"/>
          </w:tcPr>
          <w:p w14:paraId="1EF8339D" w14:textId="77777777" w:rsidR="00F12A3C" w:rsidRPr="00215C64" w:rsidRDefault="00F12A3C" w:rsidP="00F12A3C">
            <w:pPr>
              <w:rPr>
                <w:rFonts w:asciiTheme="minorHAnsi" w:hAnsiTheme="minorHAnsi"/>
                <w:b/>
                <w:sz w:val="18"/>
                <w:szCs w:val="18"/>
                <w:lang w:eastAsia="en-GB"/>
              </w:rPr>
            </w:pPr>
          </w:p>
        </w:tc>
        <w:tc>
          <w:tcPr>
            <w:tcW w:w="1248" w:type="dxa"/>
            <w:gridSpan w:val="5"/>
            <w:shd w:val="clear" w:color="auto" w:fill="FFFFFF" w:themeFill="background1"/>
          </w:tcPr>
          <w:p w14:paraId="1EF8339E" w14:textId="77777777" w:rsidR="00F12A3C" w:rsidRPr="00215C64" w:rsidRDefault="00F12A3C" w:rsidP="00F12A3C">
            <w:pPr>
              <w:rPr>
                <w:rFonts w:asciiTheme="minorHAnsi" w:hAnsiTheme="minorHAnsi"/>
                <w:sz w:val="18"/>
                <w:szCs w:val="18"/>
                <w:lang w:eastAsia="en-GB"/>
              </w:rPr>
            </w:pPr>
          </w:p>
        </w:tc>
        <w:tc>
          <w:tcPr>
            <w:tcW w:w="2711" w:type="dxa"/>
            <w:gridSpan w:val="12"/>
            <w:shd w:val="clear" w:color="auto" w:fill="FFFFFF" w:themeFill="background1"/>
          </w:tcPr>
          <w:p w14:paraId="1EF8339F" w14:textId="77777777" w:rsidR="00F12A3C" w:rsidRPr="00215C64" w:rsidRDefault="00F12A3C" w:rsidP="00F12A3C">
            <w:pPr>
              <w:rPr>
                <w:rFonts w:asciiTheme="minorHAnsi" w:hAnsiTheme="minorHAnsi"/>
                <w:b/>
                <w:sz w:val="18"/>
                <w:szCs w:val="18"/>
                <w:lang w:eastAsia="en-GB"/>
              </w:rPr>
            </w:pPr>
          </w:p>
        </w:tc>
        <w:tc>
          <w:tcPr>
            <w:tcW w:w="1416" w:type="dxa"/>
            <w:gridSpan w:val="7"/>
            <w:shd w:val="clear" w:color="auto" w:fill="FFFFFF" w:themeFill="background1"/>
          </w:tcPr>
          <w:p w14:paraId="1EF833A0" w14:textId="77777777" w:rsidR="00F12A3C" w:rsidRPr="00215C64" w:rsidRDefault="00F12A3C" w:rsidP="00F12A3C">
            <w:pPr>
              <w:rPr>
                <w:rFonts w:asciiTheme="minorHAnsi" w:hAnsiTheme="minorHAnsi"/>
                <w:sz w:val="18"/>
                <w:szCs w:val="18"/>
                <w:lang w:eastAsia="en-GB"/>
              </w:rPr>
            </w:pPr>
          </w:p>
        </w:tc>
        <w:tc>
          <w:tcPr>
            <w:tcW w:w="1561" w:type="dxa"/>
            <w:gridSpan w:val="7"/>
            <w:shd w:val="clear" w:color="auto" w:fill="FFFFFF" w:themeFill="background1"/>
          </w:tcPr>
          <w:p w14:paraId="1EF833A1" w14:textId="77777777" w:rsidR="00F12A3C" w:rsidRPr="00215C64" w:rsidRDefault="00F12A3C" w:rsidP="00F12A3C">
            <w:pPr>
              <w:rPr>
                <w:rFonts w:asciiTheme="minorHAnsi" w:hAnsiTheme="minorHAnsi"/>
                <w:b/>
                <w:sz w:val="18"/>
                <w:szCs w:val="18"/>
                <w:lang w:eastAsia="en-GB"/>
              </w:rPr>
            </w:pPr>
          </w:p>
        </w:tc>
        <w:tc>
          <w:tcPr>
            <w:tcW w:w="2465" w:type="dxa"/>
            <w:gridSpan w:val="8"/>
            <w:shd w:val="clear" w:color="auto" w:fill="FFFFFF" w:themeFill="background1"/>
          </w:tcPr>
          <w:p w14:paraId="1EF833A2" w14:textId="77777777" w:rsidR="00F12A3C" w:rsidRPr="00215C64" w:rsidRDefault="00F12A3C" w:rsidP="00F12A3C">
            <w:pPr>
              <w:rPr>
                <w:rFonts w:asciiTheme="minorHAnsi" w:hAnsiTheme="minorHAnsi"/>
                <w:sz w:val="18"/>
                <w:szCs w:val="18"/>
                <w:lang w:eastAsia="en-GB"/>
              </w:rPr>
            </w:pPr>
          </w:p>
        </w:tc>
      </w:tr>
      <w:tr w:rsidR="00F12A3C" w:rsidRPr="00521B51" w14:paraId="1EF833AC" w14:textId="77777777" w:rsidTr="00215C64">
        <w:tc>
          <w:tcPr>
            <w:tcW w:w="2667" w:type="dxa"/>
            <w:gridSpan w:val="9"/>
            <w:shd w:val="clear" w:color="auto" w:fill="D9D9D9" w:themeFill="background1" w:themeFillShade="D9"/>
          </w:tcPr>
          <w:p w14:paraId="1EF833A4"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Operational Approval</w:t>
            </w:r>
            <w:r w:rsidRPr="00215C64">
              <w:rPr>
                <w:rFonts w:asciiTheme="minorHAnsi" w:hAnsiTheme="minorHAnsi"/>
                <w:b/>
                <w:sz w:val="18"/>
                <w:szCs w:val="18"/>
                <w:vertAlign w:val="superscript"/>
                <w:lang w:eastAsia="en-GB"/>
              </w:rPr>
              <w:t>3</w:t>
            </w:r>
          </w:p>
        </w:tc>
        <w:sdt>
          <w:sdtPr>
            <w:rPr>
              <w:b/>
              <w:sz w:val="18"/>
              <w:szCs w:val="18"/>
              <w:lang w:eastAsia="en-GB"/>
            </w:rPr>
            <w:id w:val="387930430"/>
            <w14:checkbox>
              <w14:checked w14:val="0"/>
              <w14:checkedState w14:val="2612" w14:font="MS Gothic"/>
              <w14:uncheckedState w14:val="2610" w14:font="MS Gothic"/>
            </w14:checkbox>
          </w:sdtPr>
          <w:sdtEndPr/>
          <w:sdtContent>
            <w:tc>
              <w:tcPr>
                <w:tcW w:w="1275" w:type="dxa"/>
                <w:gridSpan w:val="6"/>
                <w:shd w:val="clear" w:color="auto" w:fill="FFFFFF" w:themeFill="background1"/>
              </w:tcPr>
              <w:p w14:paraId="1EF833A5" w14:textId="66A941FE" w:rsidR="00F12A3C" w:rsidRPr="00215C64" w:rsidRDefault="00F12A3C" w:rsidP="00F12A3C">
                <w:pPr>
                  <w:rPr>
                    <w:b/>
                    <w:sz w:val="18"/>
                    <w:szCs w:val="18"/>
                    <w:lang w:eastAsia="en-GB"/>
                  </w:rPr>
                </w:pPr>
                <w:r w:rsidRPr="00215C64">
                  <w:rPr>
                    <w:rFonts w:ascii="MS Mincho" w:eastAsia="MS Mincho" w:hAnsi="MS Mincho" w:cs="MS Mincho"/>
                    <w:b/>
                    <w:sz w:val="18"/>
                    <w:szCs w:val="18"/>
                    <w:lang w:eastAsia="en-GB"/>
                  </w:rPr>
                  <w:t>☐</w:t>
                </w:r>
              </w:p>
            </w:tc>
          </w:sdtContent>
        </w:sdt>
        <w:tc>
          <w:tcPr>
            <w:tcW w:w="1445" w:type="dxa"/>
            <w:gridSpan w:val="7"/>
            <w:shd w:val="clear" w:color="auto" w:fill="FFFFFF" w:themeFill="background1"/>
          </w:tcPr>
          <w:p w14:paraId="1EF833A6" w14:textId="77777777" w:rsidR="00F12A3C" w:rsidRPr="00215C64" w:rsidRDefault="00F12A3C" w:rsidP="00F12A3C">
            <w:pPr>
              <w:rPr>
                <w:rFonts w:asciiTheme="minorHAnsi" w:hAnsiTheme="minorHAnsi"/>
                <w:b/>
                <w:sz w:val="18"/>
                <w:szCs w:val="18"/>
                <w:lang w:eastAsia="en-GB"/>
              </w:rPr>
            </w:pPr>
          </w:p>
        </w:tc>
        <w:tc>
          <w:tcPr>
            <w:tcW w:w="1248" w:type="dxa"/>
            <w:gridSpan w:val="5"/>
            <w:shd w:val="clear" w:color="auto" w:fill="FFFFFF" w:themeFill="background1"/>
          </w:tcPr>
          <w:p w14:paraId="1EF833A7" w14:textId="77777777" w:rsidR="00F12A3C" w:rsidRPr="00215C64" w:rsidRDefault="00F12A3C" w:rsidP="00F12A3C">
            <w:pPr>
              <w:rPr>
                <w:rFonts w:asciiTheme="minorHAnsi" w:hAnsiTheme="minorHAnsi"/>
                <w:sz w:val="18"/>
                <w:szCs w:val="18"/>
                <w:lang w:eastAsia="en-GB"/>
              </w:rPr>
            </w:pPr>
          </w:p>
        </w:tc>
        <w:tc>
          <w:tcPr>
            <w:tcW w:w="2711" w:type="dxa"/>
            <w:gridSpan w:val="12"/>
            <w:shd w:val="clear" w:color="auto" w:fill="FFFFFF" w:themeFill="background1"/>
          </w:tcPr>
          <w:p w14:paraId="1EF833A8" w14:textId="77777777" w:rsidR="00F12A3C" w:rsidRPr="00215C64" w:rsidRDefault="00F12A3C" w:rsidP="00F12A3C">
            <w:pPr>
              <w:rPr>
                <w:rFonts w:asciiTheme="minorHAnsi" w:hAnsiTheme="minorHAnsi"/>
                <w:b/>
                <w:sz w:val="18"/>
                <w:szCs w:val="18"/>
                <w:lang w:eastAsia="en-GB"/>
              </w:rPr>
            </w:pPr>
          </w:p>
        </w:tc>
        <w:tc>
          <w:tcPr>
            <w:tcW w:w="1416" w:type="dxa"/>
            <w:gridSpan w:val="7"/>
            <w:shd w:val="clear" w:color="auto" w:fill="FFFFFF" w:themeFill="background1"/>
          </w:tcPr>
          <w:p w14:paraId="1EF833A9" w14:textId="77777777" w:rsidR="00F12A3C" w:rsidRPr="00215C64" w:rsidRDefault="00F12A3C" w:rsidP="00F12A3C">
            <w:pPr>
              <w:rPr>
                <w:rFonts w:asciiTheme="minorHAnsi" w:hAnsiTheme="minorHAnsi"/>
                <w:sz w:val="18"/>
                <w:szCs w:val="18"/>
                <w:lang w:eastAsia="en-GB"/>
              </w:rPr>
            </w:pPr>
          </w:p>
        </w:tc>
        <w:tc>
          <w:tcPr>
            <w:tcW w:w="1561" w:type="dxa"/>
            <w:gridSpan w:val="7"/>
            <w:shd w:val="clear" w:color="auto" w:fill="FFFFFF" w:themeFill="background1"/>
          </w:tcPr>
          <w:p w14:paraId="1EF833AA" w14:textId="77777777" w:rsidR="00F12A3C" w:rsidRPr="00215C64" w:rsidRDefault="00F12A3C" w:rsidP="00F12A3C">
            <w:pPr>
              <w:rPr>
                <w:rFonts w:asciiTheme="minorHAnsi" w:hAnsiTheme="minorHAnsi"/>
                <w:b/>
                <w:sz w:val="18"/>
                <w:szCs w:val="18"/>
                <w:lang w:eastAsia="en-GB"/>
              </w:rPr>
            </w:pPr>
          </w:p>
        </w:tc>
        <w:tc>
          <w:tcPr>
            <w:tcW w:w="2465" w:type="dxa"/>
            <w:gridSpan w:val="8"/>
            <w:shd w:val="clear" w:color="auto" w:fill="FFFFFF" w:themeFill="background1"/>
          </w:tcPr>
          <w:p w14:paraId="1EF833AB" w14:textId="77777777" w:rsidR="00F12A3C" w:rsidRPr="00215C64" w:rsidRDefault="00F12A3C" w:rsidP="00F12A3C">
            <w:pPr>
              <w:rPr>
                <w:rFonts w:asciiTheme="minorHAnsi" w:hAnsiTheme="minorHAnsi"/>
                <w:sz w:val="18"/>
                <w:szCs w:val="18"/>
                <w:lang w:eastAsia="en-GB"/>
              </w:rPr>
            </w:pPr>
          </w:p>
        </w:tc>
      </w:tr>
      <w:tr w:rsidR="00F12A3C" w:rsidRPr="00521B51" w14:paraId="1EF833B5" w14:textId="77777777" w:rsidTr="00215C64">
        <w:tc>
          <w:tcPr>
            <w:tcW w:w="1538" w:type="dxa"/>
            <w:gridSpan w:val="4"/>
            <w:shd w:val="clear" w:color="auto" w:fill="D9D9D9" w:themeFill="background1" w:themeFillShade="D9"/>
          </w:tcPr>
          <w:p w14:paraId="1EF833AD"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Other (specify)</w:t>
            </w:r>
          </w:p>
        </w:tc>
        <w:tc>
          <w:tcPr>
            <w:tcW w:w="2404" w:type="dxa"/>
            <w:gridSpan w:val="11"/>
            <w:shd w:val="clear" w:color="auto" w:fill="FFFFFF" w:themeFill="background1"/>
          </w:tcPr>
          <w:p w14:paraId="1EF833AE" w14:textId="77777777" w:rsidR="00F12A3C" w:rsidRPr="00215C64" w:rsidRDefault="00F12A3C" w:rsidP="00F12A3C">
            <w:pPr>
              <w:keepNext/>
              <w:spacing w:before="60" w:after="60"/>
              <w:rPr>
                <w:rFonts w:ascii="Arial" w:hAnsi="Arial"/>
                <w:sz w:val="18"/>
                <w:szCs w:val="18"/>
                <w:lang w:eastAsia="en-GB"/>
              </w:rPr>
            </w:pPr>
          </w:p>
        </w:tc>
        <w:tc>
          <w:tcPr>
            <w:tcW w:w="1445" w:type="dxa"/>
            <w:gridSpan w:val="7"/>
            <w:shd w:val="clear" w:color="auto" w:fill="FFFFFF" w:themeFill="background1"/>
          </w:tcPr>
          <w:p w14:paraId="1EF833AF" w14:textId="77777777" w:rsidR="00F12A3C" w:rsidRPr="00215C64" w:rsidRDefault="00F12A3C" w:rsidP="00F12A3C">
            <w:pPr>
              <w:rPr>
                <w:rFonts w:asciiTheme="minorHAnsi" w:hAnsiTheme="minorHAnsi"/>
                <w:b/>
                <w:sz w:val="18"/>
                <w:szCs w:val="18"/>
                <w:lang w:eastAsia="en-GB"/>
              </w:rPr>
            </w:pPr>
          </w:p>
        </w:tc>
        <w:tc>
          <w:tcPr>
            <w:tcW w:w="1248" w:type="dxa"/>
            <w:gridSpan w:val="5"/>
            <w:shd w:val="clear" w:color="auto" w:fill="FFFFFF" w:themeFill="background1"/>
          </w:tcPr>
          <w:p w14:paraId="1EF833B0" w14:textId="77777777" w:rsidR="00F12A3C" w:rsidRPr="00215C64" w:rsidRDefault="00F12A3C" w:rsidP="00F12A3C">
            <w:pPr>
              <w:rPr>
                <w:rFonts w:asciiTheme="minorHAnsi" w:hAnsiTheme="minorHAnsi"/>
                <w:sz w:val="18"/>
                <w:szCs w:val="18"/>
                <w:lang w:eastAsia="en-GB"/>
              </w:rPr>
            </w:pPr>
          </w:p>
        </w:tc>
        <w:tc>
          <w:tcPr>
            <w:tcW w:w="2711" w:type="dxa"/>
            <w:gridSpan w:val="12"/>
            <w:shd w:val="clear" w:color="auto" w:fill="FFFFFF" w:themeFill="background1"/>
          </w:tcPr>
          <w:p w14:paraId="1EF833B1" w14:textId="77777777" w:rsidR="00F12A3C" w:rsidRPr="00215C64" w:rsidRDefault="00F12A3C" w:rsidP="00F12A3C">
            <w:pPr>
              <w:rPr>
                <w:rFonts w:asciiTheme="minorHAnsi" w:hAnsiTheme="minorHAnsi"/>
                <w:b/>
                <w:sz w:val="18"/>
                <w:szCs w:val="18"/>
                <w:lang w:eastAsia="en-GB"/>
              </w:rPr>
            </w:pPr>
          </w:p>
        </w:tc>
        <w:tc>
          <w:tcPr>
            <w:tcW w:w="1416" w:type="dxa"/>
            <w:gridSpan w:val="7"/>
            <w:shd w:val="clear" w:color="auto" w:fill="FFFFFF" w:themeFill="background1"/>
          </w:tcPr>
          <w:p w14:paraId="1EF833B2" w14:textId="77777777" w:rsidR="00F12A3C" w:rsidRPr="00215C64" w:rsidRDefault="00F12A3C" w:rsidP="00F12A3C">
            <w:pPr>
              <w:rPr>
                <w:rFonts w:asciiTheme="minorHAnsi" w:hAnsiTheme="minorHAnsi"/>
                <w:sz w:val="18"/>
                <w:szCs w:val="18"/>
                <w:lang w:eastAsia="en-GB"/>
              </w:rPr>
            </w:pPr>
          </w:p>
        </w:tc>
        <w:tc>
          <w:tcPr>
            <w:tcW w:w="1561" w:type="dxa"/>
            <w:gridSpan w:val="7"/>
            <w:shd w:val="clear" w:color="auto" w:fill="FFFFFF" w:themeFill="background1"/>
          </w:tcPr>
          <w:p w14:paraId="1EF833B3" w14:textId="77777777" w:rsidR="00F12A3C" w:rsidRPr="00215C64" w:rsidRDefault="00F12A3C" w:rsidP="00F12A3C">
            <w:pPr>
              <w:rPr>
                <w:rFonts w:asciiTheme="minorHAnsi" w:hAnsiTheme="minorHAnsi"/>
                <w:b/>
                <w:sz w:val="18"/>
                <w:szCs w:val="18"/>
                <w:lang w:eastAsia="en-GB"/>
              </w:rPr>
            </w:pPr>
          </w:p>
        </w:tc>
        <w:tc>
          <w:tcPr>
            <w:tcW w:w="2465" w:type="dxa"/>
            <w:gridSpan w:val="8"/>
            <w:shd w:val="clear" w:color="auto" w:fill="FFFFFF" w:themeFill="background1"/>
          </w:tcPr>
          <w:p w14:paraId="1EF833B4" w14:textId="77777777" w:rsidR="00F12A3C" w:rsidRPr="00215C64" w:rsidRDefault="00F12A3C" w:rsidP="00F12A3C">
            <w:pPr>
              <w:rPr>
                <w:rFonts w:asciiTheme="minorHAnsi" w:hAnsiTheme="minorHAnsi"/>
                <w:sz w:val="18"/>
                <w:szCs w:val="18"/>
                <w:lang w:eastAsia="en-GB"/>
              </w:rPr>
            </w:pPr>
          </w:p>
        </w:tc>
      </w:tr>
      <w:tr w:rsidR="00F12A3C" w:rsidRPr="00521B51" w14:paraId="1EF833BE" w14:textId="77777777" w:rsidTr="00215C64">
        <w:tc>
          <w:tcPr>
            <w:tcW w:w="1538" w:type="dxa"/>
            <w:gridSpan w:val="4"/>
            <w:shd w:val="clear" w:color="auto" w:fill="D9D9D9" w:themeFill="background1" w:themeFillShade="D9"/>
          </w:tcPr>
          <w:p w14:paraId="1EF833B6"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Other (specify)</w:t>
            </w:r>
          </w:p>
        </w:tc>
        <w:tc>
          <w:tcPr>
            <w:tcW w:w="2404" w:type="dxa"/>
            <w:gridSpan w:val="11"/>
            <w:shd w:val="clear" w:color="auto" w:fill="FFFFFF" w:themeFill="background1"/>
          </w:tcPr>
          <w:p w14:paraId="1EF833B7" w14:textId="77777777" w:rsidR="00F12A3C" w:rsidRPr="00215C64" w:rsidRDefault="00F12A3C" w:rsidP="00F12A3C">
            <w:pPr>
              <w:keepNext/>
              <w:spacing w:before="60" w:after="60"/>
              <w:rPr>
                <w:rFonts w:ascii="Arial" w:hAnsi="Arial"/>
                <w:sz w:val="18"/>
                <w:szCs w:val="18"/>
                <w:lang w:eastAsia="en-GB"/>
              </w:rPr>
            </w:pPr>
          </w:p>
        </w:tc>
        <w:tc>
          <w:tcPr>
            <w:tcW w:w="1445" w:type="dxa"/>
            <w:gridSpan w:val="7"/>
            <w:shd w:val="clear" w:color="auto" w:fill="FFFFFF" w:themeFill="background1"/>
          </w:tcPr>
          <w:p w14:paraId="1EF833B8" w14:textId="77777777" w:rsidR="00F12A3C" w:rsidRPr="00215C64" w:rsidRDefault="00F12A3C" w:rsidP="00F12A3C">
            <w:pPr>
              <w:rPr>
                <w:rFonts w:asciiTheme="minorHAnsi" w:hAnsiTheme="minorHAnsi"/>
                <w:b/>
                <w:sz w:val="18"/>
                <w:szCs w:val="18"/>
                <w:lang w:eastAsia="en-GB"/>
              </w:rPr>
            </w:pPr>
          </w:p>
        </w:tc>
        <w:tc>
          <w:tcPr>
            <w:tcW w:w="1248" w:type="dxa"/>
            <w:gridSpan w:val="5"/>
            <w:shd w:val="clear" w:color="auto" w:fill="FFFFFF" w:themeFill="background1"/>
          </w:tcPr>
          <w:p w14:paraId="1EF833B9" w14:textId="77777777" w:rsidR="00F12A3C" w:rsidRPr="00215C64" w:rsidRDefault="00F12A3C" w:rsidP="00F12A3C">
            <w:pPr>
              <w:rPr>
                <w:rFonts w:asciiTheme="minorHAnsi" w:hAnsiTheme="minorHAnsi"/>
                <w:sz w:val="18"/>
                <w:szCs w:val="18"/>
                <w:lang w:eastAsia="en-GB"/>
              </w:rPr>
            </w:pPr>
          </w:p>
        </w:tc>
        <w:tc>
          <w:tcPr>
            <w:tcW w:w="2711" w:type="dxa"/>
            <w:gridSpan w:val="12"/>
            <w:shd w:val="clear" w:color="auto" w:fill="FFFFFF" w:themeFill="background1"/>
          </w:tcPr>
          <w:p w14:paraId="1EF833BA" w14:textId="77777777" w:rsidR="00F12A3C" w:rsidRPr="00215C64" w:rsidRDefault="00F12A3C" w:rsidP="00F12A3C">
            <w:pPr>
              <w:rPr>
                <w:rFonts w:asciiTheme="minorHAnsi" w:hAnsiTheme="minorHAnsi"/>
                <w:b/>
                <w:sz w:val="18"/>
                <w:szCs w:val="18"/>
                <w:lang w:eastAsia="en-GB"/>
              </w:rPr>
            </w:pPr>
          </w:p>
        </w:tc>
        <w:tc>
          <w:tcPr>
            <w:tcW w:w="1416" w:type="dxa"/>
            <w:gridSpan w:val="7"/>
            <w:shd w:val="clear" w:color="auto" w:fill="FFFFFF" w:themeFill="background1"/>
          </w:tcPr>
          <w:p w14:paraId="1EF833BB" w14:textId="77777777" w:rsidR="00F12A3C" w:rsidRPr="00215C64" w:rsidRDefault="00F12A3C" w:rsidP="00F12A3C">
            <w:pPr>
              <w:rPr>
                <w:rFonts w:asciiTheme="minorHAnsi" w:hAnsiTheme="minorHAnsi"/>
                <w:sz w:val="18"/>
                <w:szCs w:val="18"/>
                <w:lang w:eastAsia="en-GB"/>
              </w:rPr>
            </w:pPr>
          </w:p>
        </w:tc>
        <w:tc>
          <w:tcPr>
            <w:tcW w:w="1561" w:type="dxa"/>
            <w:gridSpan w:val="7"/>
            <w:shd w:val="clear" w:color="auto" w:fill="FFFFFF" w:themeFill="background1"/>
          </w:tcPr>
          <w:p w14:paraId="1EF833BC" w14:textId="77777777" w:rsidR="00F12A3C" w:rsidRPr="00215C64" w:rsidRDefault="00F12A3C" w:rsidP="00F12A3C">
            <w:pPr>
              <w:rPr>
                <w:rFonts w:asciiTheme="minorHAnsi" w:hAnsiTheme="minorHAnsi"/>
                <w:b/>
                <w:sz w:val="18"/>
                <w:szCs w:val="18"/>
                <w:lang w:eastAsia="en-GB"/>
              </w:rPr>
            </w:pPr>
          </w:p>
        </w:tc>
        <w:tc>
          <w:tcPr>
            <w:tcW w:w="2465" w:type="dxa"/>
            <w:gridSpan w:val="8"/>
            <w:shd w:val="clear" w:color="auto" w:fill="FFFFFF" w:themeFill="background1"/>
          </w:tcPr>
          <w:p w14:paraId="1EF833BD" w14:textId="77777777" w:rsidR="00F12A3C" w:rsidRPr="00215C64" w:rsidRDefault="00F12A3C" w:rsidP="00F12A3C">
            <w:pPr>
              <w:rPr>
                <w:rFonts w:asciiTheme="minorHAnsi" w:hAnsiTheme="minorHAnsi"/>
                <w:sz w:val="18"/>
                <w:szCs w:val="18"/>
                <w:lang w:eastAsia="en-GB"/>
              </w:rPr>
            </w:pPr>
          </w:p>
        </w:tc>
      </w:tr>
      <w:tr w:rsidR="00F12A3C" w:rsidRPr="00521B51" w14:paraId="1EF833C0" w14:textId="77777777" w:rsidTr="00215C64">
        <w:tc>
          <w:tcPr>
            <w:tcW w:w="14788" w:type="dxa"/>
            <w:gridSpan w:val="61"/>
            <w:shd w:val="clear" w:color="auto" w:fill="D9D9D9" w:themeFill="background1" w:themeFillShade="D9"/>
          </w:tcPr>
          <w:p w14:paraId="1EF833BF"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Expected Impact</w:t>
            </w:r>
          </w:p>
        </w:tc>
      </w:tr>
      <w:tr w:rsidR="00F12A3C" w:rsidRPr="00521B51" w14:paraId="1EF833C3" w14:textId="77777777" w:rsidTr="00215C64">
        <w:tc>
          <w:tcPr>
            <w:tcW w:w="4658" w:type="dxa"/>
            <w:gridSpan w:val="19"/>
            <w:shd w:val="clear" w:color="auto" w:fill="D9D9D9" w:themeFill="background1" w:themeFillShade="D9"/>
          </w:tcPr>
          <w:p w14:paraId="1EF833C1"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Why are you considering this functionality?</w:t>
            </w:r>
          </w:p>
        </w:tc>
        <w:tc>
          <w:tcPr>
            <w:tcW w:w="10130" w:type="dxa"/>
            <w:gridSpan w:val="42"/>
          </w:tcPr>
          <w:p w14:paraId="1EF833C2" w14:textId="77777777" w:rsidR="00F12A3C" w:rsidRPr="00215C64" w:rsidRDefault="00F12A3C" w:rsidP="00F12A3C">
            <w:pPr>
              <w:rPr>
                <w:rFonts w:asciiTheme="minorHAnsi" w:hAnsiTheme="minorHAnsi"/>
                <w:sz w:val="18"/>
                <w:szCs w:val="18"/>
                <w:lang w:eastAsia="en-GB"/>
              </w:rPr>
            </w:pPr>
          </w:p>
        </w:tc>
      </w:tr>
      <w:tr w:rsidR="00F12A3C" w:rsidRPr="00521B51" w14:paraId="1EF833C8" w14:textId="77777777" w:rsidTr="00215C64">
        <w:tc>
          <w:tcPr>
            <w:tcW w:w="4658" w:type="dxa"/>
            <w:gridSpan w:val="19"/>
            <w:shd w:val="clear" w:color="auto" w:fill="D9D9D9" w:themeFill="background1" w:themeFillShade="D9"/>
          </w:tcPr>
          <w:p w14:paraId="1EF833C4" w14:textId="77777777" w:rsidR="00F12A3C" w:rsidRPr="00215C64" w:rsidRDefault="00F12A3C" w:rsidP="00215C64">
            <w:pPr>
              <w:jc w:val="both"/>
              <w:rPr>
                <w:rFonts w:asciiTheme="minorHAnsi" w:hAnsiTheme="minorHAnsi"/>
                <w:b/>
                <w:sz w:val="18"/>
                <w:szCs w:val="18"/>
                <w:lang w:eastAsia="en-GB"/>
              </w:rPr>
            </w:pPr>
            <w:r w:rsidRPr="00215C64">
              <w:rPr>
                <w:rFonts w:asciiTheme="minorHAnsi" w:hAnsiTheme="minorHAnsi"/>
                <w:b/>
                <w:sz w:val="18"/>
                <w:szCs w:val="18"/>
                <w:lang w:eastAsia="en-GB"/>
              </w:rPr>
              <w:t>Do you expect significant savings in your operational costs by implementing LPV? Why?</w:t>
            </w:r>
          </w:p>
        </w:tc>
        <w:tc>
          <w:tcPr>
            <w:tcW w:w="4414" w:type="dxa"/>
            <w:gridSpan w:val="18"/>
            <w:shd w:val="clear" w:color="auto" w:fill="auto"/>
          </w:tcPr>
          <w:p w14:paraId="1EF833C5" w14:textId="77777777" w:rsidR="00F12A3C" w:rsidRPr="00215C64" w:rsidRDefault="00F12A3C" w:rsidP="00215C64">
            <w:pPr>
              <w:jc w:val="both"/>
              <w:rPr>
                <w:rFonts w:asciiTheme="minorHAnsi" w:hAnsiTheme="minorHAnsi"/>
                <w:b/>
                <w:sz w:val="18"/>
                <w:szCs w:val="18"/>
                <w:lang w:eastAsia="en-GB"/>
              </w:rPr>
            </w:pPr>
          </w:p>
        </w:tc>
        <w:tc>
          <w:tcPr>
            <w:tcW w:w="2552" w:type="dxa"/>
            <w:gridSpan w:val="12"/>
            <w:shd w:val="clear" w:color="auto" w:fill="D9D9D9" w:themeFill="background1" w:themeFillShade="D9"/>
          </w:tcPr>
          <w:p w14:paraId="1EF833C6" w14:textId="77777777" w:rsidR="00F12A3C" w:rsidRPr="00215C64" w:rsidRDefault="00F12A3C" w:rsidP="00215C64">
            <w:pPr>
              <w:jc w:val="both"/>
              <w:rPr>
                <w:rFonts w:asciiTheme="minorHAnsi" w:hAnsiTheme="minorHAnsi"/>
                <w:b/>
                <w:sz w:val="18"/>
                <w:szCs w:val="18"/>
                <w:lang w:eastAsia="en-GB"/>
              </w:rPr>
            </w:pPr>
            <w:r w:rsidRPr="00215C64">
              <w:rPr>
                <w:rFonts w:asciiTheme="minorHAnsi" w:hAnsiTheme="minorHAnsi"/>
                <w:b/>
                <w:sz w:val="18"/>
                <w:szCs w:val="18"/>
                <w:lang w:eastAsia="en-GB"/>
              </w:rPr>
              <w:t>Will you access to new destinations? Which ones?</w:t>
            </w:r>
          </w:p>
        </w:tc>
        <w:tc>
          <w:tcPr>
            <w:tcW w:w="3164" w:type="dxa"/>
            <w:gridSpan w:val="12"/>
          </w:tcPr>
          <w:p w14:paraId="1EF833C7" w14:textId="77777777" w:rsidR="00F12A3C" w:rsidRPr="00215C64" w:rsidRDefault="00F12A3C" w:rsidP="00F12A3C">
            <w:pPr>
              <w:rPr>
                <w:rFonts w:asciiTheme="minorHAnsi" w:hAnsiTheme="minorHAnsi"/>
                <w:sz w:val="18"/>
                <w:szCs w:val="18"/>
                <w:lang w:eastAsia="en-GB"/>
              </w:rPr>
            </w:pPr>
          </w:p>
        </w:tc>
      </w:tr>
      <w:tr w:rsidR="00F12A3C" w:rsidRPr="00521B51" w14:paraId="1EF833CD" w14:textId="77777777" w:rsidTr="00215C64">
        <w:tc>
          <w:tcPr>
            <w:tcW w:w="4658" w:type="dxa"/>
            <w:gridSpan w:val="19"/>
            <w:shd w:val="clear" w:color="auto" w:fill="D9D9D9" w:themeFill="background1" w:themeFillShade="D9"/>
          </w:tcPr>
          <w:p w14:paraId="1EF833C9" w14:textId="77777777" w:rsidR="00F12A3C" w:rsidRPr="00215C64" w:rsidRDefault="00F12A3C" w:rsidP="00215C64">
            <w:pPr>
              <w:jc w:val="both"/>
              <w:rPr>
                <w:rFonts w:asciiTheme="minorHAnsi" w:hAnsiTheme="minorHAnsi"/>
                <w:b/>
                <w:sz w:val="18"/>
                <w:szCs w:val="18"/>
                <w:lang w:eastAsia="en-GB"/>
              </w:rPr>
            </w:pPr>
            <w:r w:rsidRPr="00215C64">
              <w:rPr>
                <w:rFonts w:asciiTheme="minorHAnsi" w:hAnsiTheme="minorHAnsi"/>
                <w:b/>
                <w:sz w:val="18"/>
                <w:szCs w:val="18"/>
                <w:lang w:eastAsia="en-GB"/>
              </w:rPr>
              <w:t>What other aircraft are on your fleet? Are they SBAS certified? If not, is there an STC available?</w:t>
            </w:r>
          </w:p>
        </w:tc>
        <w:tc>
          <w:tcPr>
            <w:tcW w:w="3705" w:type="dxa"/>
            <w:gridSpan w:val="14"/>
          </w:tcPr>
          <w:p w14:paraId="1EF833CA" w14:textId="77777777" w:rsidR="00F12A3C" w:rsidRPr="00215C64" w:rsidRDefault="00F12A3C" w:rsidP="00215C64">
            <w:pPr>
              <w:jc w:val="both"/>
              <w:rPr>
                <w:rFonts w:asciiTheme="minorHAnsi" w:hAnsiTheme="minorHAnsi"/>
                <w:sz w:val="18"/>
                <w:szCs w:val="18"/>
                <w:lang w:eastAsia="en-GB"/>
              </w:rPr>
            </w:pPr>
          </w:p>
        </w:tc>
        <w:tc>
          <w:tcPr>
            <w:tcW w:w="3261" w:type="dxa"/>
            <w:gridSpan w:val="16"/>
            <w:shd w:val="clear" w:color="auto" w:fill="D9D9D9" w:themeFill="background1" w:themeFillShade="D9"/>
          </w:tcPr>
          <w:p w14:paraId="1EF833CB" w14:textId="77777777" w:rsidR="00F12A3C" w:rsidRPr="00215C64" w:rsidRDefault="00F12A3C" w:rsidP="00215C64">
            <w:pPr>
              <w:jc w:val="both"/>
              <w:rPr>
                <w:rFonts w:asciiTheme="minorHAnsi" w:hAnsiTheme="minorHAnsi"/>
                <w:b/>
                <w:sz w:val="18"/>
                <w:szCs w:val="18"/>
                <w:lang w:eastAsia="en-GB"/>
              </w:rPr>
            </w:pPr>
            <w:r w:rsidRPr="00215C64">
              <w:rPr>
                <w:rFonts w:asciiTheme="minorHAnsi" w:hAnsiTheme="minorHAnsi"/>
                <w:b/>
                <w:sz w:val="18"/>
                <w:szCs w:val="18"/>
                <w:lang w:eastAsia="en-GB"/>
              </w:rPr>
              <w:t>Are you planning any replacements? Will the new a/c be SBAS capable?</w:t>
            </w:r>
          </w:p>
        </w:tc>
        <w:tc>
          <w:tcPr>
            <w:tcW w:w="3164" w:type="dxa"/>
            <w:gridSpan w:val="12"/>
          </w:tcPr>
          <w:p w14:paraId="1EF833CC" w14:textId="77777777" w:rsidR="00F12A3C" w:rsidRPr="00215C64" w:rsidRDefault="00F12A3C" w:rsidP="00F12A3C">
            <w:pPr>
              <w:rPr>
                <w:rFonts w:asciiTheme="minorHAnsi" w:hAnsiTheme="minorHAnsi"/>
                <w:sz w:val="18"/>
                <w:szCs w:val="18"/>
                <w:lang w:eastAsia="en-GB"/>
              </w:rPr>
            </w:pPr>
          </w:p>
        </w:tc>
      </w:tr>
      <w:tr w:rsidR="00F12A3C" w:rsidRPr="00521B51" w14:paraId="1EF833D4" w14:textId="77777777" w:rsidTr="00215C64">
        <w:trPr>
          <w:trHeight w:val="815"/>
        </w:trPr>
        <w:tc>
          <w:tcPr>
            <w:tcW w:w="3402" w:type="dxa"/>
            <w:gridSpan w:val="11"/>
            <w:shd w:val="clear" w:color="auto" w:fill="D9D9D9" w:themeFill="background1" w:themeFillShade="D9"/>
            <w:vAlign w:val="center"/>
          </w:tcPr>
          <w:p w14:paraId="1EF833CF" w14:textId="1434A657" w:rsidR="00F12A3C" w:rsidRPr="00215C64" w:rsidRDefault="00F12A3C" w:rsidP="00E22499">
            <w:pPr>
              <w:jc w:val="both"/>
              <w:rPr>
                <w:rFonts w:asciiTheme="minorHAnsi" w:hAnsiTheme="minorHAnsi"/>
                <w:sz w:val="18"/>
                <w:szCs w:val="18"/>
                <w:vertAlign w:val="superscript"/>
                <w:lang w:eastAsia="en-GB"/>
              </w:rPr>
            </w:pPr>
            <w:r w:rsidRPr="00215C64">
              <w:rPr>
                <w:b/>
                <w:sz w:val="18"/>
                <w:szCs w:val="18"/>
                <w:vertAlign w:val="superscript"/>
                <w:lang w:eastAsia="en-GB"/>
              </w:rPr>
              <w:t>1.</w:t>
            </w:r>
            <w:r w:rsidRPr="00215C64">
              <w:rPr>
                <w:rFonts w:asciiTheme="minorHAnsi" w:hAnsiTheme="minorHAnsi"/>
                <w:b/>
                <w:sz w:val="18"/>
                <w:szCs w:val="18"/>
                <w:lang w:eastAsia="en-GB"/>
              </w:rPr>
              <w:t xml:space="preserve">Indicate expected completion date (MM/YYYY) assuming that the project will start in </w:t>
            </w:r>
            <w:r w:rsidR="00411D6E" w:rsidRPr="00215C64">
              <w:rPr>
                <w:rFonts w:asciiTheme="minorHAnsi" w:hAnsiTheme="minorHAnsi"/>
                <w:b/>
                <w:sz w:val="18"/>
                <w:szCs w:val="18"/>
                <w:lang w:eastAsia="en-GB"/>
              </w:rPr>
              <w:t>Oct 2018 (10/2018)</w:t>
            </w:r>
          </w:p>
        </w:tc>
        <w:tc>
          <w:tcPr>
            <w:tcW w:w="7088" w:type="dxa"/>
            <w:gridSpan w:val="32"/>
            <w:shd w:val="clear" w:color="auto" w:fill="D9D9D9" w:themeFill="background1" w:themeFillShade="D9"/>
            <w:vAlign w:val="center"/>
          </w:tcPr>
          <w:p w14:paraId="1EF833D1" w14:textId="2E8F9699" w:rsidR="00F12A3C" w:rsidRPr="00215C64" w:rsidRDefault="00F12A3C" w:rsidP="00E22499">
            <w:pPr>
              <w:jc w:val="both"/>
              <w:rPr>
                <w:rFonts w:asciiTheme="minorHAnsi" w:hAnsiTheme="minorHAnsi"/>
                <w:sz w:val="18"/>
                <w:szCs w:val="18"/>
                <w:vertAlign w:val="superscript"/>
                <w:lang w:eastAsia="en-GB"/>
              </w:rPr>
            </w:pPr>
            <w:r w:rsidRPr="00215C64">
              <w:rPr>
                <w:b/>
                <w:sz w:val="18"/>
                <w:szCs w:val="18"/>
                <w:vertAlign w:val="superscript"/>
                <w:lang w:eastAsia="en-GB"/>
              </w:rPr>
              <w:t>2.</w:t>
            </w:r>
            <w:r w:rsidR="00E22499" w:rsidRPr="00215C64">
              <w:rPr>
                <w:b/>
                <w:sz w:val="18"/>
                <w:szCs w:val="18"/>
                <w:vertAlign w:val="superscript"/>
                <w:lang w:eastAsia="en-GB"/>
              </w:rPr>
              <w:t xml:space="preserve"> </w:t>
            </w:r>
            <w:r w:rsidRPr="00215C64">
              <w:rPr>
                <w:rFonts w:asciiTheme="minorHAnsi" w:hAnsiTheme="minorHAnsi"/>
                <w:b/>
                <w:sz w:val="18"/>
                <w:szCs w:val="18"/>
                <w:lang w:eastAsia="en-GB"/>
              </w:rPr>
              <w:t>This comprises the upgrade of existing avionics (SW, HW, cabling, connectors, etc.) and the airworthiness certification in the form of an existing SB or STC. If there is not SB or STC available, they could be considered in topics F and G of the call.</w:t>
            </w:r>
          </w:p>
        </w:tc>
        <w:tc>
          <w:tcPr>
            <w:tcW w:w="4298" w:type="dxa"/>
            <w:gridSpan w:val="18"/>
            <w:shd w:val="clear" w:color="auto" w:fill="D9D9D9" w:themeFill="background1" w:themeFillShade="D9"/>
            <w:vAlign w:val="center"/>
          </w:tcPr>
          <w:p w14:paraId="1EF833D3" w14:textId="559124FA" w:rsidR="00F12A3C" w:rsidRPr="00215C64" w:rsidRDefault="00F12A3C" w:rsidP="00E22499">
            <w:pPr>
              <w:jc w:val="both"/>
              <w:rPr>
                <w:b/>
                <w:sz w:val="18"/>
                <w:szCs w:val="18"/>
                <w:lang w:eastAsia="en-GB"/>
              </w:rPr>
            </w:pPr>
            <w:r w:rsidRPr="00215C64">
              <w:rPr>
                <w:b/>
                <w:sz w:val="18"/>
                <w:szCs w:val="18"/>
                <w:vertAlign w:val="superscript"/>
                <w:lang w:eastAsia="en-GB"/>
              </w:rPr>
              <w:t>3.</w:t>
            </w:r>
            <w:r w:rsidR="00E22499" w:rsidRPr="00215C64">
              <w:rPr>
                <w:b/>
                <w:sz w:val="18"/>
                <w:szCs w:val="18"/>
                <w:vertAlign w:val="superscript"/>
                <w:lang w:eastAsia="en-GB"/>
              </w:rPr>
              <w:t xml:space="preserve"> </w:t>
            </w:r>
            <w:r w:rsidRPr="00215C64">
              <w:rPr>
                <w:rFonts w:asciiTheme="minorHAnsi" w:hAnsiTheme="minorHAnsi"/>
                <w:b/>
                <w:sz w:val="18"/>
                <w:szCs w:val="18"/>
                <w:lang w:eastAsia="en-GB"/>
              </w:rPr>
              <w:t xml:space="preserve">Operational approval for RNP APCH down to LPV minima against AMC-2028 should be granted by the NSA to the operator </w:t>
            </w:r>
          </w:p>
        </w:tc>
      </w:tr>
    </w:tbl>
    <w:p w14:paraId="1EF833D5" w14:textId="77777777" w:rsidR="00F12A3C" w:rsidRPr="00F12A3C" w:rsidRDefault="00F12A3C" w:rsidP="00F12A3C">
      <w:pPr>
        <w:spacing w:after="200" w:line="276" w:lineRule="auto"/>
        <w:rPr>
          <w:rFonts w:asciiTheme="minorHAnsi" w:eastAsiaTheme="minorHAnsi" w:hAnsiTheme="minorHAnsi" w:cstheme="minorBidi"/>
          <w:sz w:val="22"/>
          <w:szCs w:val="22"/>
          <w:lang w:eastAsia="es-ES"/>
        </w:rPr>
      </w:pPr>
    </w:p>
    <w:tbl>
      <w:tblPr>
        <w:tblStyle w:val="TableGrid1"/>
        <w:tblW w:w="14788" w:type="dxa"/>
        <w:tblInd w:w="250" w:type="dxa"/>
        <w:tblLayout w:type="fixed"/>
        <w:tblLook w:val="04A0" w:firstRow="1" w:lastRow="0" w:firstColumn="1" w:lastColumn="0" w:noHBand="0" w:noVBand="1"/>
      </w:tblPr>
      <w:tblGrid>
        <w:gridCol w:w="848"/>
        <w:gridCol w:w="259"/>
        <w:gridCol w:w="166"/>
        <w:gridCol w:w="26"/>
        <w:gridCol w:w="236"/>
        <w:gridCol w:w="21"/>
        <w:gridCol w:w="330"/>
        <w:gridCol w:w="521"/>
        <w:gridCol w:w="236"/>
        <w:gridCol w:w="21"/>
        <w:gridCol w:w="168"/>
        <w:gridCol w:w="567"/>
        <w:gridCol w:w="77"/>
        <w:gridCol w:w="210"/>
        <w:gridCol w:w="253"/>
        <w:gridCol w:w="169"/>
        <w:gridCol w:w="185"/>
        <w:gridCol w:w="149"/>
        <w:gridCol w:w="213"/>
        <w:gridCol w:w="467"/>
        <w:gridCol w:w="262"/>
        <w:gridCol w:w="377"/>
        <w:gridCol w:w="759"/>
        <w:gridCol w:w="112"/>
        <w:gridCol w:w="404"/>
        <w:gridCol w:w="49"/>
        <w:gridCol w:w="425"/>
        <w:gridCol w:w="499"/>
        <w:gridCol w:w="288"/>
        <w:gridCol w:w="188"/>
        <w:gridCol w:w="74"/>
        <w:gridCol w:w="87"/>
        <w:gridCol w:w="565"/>
        <w:gridCol w:w="132"/>
        <w:gridCol w:w="342"/>
        <w:gridCol w:w="235"/>
        <w:gridCol w:w="30"/>
        <w:gridCol w:w="418"/>
        <w:gridCol w:w="119"/>
        <w:gridCol w:w="42"/>
        <w:gridCol w:w="230"/>
        <w:gridCol w:w="60"/>
        <w:gridCol w:w="518"/>
        <w:gridCol w:w="287"/>
        <w:gridCol w:w="140"/>
        <w:gridCol w:w="187"/>
        <w:gridCol w:w="144"/>
        <w:gridCol w:w="225"/>
        <w:gridCol w:w="127"/>
        <w:gridCol w:w="309"/>
        <w:gridCol w:w="425"/>
        <w:gridCol w:w="427"/>
        <w:gridCol w:w="709"/>
        <w:gridCol w:w="425"/>
        <w:gridCol w:w="46"/>
      </w:tblGrid>
      <w:tr w:rsidR="00F12A3C" w:rsidRPr="009D5A0E" w14:paraId="1EF833D8" w14:textId="77777777" w:rsidTr="00215C64">
        <w:tc>
          <w:tcPr>
            <w:tcW w:w="14788" w:type="dxa"/>
            <w:gridSpan w:val="55"/>
            <w:shd w:val="clear" w:color="auto" w:fill="000000" w:themeFill="text1"/>
          </w:tcPr>
          <w:p w14:paraId="1EF833D7" w14:textId="77777777" w:rsidR="00F12A3C" w:rsidRPr="00215C64" w:rsidRDefault="00F12A3C" w:rsidP="00F12A3C">
            <w:pPr>
              <w:rPr>
                <w:rFonts w:asciiTheme="minorHAnsi" w:hAnsiTheme="minorHAnsi"/>
                <w:b/>
                <w:sz w:val="18"/>
                <w:szCs w:val="18"/>
                <w:lang w:eastAsia="en-GB"/>
              </w:rPr>
            </w:pPr>
            <w:r w:rsidRPr="00215C64">
              <w:rPr>
                <w:rFonts w:ascii="Arial" w:hAnsi="Arial" w:cs="Arial"/>
                <w:b/>
                <w:color w:val="FFFFFF" w:themeColor="background1"/>
                <w:sz w:val="18"/>
                <w:szCs w:val="18"/>
                <w:lang w:eastAsia="en-GB"/>
              </w:rPr>
              <w:t>Section 2.D</w:t>
            </w:r>
            <w:r w:rsidRPr="00215C64">
              <w:rPr>
                <w:rFonts w:asciiTheme="minorHAnsi" w:hAnsiTheme="minorHAnsi"/>
                <w:b/>
                <w:color w:val="FFFFFF" w:themeColor="background1"/>
                <w:sz w:val="18"/>
                <w:szCs w:val="18"/>
                <w:lang w:eastAsia="en-GB"/>
              </w:rPr>
              <w:t xml:space="preserve"> – </w:t>
            </w:r>
            <w:r w:rsidRPr="00215C64">
              <w:rPr>
                <w:rFonts w:ascii="Arial" w:hAnsi="Arial"/>
                <w:b/>
                <w:sz w:val="18"/>
                <w:szCs w:val="18"/>
                <w:lang w:eastAsia="en-GB"/>
              </w:rPr>
              <w:t>Aircraft or rotorcraft retrofit. Fill in one 2.D form for each different aircraft or rotorcraft model</w:t>
            </w:r>
          </w:p>
        </w:tc>
      </w:tr>
      <w:tr w:rsidR="00F12A3C" w:rsidRPr="009D5A0E" w14:paraId="1EF833E3" w14:textId="77777777" w:rsidTr="00215C64">
        <w:trPr>
          <w:trHeight w:val="326"/>
        </w:trPr>
        <w:tc>
          <w:tcPr>
            <w:tcW w:w="848" w:type="dxa"/>
            <w:shd w:val="clear" w:color="auto" w:fill="D9D9D9" w:themeFill="background1" w:themeFillShade="D9"/>
          </w:tcPr>
          <w:p w14:paraId="1EF833D9"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 xml:space="preserve">Aircraft </w:t>
            </w:r>
          </w:p>
        </w:tc>
        <w:sdt>
          <w:sdtPr>
            <w:rPr>
              <w:b/>
              <w:sz w:val="18"/>
              <w:szCs w:val="18"/>
              <w:lang w:eastAsia="en-GB"/>
            </w:rPr>
            <w:id w:val="1677376461"/>
            <w14:checkbox>
              <w14:checked w14:val="0"/>
              <w14:checkedState w14:val="2612" w14:font="MS Gothic"/>
              <w14:uncheckedState w14:val="2610" w14:font="MS Gothic"/>
            </w14:checkbox>
          </w:sdtPr>
          <w:sdtEndPr/>
          <w:sdtContent>
            <w:tc>
              <w:tcPr>
                <w:tcW w:w="425" w:type="dxa"/>
                <w:gridSpan w:val="2"/>
              </w:tcPr>
              <w:p w14:paraId="1EF833DA" w14:textId="184E7393" w:rsidR="00F12A3C" w:rsidRPr="00215C64" w:rsidRDefault="00F12A3C" w:rsidP="00F12A3C">
                <w:pPr>
                  <w:rPr>
                    <w:sz w:val="18"/>
                    <w:szCs w:val="18"/>
                    <w:lang w:eastAsia="en-GB"/>
                  </w:rPr>
                </w:pPr>
                <w:r w:rsidRPr="00215C64">
                  <w:rPr>
                    <w:rFonts w:ascii="MS Mincho" w:eastAsia="MS Mincho" w:hAnsi="MS Mincho" w:cs="MS Mincho"/>
                    <w:b/>
                    <w:sz w:val="18"/>
                    <w:szCs w:val="18"/>
                    <w:lang w:eastAsia="en-GB"/>
                  </w:rPr>
                  <w:t>☐</w:t>
                </w:r>
              </w:p>
            </w:tc>
          </w:sdtContent>
        </w:sdt>
        <w:tc>
          <w:tcPr>
            <w:tcW w:w="1134" w:type="dxa"/>
            <w:gridSpan w:val="5"/>
            <w:shd w:val="clear" w:color="auto" w:fill="D9D9D9" w:themeFill="background1" w:themeFillShade="D9"/>
          </w:tcPr>
          <w:p w14:paraId="1EF833DB" w14:textId="77777777" w:rsidR="00F12A3C" w:rsidRPr="00215C64" w:rsidRDefault="00F12A3C" w:rsidP="00F12A3C">
            <w:pPr>
              <w:rPr>
                <w:rFonts w:ascii="Arial" w:hAnsi="Arial"/>
                <w:b/>
                <w:sz w:val="18"/>
                <w:szCs w:val="18"/>
                <w:lang w:eastAsia="en-GB"/>
              </w:rPr>
            </w:pPr>
            <w:r w:rsidRPr="00215C64">
              <w:rPr>
                <w:rFonts w:asciiTheme="minorHAnsi" w:hAnsiTheme="minorHAnsi"/>
                <w:b/>
                <w:sz w:val="18"/>
                <w:szCs w:val="18"/>
                <w:lang w:eastAsia="en-GB"/>
              </w:rPr>
              <w:t>Rotorcraft</w:t>
            </w:r>
          </w:p>
        </w:tc>
        <w:sdt>
          <w:sdtPr>
            <w:rPr>
              <w:rFonts w:ascii="Arial" w:hAnsi="Arial"/>
              <w:b/>
              <w:sz w:val="18"/>
              <w:szCs w:val="18"/>
              <w:lang w:eastAsia="en-GB"/>
            </w:rPr>
            <w:id w:val="174700710"/>
            <w14:checkbox>
              <w14:checked w14:val="0"/>
              <w14:checkedState w14:val="2612" w14:font="MS Gothic"/>
              <w14:uncheckedState w14:val="2610" w14:font="MS Gothic"/>
            </w14:checkbox>
          </w:sdtPr>
          <w:sdtEndPr/>
          <w:sdtContent>
            <w:tc>
              <w:tcPr>
                <w:tcW w:w="425" w:type="dxa"/>
                <w:gridSpan w:val="3"/>
              </w:tcPr>
              <w:p w14:paraId="1EF833DC" w14:textId="4D22926C" w:rsidR="00F12A3C" w:rsidRPr="00215C64" w:rsidRDefault="00F12A3C" w:rsidP="00F12A3C">
                <w:pPr>
                  <w:rPr>
                    <w:rFonts w:asciiTheme="minorHAnsi" w:hAnsiTheme="minorHAnsi"/>
                    <w:sz w:val="18"/>
                    <w:szCs w:val="18"/>
                    <w:lang w:eastAsia="en-GB"/>
                  </w:rPr>
                </w:pPr>
                <w:r w:rsidRPr="00215C64">
                  <w:rPr>
                    <w:rFonts w:ascii="MS Gothic" w:eastAsia="MS Gothic" w:hAnsi="MS Gothic" w:cs="MS Gothic"/>
                    <w:b/>
                    <w:sz w:val="18"/>
                    <w:szCs w:val="18"/>
                    <w:lang w:eastAsia="en-GB"/>
                  </w:rPr>
                  <w:t>☐</w:t>
                </w:r>
              </w:p>
            </w:tc>
          </w:sdtContent>
        </w:sdt>
        <w:tc>
          <w:tcPr>
            <w:tcW w:w="2552" w:type="dxa"/>
            <w:gridSpan w:val="10"/>
            <w:shd w:val="clear" w:color="auto" w:fill="D9D9D9" w:themeFill="background1" w:themeFillShade="D9"/>
          </w:tcPr>
          <w:p w14:paraId="1EF833DD" w14:textId="77777777" w:rsidR="00F12A3C" w:rsidRPr="00215C64" w:rsidRDefault="00F12A3C" w:rsidP="00F12A3C">
            <w:pPr>
              <w:rPr>
                <w:rFonts w:asciiTheme="minorHAnsi" w:hAnsiTheme="minorHAnsi"/>
                <w:sz w:val="18"/>
                <w:szCs w:val="18"/>
                <w:lang w:eastAsia="en-GB"/>
              </w:rPr>
            </w:pPr>
            <w:r w:rsidRPr="00215C64">
              <w:rPr>
                <w:rFonts w:asciiTheme="minorHAnsi" w:hAnsiTheme="minorHAnsi"/>
                <w:b/>
                <w:sz w:val="18"/>
                <w:szCs w:val="18"/>
                <w:lang w:eastAsia="en-GB"/>
              </w:rPr>
              <w:t>Manufacturer and model</w:t>
            </w:r>
          </w:p>
        </w:tc>
        <w:tc>
          <w:tcPr>
            <w:tcW w:w="2913" w:type="dxa"/>
            <w:gridSpan w:val="8"/>
          </w:tcPr>
          <w:p w14:paraId="1EF833DE" w14:textId="77777777" w:rsidR="00F12A3C" w:rsidRPr="00215C64" w:rsidRDefault="00F12A3C" w:rsidP="00F12A3C">
            <w:pPr>
              <w:rPr>
                <w:rFonts w:asciiTheme="minorHAnsi" w:hAnsiTheme="minorHAnsi"/>
                <w:sz w:val="18"/>
                <w:szCs w:val="18"/>
                <w:lang w:eastAsia="en-GB"/>
              </w:rPr>
            </w:pPr>
          </w:p>
        </w:tc>
        <w:tc>
          <w:tcPr>
            <w:tcW w:w="1623" w:type="dxa"/>
            <w:gridSpan w:val="7"/>
            <w:shd w:val="clear" w:color="auto" w:fill="D9D9D9" w:themeFill="background1" w:themeFillShade="D9"/>
          </w:tcPr>
          <w:p w14:paraId="1EF833DF"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Number of units</w:t>
            </w:r>
          </w:p>
        </w:tc>
        <w:tc>
          <w:tcPr>
            <w:tcW w:w="1704" w:type="dxa"/>
            <w:gridSpan w:val="8"/>
          </w:tcPr>
          <w:p w14:paraId="1EF833E0" w14:textId="77777777" w:rsidR="00F12A3C" w:rsidRPr="00215C64" w:rsidRDefault="00F12A3C" w:rsidP="00F12A3C">
            <w:pPr>
              <w:rPr>
                <w:rFonts w:asciiTheme="minorHAnsi" w:hAnsiTheme="minorHAnsi"/>
                <w:sz w:val="18"/>
                <w:szCs w:val="18"/>
                <w:lang w:eastAsia="en-GB"/>
              </w:rPr>
            </w:pPr>
          </w:p>
        </w:tc>
        <w:tc>
          <w:tcPr>
            <w:tcW w:w="1984" w:type="dxa"/>
            <w:gridSpan w:val="8"/>
            <w:shd w:val="clear" w:color="auto" w:fill="D9D9D9" w:themeFill="background1" w:themeFillShade="D9"/>
          </w:tcPr>
          <w:p w14:paraId="1EF833E1"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Approximate MTOW</w:t>
            </w:r>
          </w:p>
        </w:tc>
        <w:tc>
          <w:tcPr>
            <w:tcW w:w="1180" w:type="dxa"/>
            <w:gridSpan w:val="3"/>
          </w:tcPr>
          <w:p w14:paraId="1EF833E2" w14:textId="77777777" w:rsidR="00F12A3C" w:rsidRPr="00215C64" w:rsidRDefault="00F12A3C" w:rsidP="00F12A3C">
            <w:pPr>
              <w:rPr>
                <w:rFonts w:asciiTheme="minorHAnsi" w:hAnsiTheme="minorHAnsi"/>
                <w:sz w:val="18"/>
                <w:szCs w:val="18"/>
                <w:lang w:eastAsia="en-GB"/>
              </w:rPr>
            </w:pPr>
          </w:p>
        </w:tc>
      </w:tr>
      <w:tr w:rsidR="00F12A3C" w:rsidRPr="009D5A0E" w14:paraId="1EF833E5" w14:textId="77777777" w:rsidTr="00215C64">
        <w:tc>
          <w:tcPr>
            <w:tcW w:w="14788" w:type="dxa"/>
            <w:gridSpan w:val="55"/>
            <w:shd w:val="clear" w:color="auto" w:fill="D9D9D9" w:themeFill="background1" w:themeFillShade="D9"/>
          </w:tcPr>
          <w:p w14:paraId="1EF833E4"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What is the use you will make of this aircraft (select all that apply):</w:t>
            </w:r>
          </w:p>
        </w:tc>
      </w:tr>
      <w:tr w:rsidR="00F12A3C" w:rsidRPr="009D5A0E" w14:paraId="1EF833F4" w14:textId="77777777" w:rsidTr="00215C64">
        <w:tc>
          <w:tcPr>
            <w:tcW w:w="1299" w:type="dxa"/>
            <w:gridSpan w:val="4"/>
            <w:shd w:val="clear" w:color="auto" w:fill="D9D9D9" w:themeFill="background1" w:themeFillShade="D9"/>
          </w:tcPr>
          <w:p w14:paraId="1EF833E6"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Training</w:t>
            </w:r>
          </w:p>
        </w:tc>
        <w:sdt>
          <w:sdtPr>
            <w:rPr>
              <w:rFonts w:ascii="Arial" w:hAnsi="Arial"/>
              <w:b/>
              <w:sz w:val="18"/>
              <w:szCs w:val="18"/>
              <w:lang w:eastAsia="en-GB"/>
            </w:rPr>
            <w:id w:val="743303123"/>
            <w14:checkbox>
              <w14:checked w14:val="0"/>
              <w14:checkedState w14:val="2612" w14:font="MS Gothic"/>
              <w14:uncheckedState w14:val="2610" w14:font="MS Gothic"/>
            </w14:checkbox>
          </w:sdtPr>
          <w:sdtEndPr/>
          <w:sdtContent>
            <w:tc>
              <w:tcPr>
                <w:tcW w:w="587" w:type="dxa"/>
                <w:gridSpan w:val="3"/>
              </w:tcPr>
              <w:p w14:paraId="1EF833E7" w14:textId="74F65791" w:rsidR="00F12A3C" w:rsidRPr="00215C64" w:rsidRDefault="00F12A3C" w:rsidP="00F12A3C">
                <w:pPr>
                  <w:rPr>
                    <w:rFonts w:asciiTheme="minorHAnsi" w:hAnsiTheme="minorHAnsi"/>
                    <w:b/>
                    <w:sz w:val="18"/>
                    <w:szCs w:val="18"/>
                    <w:lang w:eastAsia="en-GB"/>
                  </w:rPr>
                </w:pPr>
                <w:r w:rsidRPr="00215C64">
                  <w:rPr>
                    <w:rFonts w:ascii="MS Gothic" w:eastAsia="MS Gothic" w:hAnsi="MS Gothic" w:cs="MS Gothic"/>
                    <w:b/>
                    <w:sz w:val="18"/>
                    <w:szCs w:val="18"/>
                    <w:lang w:eastAsia="en-GB"/>
                  </w:rPr>
                  <w:t>☐</w:t>
                </w:r>
              </w:p>
            </w:tc>
          </w:sdtContent>
        </w:sdt>
        <w:tc>
          <w:tcPr>
            <w:tcW w:w="1800" w:type="dxa"/>
            <w:gridSpan w:val="7"/>
            <w:shd w:val="clear" w:color="auto" w:fill="D9D9D9" w:themeFill="background1" w:themeFillShade="D9"/>
          </w:tcPr>
          <w:p w14:paraId="1EF833E8"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Recreational / General aviation</w:t>
            </w:r>
          </w:p>
        </w:tc>
        <w:sdt>
          <w:sdtPr>
            <w:rPr>
              <w:rFonts w:ascii="Arial" w:hAnsi="Arial"/>
              <w:b/>
              <w:sz w:val="18"/>
              <w:szCs w:val="18"/>
              <w:lang w:eastAsia="en-GB"/>
            </w:rPr>
            <w:id w:val="-201708381"/>
            <w14:checkbox>
              <w14:checked w14:val="0"/>
              <w14:checkedState w14:val="2612" w14:font="MS Gothic"/>
              <w14:uncheckedState w14:val="2610" w14:font="MS Gothic"/>
            </w14:checkbox>
          </w:sdtPr>
          <w:sdtEndPr/>
          <w:sdtContent>
            <w:tc>
              <w:tcPr>
                <w:tcW w:w="607" w:type="dxa"/>
                <w:gridSpan w:val="3"/>
              </w:tcPr>
              <w:p w14:paraId="1EF833E9" w14:textId="65F8F97D" w:rsidR="00F12A3C" w:rsidRPr="00215C64" w:rsidRDefault="00F12A3C" w:rsidP="00F12A3C">
                <w:pPr>
                  <w:rPr>
                    <w:rFonts w:asciiTheme="minorHAnsi" w:hAnsiTheme="minorHAnsi"/>
                    <w:b/>
                    <w:sz w:val="18"/>
                    <w:szCs w:val="18"/>
                    <w:lang w:eastAsia="en-GB"/>
                  </w:rPr>
                </w:pPr>
                <w:r w:rsidRPr="00215C64">
                  <w:rPr>
                    <w:rFonts w:ascii="MS Gothic" w:eastAsia="MS Gothic" w:hAnsi="MS Gothic" w:cs="MS Gothic"/>
                    <w:b/>
                    <w:sz w:val="18"/>
                    <w:szCs w:val="18"/>
                    <w:lang w:eastAsia="en-GB"/>
                  </w:rPr>
                  <w:t>☐</w:t>
                </w:r>
              </w:p>
            </w:tc>
          </w:sdtContent>
        </w:sdt>
        <w:tc>
          <w:tcPr>
            <w:tcW w:w="1091" w:type="dxa"/>
            <w:gridSpan w:val="4"/>
            <w:shd w:val="clear" w:color="auto" w:fill="D9D9D9" w:themeFill="background1" w:themeFillShade="D9"/>
          </w:tcPr>
          <w:p w14:paraId="1EF833EA"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Business aviation</w:t>
            </w:r>
          </w:p>
        </w:tc>
        <w:sdt>
          <w:sdtPr>
            <w:rPr>
              <w:rFonts w:ascii="Arial" w:hAnsi="Arial"/>
              <w:b/>
              <w:sz w:val="18"/>
              <w:szCs w:val="18"/>
              <w:lang w:eastAsia="en-GB"/>
            </w:rPr>
            <w:id w:val="-1079438186"/>
            <w14:checkbox>
              <w14:checked w14:val="0"/>
              <w14:checkedState w14:val="2612" w14:font="MS Gothic"/>
              <w14:uncheckedState w14:val="2610" w14:font="MS Gothic"/>
            </w14:checkbox>
          </w:sdtPr>
          <w:sdtEndPr/>
          <w:sdtContent>
            <w:tc>
              <w:tcPr>
                <w:tcW w:w="1136" w:type="dxa"/>
                <w:gridSpan w:val="2"/>
              </w:tcPr>
              <w:p w14:paraId="1EF833EB" w14:textId="07E53E40" w:rsidR="00F12A3C" w:rsidRPr="00215C64" w:rsidRDefault="00F12A3C" w:rsidP="00F12A3C">
                <w:pPr>
                  <w:rPr>
                    <w:rFonts w:asciiTheme="minorHAnsi" w:hAnsiTheme="minorHAnsi"/>
                    <w:b/>
                    <w:sz w:val="18"/>
                    <w:szCs w:val="18"/>
                    <w:lang w:eastAsia="en-GB"/>
                  </w:rPr>
                </w:pPr>
                <w:r w:rsidRPr="00215C64">
                  <w:rPr>
                    <w:rFonts w:ascii="MS Gothic" w:eastAsia="MS Gothic" w:hAnsi="MS Gothic" w:cs="MS Gothic"/>
                    <w:b/>
                    <w:sz w:val="18"/>
                    <w:szCs w:val="18"/>
                    <w:lang w:eastAsia="en-GB"/>
                  </w:rPr>
                  <w:t>☐</w:t>
                </w:r>
              </w:p>
            </w:tc>
          </w:sdtContent>
        </w:sdt>
        <w:tc>
          <w:tcPr>
            <w:tcW w:w="1489" w:type="dxa"/>
            <w:gridSpan w:val="5"/>
            <w:shd w:val="clear" w:color="auto" w:fill="D9D9D9" w:themeFill="background1" w:themeFillShade="D9"/>
          </w:tcPr>
          <w:p w14:paraId="1EF833EC"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Commercial cargo</w:t>
            </w:r>
          </w:p>
        </w:tc>
        <w:sdt>
          <w:sdtPr>
            <w:rPr>
              <w:rFonts w:ascii="Arial" w:hAnsi="Arial"/>
              <w:b/>
              <w:sz w:val="18"/>
              <w:szCs w:val="18"/>
              <w:lang w:eastAsia="en-GB"/>
            </w:rPr>
            <w:id w:val="-74985215"/>
            <w14:checkbox>
              <w14:checked w14:val="0"/>
              <w14:checkedState w14:val="2612" w14:font="MS Gothic"/>
              <w14:uncheckedState w14:val="2610" w14:font="MS Gothic"/>
            </w14:checkbox>
          </w:sdtPr>
          <w:sdtEndPr/>
          <w:sdtContent>
            <w:tc>
              <w:tcPr>
                <w:tcW w:w="476" w:type="dxa"/>
                <w:gridSpan w:val="2"/>
              </w:tcPr>
              <w:p w14:paraId="1EF833ED" w14:textId="04C9945F" w:rsidR="00F12A3C" w:rsidRPr="00215C64" w:rsidRDefault="00F12A3C" w:rsidP="00F12A3C">
                <w:pPr>
                  <w:rPr>
                    <w:rFonts w:asciiTheme="minorHAnsi" w:hAnsiTheme="minorHAnsi"/>
                    <w:b/>
                    <w:sz w:val="18"/>
                    <w:szCs w:val="18"/>
                    <w:lang w:eastAsia="en-GB"/>
                  </w:rPr>
                </w:pPr>
                <w:r w:rsidRPr="00215C64">
                  <w:rPr>
                    <w:rFonts w:ascii="MS Gothic" w:eastAsia="MS Gothic" w:hAnsi="MS Gothic" w:cs="MS Gothic"/>
                    <w:b/>
                    <w:sz w:val="18"/>
                    <w:szCs w:val="18"/>
                    <w:lang w:eastAsia="en-GB"/>
                  </w:rPr>
                  <w:t>☐</w:t>
                </w:r>
              </w:p>
            </w:tc>
          </w:sdtContent>
        </w:sdt>
        <w:tc>
          <w:tcPr>
            <w:tcW w:w="1465" w:type="dxa"/>
            <w:gridSpan w:val="7"/>
            <w:shd w:val="clear" w:color="auto" w:fill="D9D9D9" w:themeFill="background1" w:themeFillShade="D9"/>
          </w:tcPr>
          <w:p w14:paraId="1EF833EE"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 xml:space="preserve">Regional commercial </w:t>
            </w:r>
          </w:p>
        </w:tc>
        <w:sdt>
          <w:sdtPr>
            <w:rPr>
              <w:rFonts w:ascii="Arial" w:hAnsi="Arial"/>
              <w:b/>
              <w:sz w:val="18"/>
              <w:szCs w:val="18"/>
              <w:lang w:eastAsia="en-GB"/>
            </w:rPr>
            <w:id w:val="1802575594"/>
            <w14:checkbox>
              <w14:checked w14:val="0"/>
              <w14:checkedState w14:val="2612" w14:font="MS Gothic"/>
              <w14:uncheckedState w14:val="2610" w14:font="MS Gothic"/>
            </w14:checkbox>
          </w:sdtPr>
          <w:sdtEndPr/>
          <w:sdtContent>
            <w:tc>
              <w:tcPr>
                <w:tcW w:w="579" w:type="dxa"/>
                <w:gridSpan w:val="3"/>
              </w:tcPr>
              <w:p w14:paraId="1EF833EF" w14:textId="43480F00" w:rsidR="00F12A3C" w:rsidRPr="00215C64" w:rsidRDefault="00F12A3C" w:rsidP="00F12A3C">
                <w:pPr>
                  <w:rPr>
                    <w:rFonts w:asciiTheme="minorHAnsi" w:hAnsiTheme="minorHAnsi"/>
                    <w:b/>
                    <w:sz w:val="18"/>
                    <w:szCs w:val="18"/>
                    <w:lang w:eastAsia="en-GB"/>
                  </w:rPr>
                </w:pPr>
                <w:r w:rsidRPr="00215C64">
                  <w:rPr>
                    <w:rFonts w:ascii="MS Gothic" w:eastAsia="MS Gothic" w:hAnsi="MS Gothic" w:cs="MS Gothic"/>
                    <w:b/>
                    <w:sz w:val="18"/>
                    <w:szCs w:val="18"/>
                    <w:lang w:eastAsia="en-GB"/>
                  </w:rPr>
                  <w:t>☐</w:t>
                </w:r>
              </w:p>
            </w:tc>
          </w:sdtContent>
        </w:sdt>
        <w:tc>
          <w:tcPr>
            <w:tcW w:w="1422" w:type="dxa"/>
            <w:gridSpan w:val="6"/>
            <w:shd w:val="clear" w:color="auto" w:fill="D9D9D9" w:themeFill="background1" w:themeFillShade="D9"/>
          </w:tcPr>
          <w:p w14:paraId="1EF833F0"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 xml:space="preserve">Commercial </w:t>
            </w:r>
          </w:p>
        </w:tc>
        <w:sdt>
          <w:sdtPr>
            <w:rPr>
              <w:rFonts w:ascii="Arial" w:hAnsi="Arial"/>
              <w:b/>
              <w:sz w:val="18"/>
              <w:szCs w:val="18"/>
              <w:lang w:eastAsia="en-GB"/>
            </w:rPr>
            <w:id w:val="959154284"/>
            <w14:checkbox>
              <w14:checked w14:val="0"/>
              <w14:checkedState w14:val="2612" w14:font="MS Gothic"/>
              <w14:uncheckedState w14:val="2610" w14:font="MS Gothic"/>
            </w14:checkbox>
          </w:sdtPr>
          <w:sdtEndPr/>
          <w:sdtContent>
            <w:tc>
              <w:tcPr>
                <w:tcW w:w="496" w:type="dxa"/>
                <w:gridSpan w:val="3"/>
              </w:tcPr>
              <w:p w14:paraId="1EF833F1" w14:textId="3DE92753" w:rsidR="00F12A3C" w:rsidRPr="00215C64" w:rsidRDefault="00F12A3C" w:rsidP="00F12A3C">
                <w:pPr>
                  <w:rPr>
                    <w:rFonts w:asciiTheme="minorHAnsi" w:hAnsiTheme="minorHAnsi"/>
                    <w:sz w:val="18"/>
                    <w:szCs w:val="18"/>
                    <w:lang w:eastAsia="en-GB"/>
                  </w:rPr>
                </w:pPr>
                <w:r w:rsidRPr="00215C64">
                  <w:rPr>
                    <w:rFonts w:ascii="MS Gothic" w:eastAsia="MS Gothic" w:hAnsi="MS Gothic" w:cs="MS Gothic"/>
                    <w:b/>
                    <w:sz w:val="18"/>
                    <w:szCs w:val="18"/>
                    <w:lang w:eastAsia="en-GB"/>
                  </w:rPr>
                  <w:t>☐</w:t>
                </w:r>
              </w:p>
            </w:tc>
          </w:sdtContent>
        </w:sdt>
        <w:tc>
          <w:tcPr>
            <w:tcW w:w="1161" w:type="dxa"/>
            <w:gridSpan w:val="3"/>
            <w:shd w:val="clear" w:color="auto" w:fill="D9D9D9" w:themeFill="background1" w:themeFillShade="D9"/>
          </w:tcPr>
          <w:p w14:paraId="1EF833F2"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Other (indicate):</w:t>
            </w:r>
          </w:p>
        </w:tc>
        <w:tc>
          <w:tcPr>
            <w:tcW w:w="1180" w:type="dxa"/>
            <w:gridSpan w:val="3"/>
            <w:shd w:val="clear" w:color="auto" w:fill="auto"/>
          </w:tcPr>
          <w:p w14:paraId="1EF833F3" w14:textId="77777777" w:rsidR="00F12A3C" w:rsidRPr="00215C64" w:rsidRDefault="00F12A3C" w:rsidP="00F12A3C">
            <w:pPr>
              <w:rPr>
                <w:rFonts w:asciiTheme="minorHAnsi" w:hAnsiTheme="minorHAnsi"/>
                <w:sz w:val="18"/>
                <w:szCs w:val="18"/>
                <w:lang w:eastAsia="en-GB"/>
              </w:rPr>
            </w:pPr>
          </w:p>
        </w:tc>
      </w:tr>
      <w:tr w:rsidR="00F12A3C" w:rsidRPr="009D5A0E" w14:paraId="1EF833F6" w14:textId="77777777" w:rsidTr="00215C64">
        <w:tc>
          <w:tcPr>
            <w:tcW w:w="14788" w:type="dxa"/>
            <w:gridSpan w:val="55"/>
            <w:shd w:val="clear" w:color="auto" w:fill="D9D9D9" w:themeFill="background1" w:themeFillShade="D9"/>
          </w:tcPr>
          <w:p w14:paraId="1EF833F5"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Default avionics installation. Does the standard version of this aircraft/rotorcraft model count on the following avionics?</w:t>
            </w:r>
          </w:p>
        </w:tc>
      </w:tr>
      <w:tr w:rsidR="00F12A3C" w:rsidRPr="009D5A0E" w14:paraId="1EF83401" w14:textId="77777777" w:rsidTr="00215C64">
        <w:trPr>
          <w:trHeight w:val="279"/>
        </w:trPr>
        <w:tc>
          <w:tcPr>
            <w:tcW w:w="1107" w:type="dxa"/>
            <w:gridSpan w:val="2"/>
            <w:shd w:val="clear" w:color="auto" w:fill="D9D9D9" w:themeFill="background1" w:themeFillShade="D9"/>
          </w:tcPr>
          <w:p w14:paraId="1EF833F7"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ADF/NDB</w:t>
            </w:r>
          </w:p>
        </w:tc>
        <w:sdt>
          <w:sdtPr>
            <w:rPr>
              <w:b/>
              <w:sz w:val="18"/>
              <w:szCs w:val="18"/>
              <w:lang w:eastAsia="en-GB"/>
            </w:rPr>
            <w:id w:val="-456104942"/>
            <w14:checkbox>
              <w14:checked w14:val="0"/>
              <w14:checkedState w14:val="2612" w14:font="MS Gothic"/>
              <w14:uncheckedState w14:val="2610" w14:font="MS Gothic"/>
            </w14:checkbox>
          </w:sdtPr>
          <w:sdtEndPr/>
          <w:sdtContent>
            <w:tc>
              <w:tcPr>
                <w:tcW w:w="449" w:type="dxa"/>
                <w:gridSpan w:val="4"/>
              </w:tcPr>
              <w:p w14:paraId="1EF833F8" w14:textId="38D49D3D" w:rsidR="00F12A3C" w:rsidRPr="00215C64" w:rsidRDefault="00F12A3C" w:rsidP="00F12A3C">
                <w:pPr>
                  <w:rPr>
                    <w:sz w:val="18"/>
                    <w:szCs w:val="18"/>
                    <w:lang w:eastAsia="en-GB"/>
                  </w:rPr>
                </w:pPr>
                <w:r w:rsidRPr="00215C64">
                  <w:rPr>
                    <w:rFonts w:ascii="MS Mincho" w:eastAsia="MS Mincho" w:hAnsi="MS Mincho" w:cs="MS Mincho"/>
                    <w:b/>
                    <w:sz w:val="18"/>
                    <w:szCs w:val="18"/>
                    <w:lang w:eastAsia="en-GB"/>
                  </w:rPr>
                  <w:t>☐</w:t>
                </w:r>
              </w:p>
            </w:tc>
          </w:sdtContent>
        </w:sdt>
        <w:tc>
          <w:tcPr>
            <w:tcW w:w="1087" w:type="dxa"/>
            <w:gridSpan w:val="3"/>
            <w:shd w:val="clear" w:color="auto" w:fill="D9D9D9" w:themeFill="background1" w:themeFillShade="D9"/>
          </w:tcPr>
          <w:p w14:paraId="1EF833F9"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VOR/DME</w:t>
            </w:r>
          </w:p>
        </w:tc>
        <w:sdt>
          <w:sdtPr>
            <w:rPr>
              <w:rFonts w:ascii="Arial" w:hAnsi="Arial"/>
              <w:b/>
              <w:sz w:val="18"/>
              <w:szCs w:val="18"/>
              <w:lang w:eastAsia="en-GB"/>
            </w:rPr>
            <w:id w:val="1600446260"/>
            <w14:checkbox>
              <w14:checked w14:val="0"/>
              <w14:checkedState w14:val="2612" w14:font="MS Gothic"/>
              <w14:uncheckedState w14:val="2610" w14:font="MS Gothic"/>
            </w14:checkbox>
          </w:sdtPr>
          <w:sdtEndPr/>
          <w:sdtContent>
            <w:tc>
              <w:tcPr>
                <w:tcW w:w="833" w:type="dxa"/>
                <w:gridSpan w:val="4"/>
              </w:tcPr>
              <w:p w14:paraId="1EF833FA" w14:textId="6F84CC93" w:rsidR="00F12A3C" w:rsidRPr="00215C64" w:rsidRDefault="00F12A3C" w:rsidP="00F12A3C">
                <w:pPr>
                  <w:rPr>
                    <w:rFonts w:asciiTheme="minorHAnsi" w:hAnsiTheme="minorHAnsi"/>
                    <w:sz w:val="18"/>
                    <w:szCs w:val="18"/>
                    <w:lang w:eastAsia="en-GB"/>
                  </w:rPr>
                </w:pPr>
                <w:r w:rsidRPr="00215C64">
                  <w:rPr>
                    <w:rFonts w:ascii="MS Gothic" w:eastAsia="MS Gothic" w:hAnsi="MS Gothic" w:cs="MS Gothic"/>
                    <w:b/>
                    <w:sz w:val="18"/>
                    <w:szCs w:val="18"/>
                    <w:lang w:eastAsia="en-GB"/>
                  </w:rPr>
                  <w:t>☐</w:t>
                </w:r>
              </w:p>
            </w:tc>
          </w:sdtContent>
        </w:sdt>
        <w:tc>
          <w:tcPr>
            <w:tcW w:w="966" w:type="dxa"/>
            <w:gridSpan w:val="5"/>
            <w:shd w:val="clear" w:color="auto" w:fill="D9D9D9" w:themeFill="background1" w:themeFillShade="D9"/>
          </w:tcPr>
          <w:p w14:paraId="1EF833FB"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ILS</w:t>
            </w:r>
          </w:p>
        </w:tc>
        <w:sdt>
          <w:sdtPr>
            <w:rPr>
              <w:rFonts w:ascii="Arial" w:hAnsi="Arial"/>
              <w:b/>
              <w:sz w:val="18"/>
              <w:szCs w:val="18"/>
              <w:lang w:eastAsia="en-GB"/>
            </w:rPr>
            <w:id w:val="641006289"/>
            <w14:checkbox>
              <w14:checked w14:val="0"/>
              <w14:checkedState w14:val="2612" w14:font="MS Gothic"/>
              <w14:uncheckedState w14:val="2610" w14:font="MS Gothic"/>
            </w14:checkbox>
          </w:sdtPr>
          <w:sdtEndPr/>
          <w:sdtContent>
            <w:tc>
              <w:tcPr>
                <w:tcW w:w="680" w:type="dxa"/>
                <w:gridSpan w:val="2"/>
              </w:tcPr>
              <w:p w14:paraId="1EF833FC" w14:textId="3B1FD42E" w:rsidR="00F12A3C" w:rsidRPr="00215C64" w:rsidRDefault="00F12A3C" w:rsidP="00F12A3C">
                <w:pPr>
                  <w:rPr>
                    <w:rFonts w:asciiTheme="minorHAnsi" w:hAnsiTheme="minorHAnsi"/>
                    <w:sz w:val="18"/>
                    <w:szCs w:val="18"/>
                    <w:lang w:eastAsia="en-GB"/>
                  </w:rPr>
                </w:pPr>
                <w:r w:rsidRPr="00215C64">
                  <w:rPr>
                    <w:rFonts w:ascii="MS Gothic" w:eastAsia="MS Gothic" w:hAnsi="MS Gothic" w:cs="MS Gothic"/>
                    <w:b/>
                    <w:sz w:val="18"/>
                    <w:szCs w:val="18"/>
                    <w:lang w:eastAsia="en-GB"/>
                  </w:rPr>
                  <w:t>☐</w:t>
                </w:r>
              </w:p>
            </w:tc>
          </w:sdtContent>
        </w:sdt>
        <w:tc>
          <w:tcPr>
            <w:tcW w:w="1963" w:type="dxa"/>
            <w:gridSpan w:val="6"/>
            <w:shd w:val="clear" w:color="auto" w:fill="D9D9D9" w:themeFill="background1" w:themeFillShade="D9"/>
          </w:tcPr>
          <w:p w14:paraId="1EF833FD"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GPS (indicate model)</w:t>
            </w:r>
          </w:p>
        </w:tc>
        <w:sdt>
          <w:sdtPr>
            <w:rPr>
              <w:rFonts w:ascii="Arial" w:hAnsi="Arial"/>
              <w:b/>
              <w:sz w:val="18"/>
              <w:szCs w:val="18"/>
              <w:lang w:eastAsia="en-GB"/>
            </w:rPr>
            <w:id w:val="-697229504"/>
            <w14:checkbox>
              <w14:checked w14:val="0"/>
              <w14:checkedState w14:val="2612" w14:font="MS Gothic"/>
              <w14:uncheckedState w14:val="2610" w14:font="MS Gothic"/>
            </w14:checkbox>
          </w:sdtPr>
          <w:sdtEndPr/>
          <w:sdtContent>
            <w:tc>
              <w:tcPr>
                <w:tcW w:w="2126" w:type="dxa"/>
                <w:gridSpan w:val="7"/>
              </w:tcPr>
              <w:p w14:paraId="1EF833FE" w14:textId="5B5AC462" w:rsidR="00F12A3C" w:rsidRPr="00215C64" w:rsidRDefault="00F12A3C" w:rsidP="00F12A3C">
                <w:pPr>
                  <w:rPr>
                    <w:rFonts w:asciiTheme="minorHAnsi" w:hAnsiTheme="minorHAnsi"/>
                    <w:sz w:val="18"/>
                    <w:szCs w:val="18"/>
                    <w:lang w:eastAsia="en-GB"/>
                  </w:rPr>
                </w:pPr>
                <w:r w:rsidRPr="00215C64">
                  <w:rPr>
                    <w:rFonts w:ascii="MS Gothic" w:eastAsia="MS Gothic" w:hAnsi="MS Gothic" w:cs="MS Gothic"/>
                    <w:b/>
                    <w:sz w:val="18"/>
                    <w:szCs w:val="18"/>
                    <w:lang w:eastAsia="en-GB"/>
                  </w:rPr>
                  <w:t>☐</w:t>
                </w:r>
              </w:p>
            </w:tc>
          </w:sdtContent>
        </w:sdt>
        <w:tc>
          <w:tcPr>
            <w:tcW w:w="2126" w:type="dxa"/>
            <w:gridSpan w:val="10"/>
            <w:shd w:val="clear" w:color="auto" w:fill="D9D9D9" w:themeFill="background1" w:themeFillShade="D9"/>
          </w:tcPr>
          <w:p w14:paraId="1EF833FF" w14:textId="77777777" w:rsidR="00F12A3C" w:rsidRPr="00215C64" w:rsidRDefault="00F12A3C" w:rsidP="00F12A3C">
            <w:pPr>
              <w:rPr>
                <w:rFonts w:asciiTheme="minorHAnsi" w:hAnsiTheme="minorHAnsi"/>
                <w:b/>
                <w:sz w:val="18"/>
                <w:szCs w:val="18"/>
                <w:lang w:eastAsia="en-GB"/>
              </w:rPr>
            </w:pPr>
            <w:r w:rsidRPr="00215C64">
              <w:rPr>
                <w:rFonts w:asciiTheme="minorHAnsi" w:hAnsiTheme="minorHAnsi"/>
                <w:b/>
                <w:sz w:val="18"/>
                <w:szCs w:val="18"/>
                <w:lang w:eastAsia="en-GB"/>
              </w:rPr>
              <w:t>FMS (indicate model)</w:t>
            </w:r>
          </w:p>
        </w:tc>
        <w:sdt>
          <w:sdtPr>
            <w:rPr>
              <w:rFonts w:ascii="Arial" w:hAnsi="Arial"/>
              <w:b/>
              <w:sz w:val="18"/>
              <w:szCs w:val="18"/>
              <w:lang w:eastAsia="en-GB"/>
            </w:rPr>
            <w:id w:val="541254457"/>
            <w14:checkbox>
              <w14:checked w14:val="0"/>
              <w14:checkedState w14:val="2612" w14:font="MS Gothic"/>
              <w14:uncheckedState w14:val="2610" w14:font="MS Gothic"/>
            </w14:checkbox>
          </w:sdtPr>
          <w:sdtEndPr/>
          <w:sdtContent>
            <w:tc>
              <w:tcPr>
                <w:tcW w:w="3451" w:type="dxa"/>
                <w:gridSpan w:val="12"/>
              </w:tcPr>
              <w:p w14:paraId="1EF83400" w14:textId="02E8C025" w:rsidR="00F12A3C" w:rsidRPr="00215C64" w:rsidRDefault="00F12A3C" w:rsidP="00F12A3C">
                <w:pPr>
                  <w:rPr>
                    <w:rFonts w:asciiTheme="minorHAnsi" w:hAnsiTheme="minorHAnsi"/>
                    <w:sz w:val="18"/>
                    <w:szCs w:val="18"/>
                    <w:lang w:eastAsia="en-GB"/>
                  </w:rPr>
                </w:pPr>
                <w:r w:rsidRPr="00215C64">
                  <w:rPr>
                    <w:rFonts w:ascii="MS Gothic" w:eastAsia="MS Gothic" w:hAnsi="MS Gothic" w:cs="MS Gothic"/>
                    <w:b/>
                    <w:sz w:val="18"/>
                    <w:szCs w:val="18"/>
                    <w:lang w:eastAsia="en-GB"/>
                  </w:rPr>
                  <w:t>☐</w:t>
                </w:r>
              </w:p>
            </w:tc>
          </w:sdtContent>
        </w:sdt>
      </w:tr>
      <w:tr w:rsidR="00F12A3C" w:rsidRPr="009D5A0E" w14:paraId="1EF83403" w14:textId="77777777" w:rsidTr="00215C64">
        <w:trPr>
          <w:trHeight w:val="258"/>
        </w:trPr>
        <w:tc>
          <w:tcPr>
            <w:tcW w:w="14788" w:type="dxa"/>
            <w:gridSpan w:val="55"/>
            <w:shd w:val="clear" w:color="auto" w:fill="D9D9D9" w:themeFill="background1" w:themeFillShade="D9"/>
          </w:tcPr>
          <w:p w14:paraId="1EF83402" w14:textId="77777777" w:rsidR="00F12A3C" w:rsidRPr="00215C64" w:rsidRDefault="00F12A3C" w:rsidP="00F12A3C">
            <w:pPr>
              <w:rPr>
                <w:rFonts w:asciiTheme="minorHAnsi" w:hAnsiTheme="minorHAnsi"/>
                <w:sz w:val="18"/>
                <w:szCs w:val="18"/>
                <w:lang w:eastAsia="en-GB"/>
              </w:rPr>
            </w:pPr>
            <w:r w:rsidRPr="00215C64">
              <w:rPr>
                <w:rFonts w:asciiTheme="minorHAnsi" w:hAnsiTheme="minorHAnsi"/>
                <w:b/>
                <w:sz w:val="18"/>
                <w:szCs w:val="18"/>
                <w:lang w:eastAsia="en-GB"/>
              </w:rPr>
              <w:t>Is the aircraft/rotorcraft already certified against the following specifications?</w:t>
            </w:r>
          </w:p>
        </w:tc>
      </w:tr>
      <w:tr w:rsidR="009D5A0E" w:rsidRPr="009D5A0E" w14:paraId="1EF83417" w14:textId="77777777" w:rsidTr="00215C64">
        <w:trPr>
          <w:gridAfter w:val="1"/>
          <w:wAfter w:w="46" w:type="dxa"/>
          <w:trHeight w:val="287"/>
        </w:trPr>
        <w:tc>
          <w:tcPr>
            <w:tcW w:w="1107" w:type="dxa"/>
            <w:gridSpan w:val="2"/>
            <w:shd w:val="clear" w:color="auto" w:fill="D9D9D9" w:themeFill="background1" w:themeFillShade="D9"/>
          </w:tcPr>
          <w:p w14:paraId="1EF83404" w14:textId="77777777" w:rsidR="00F12A3C" w:rsidRPr="00215C64" w:rsidRDefault="00F12A3C" w:rsidP="00F12A3C">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RNAV 10</w:t>
            </w:r>
          </w:p>
        </w:tc>
        <w:sdt>
          <w:sdtPr>
            <w:rPr>
              <w:b/>
              <w:sz w:val="18"/>
              <w:szCs w:val="18"/>
              <w:lang w:eastAsia="en-GB"/>
            </w:rPr>
            <w:id w:val="1658180530"/>
            <w14:checkbox>
              <w14:checked w14:val="0"/>
              <w14:checkedState w14:val="2612" w14:font="MS Gothic"/>
              <w14:uncheckedState w14:val="2610" w14:font="MS Gothic"/>
            </w14:checkbox>
          </w:sdtPr>
          <w:sdtEndPr/>
          <w:sdtContent>
            <w:tc>
              <w:tcPr>
                <w:tcW w:w="449" w:type="dxa"/>
                <w:gridSpan w:val="4"/>
              </w:tcPr>
              <w:p w14:paraId="1EF83405" w14:textId="02E3D430" w:rsidR="00F12A3C" w:rsidRPr="00215C64" w:rsidRDefault="00F12A3C" w:rsidP="00F12A3C">
                <w:pPr>
                  <w:rPr>
                    <w:sz w:val="18"/>
                    <w:szCs w:val="18"/>
                    <w:lang w:eastAsia="en-GB"/>
                  </w:rPr>
                </w:pPr>
                <w:r w:rsidRPr="00215C64">
                  <w:rPr>
                    <w:rFonts w:ascii="MS Mincho" w:eastAsia="MS Mincho" w:hAnsi="MS Mincho" w:cs="MS Mincho"/>
                    <w:b/>
                    <w:sz w:val="18"/>
                    <w:szCs w:val="18"/>
                    <w:lang w:eastAsia="en-GB"/>
                  </w:rPr>
                  <w:t>☐</w:t>
                </w:r>
              </w:p>
            </w:tc>
          </w:sdtContent>
        </w:sdt>
        <w:tc>
          <w:tcPr>
            <w:tcW w:w="851" w:type="dxa"/>
            <w:gridSpan w:val="2"/>
            <w:shd w:val="clear" w:color="auto" w:fill="D9D9D9" w:themeFill="background1" w:themeFillShade="D9"/>
          </w:tcPr>
          <w:p w14:paraId="1EF83406" w14:textId="77777777" w:rsidR="00F12A3C" w:rsidRPr="00215C64" w:rsidRDefault="00F12A3C" w:rsidP="00F12A3C">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RNAV 5</w:t>
            </w:r>
          </w:p>
        </w:tc>
        <w:sdt>
          <w:sdtPr>
            <w:rPr>
              <w:rFonts w:ascii="Arial" w:hAnsi="Arial"/>
              <w:b/>
              <w:sz w:val="18"/>
              <w:szCs w:val="18"/>
              <w:lang w:eastAsia="en-GB"/>
            </w:rPr>
            <w:id w:val="-1002657999"/>
            <w14:checkbox>
              <w14:checked w14:val="0"/>
              <w14:checkedState w14:val="2612" w14:font="MS Gothic"/>
              <w14:uncheckedState w14:val="2610" w14:font="MS Gothic"/>
            </w14:checkbox>
          </w:sdtPr>
          <w:sdtEndPr/>
          <w:sdtContent>
            <w:tc>
              <w:tcPr>
                <w:tcW w:w="425" w:type="dxa"/>
                <w:gridSpan w:val="3"/>
              </w:tcPr>
              <w:p w14:paraId="1EF83407" w14:textId="0BFE5757" w:rsidR="00F12A3C" w:rsidRPr="00215C64" w:rsidRDefault="00F12A3C" w:rsidP="00F12A3C">
                <w:pPr>
                  <w:rPr>
                    <w:rFonts w:asciiTheme="minorHAnsi" w:hAnsiTheme="minorHAnsi"/>
                    <w:sz w:val="18"/>
                    <w:szCs w:val="18"/>
                    <w:lang w:eastAsia="en-GB"/>
                  </w:rPr>
                </w:pPr>
                <w:r w:rsidRPr="00215C64">
                  <w:rPr>
                    <w:rFonts w:ascii="MS Gothic" w:eastAsia="MS Gothic" w:hAnsi="MS Gothic" w:cs="MS Gothic"/>
                    <w:b/>
                    <w:sz w:val="18"/>
                    <w:szCs w:val="18"/>
                    <w:lang w:eastAsia="en-GB"/>
                  </w:rPr>
                  <w:t>☐</w:t>
                </w:r>
              </w:p>
            </w:tc>
          </w:sdtContent>
        </w:sdt>
        <w:tc>
          <w:tcPr>
            <w:tcW w:w="854" w:type="dxa"/>
            <w:gridSpan w:val="3"/>
            <w:shd w:val="clear" w:color="auto" w:fill="D9D9D9" w:themeFill="background1" w:themeFillShade="D9"/>
          </w:tcPr>
          <w:p w14:paraId="1EF83408" w14:textId="77777777" w:rsidR="00F12A3C" w:rsidRPr="00215C64" w:rsidRDefault="00F12A3C" w:rsidP="00F12A3C">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RNAV 2</w:t>
            </w:r>
          </w:p>
        </w:tc>
        <w:sdt>
          <w:sdtPr>
            <w:rPr>
              <w:rFonts w:ascii="Arial" w:hAnsi="Arial"/>
              <w:b/>
              <w:sz w:val="18"/>
              <w:szCs w:val="18"/>
              <w:lang w:eastAsia="en-GB"/>
            </w:rPr>
            <w:id w:val="1875104616"/>
            <w14:checkbox>
              <w14:checked w14:val="0"/>
              <w14:checkedState w14:val="2612" w14:font="MS Gothic"/>
              <w14:uncheckedState w14:val="2610" w14:font="MS Gothic"/>
            </w14:checkbox>
          </w:sdtPr>
          <w:sdtEndPr/>
          <w:sdtContent>
            <w:tc>
              <w:tcPr>
                <w:tcW w:w="422" w:type="dxa"/>
                <w:gridSpan w:val="2"/>
              </w:tcPr>
              <w:p w14:paraId="1EF83409" w14:textId="2B2B821B" w:rsidR="00F12A3C" w:rsidRPr="00215C64" w:rsidRDefault="00F12A3C" w:rsidP="00F12A3C">
                <w:pPr>
                  <w:rPr>
                    <w:rFonts w:asciiTheme="minorHAnsi" w:hAnsiTheme="minorHAnsi"/>
                    <w:sz w:val="18"/>
                    <w:szCs w:val="18"/>
                    <w:lang w:eastAsia="en-GB"/>
                  </w:rPr>
                </w:pPr>
                <w:r w:rsidRPr="00215C64">
                  <w:rPr>
                    <w:rFonts w:ascii="MS Gothic" w:eastAsia="MS Gothic" w:hAnsi="MS Gothic" w:cs="MS Gothic"/>
                    <w:b/>
                    <w:sz w:val="18"/>
                    <w:szCs w:val="18"/>
                    <w:lang w:eastAsia="en-GB"/>
                  </w:rPr>
                  <w:t>☐</w:t>
                </w:r>
              </w:p>
            </w:tc>
          </w:sdtContent>
        </w:sdt>
        <w:tc>
          <w:tcPr>
            <w:tcW w:w="1276" w:type="dxa"/>
            <w:gridSpan w:val="5"/>
            <w:shd w:val="clear" w:color="auto" w:fill="D9D9D9" w:themeFill="background1" w:themeFillShade="D9"/>
          </w:tcPr>
          <w:p w14:paraId="1EF8340A" w14:textId="77777777" w:rsidR="00F12A3C" w:rsidRPr="00215C64" w:rsidRDefault="00F12A3C" w:rsidP="00F12A3C">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RNAV 1</w:t>
            </w:r>
          </w:p>
        </w:tc>
        <w:sdt>
          <w:sdtPr>
            <w:rPr>
              <w:rFonts w:ascii="Arial" w:hAnsi="Arial"/>
              <w:b/>
              <w:sz w:val="18"/>
              <w:szCs w:val="18"/>
              <w:lang w:eastAsia="en-GB"/>
            </w:rPr>
            <w:id w:val="-1201698091"/>
            <w14:checkbox>
              <w14:checked w14:val="0"/>
              <w14:checkedState w14:val="2612" w14:font="MS Gothic"/>
              <w14:uncheckedState w14:val="2610" w14:font="MS Gothic"/>
            </w14:checkbox>
          </w:sdtPr>
          <w:sdtEndPr/>
          <w:sdtContent>
            <w:tc>
              <w:tcPr>
                <w:tcW w:w="377" w:type="dxa"/>
              </w:tcPr>
              <w:p w14:paraId="1EF8340B" w14:textId="260DA732" w:rsidR="00F12A3C" w:rsidRPr="00215C64" w:rsidRDefault="00F12A3C" w:rsidP="00F12A3C">
                <w:pPr>
                  <w:rPr>
                    <w:rFonts w:asciiTheme="minorHAnsi" w:hAnsiTheme="minorHAnsi"/>
                    <w:sz w:val="18"/>
                    <w:szCs w:val="18"/>
                    <w:lang w:eastAsia="en-GB"/>
                  </w:rPr>
                </w:pPr>
                <w:r w:rsidRPr="00215C64">
                  <w:rPr>
                    <w:rFonts w:ascii="MS Gothic" w:eastAsia="MS Gothic" w:hAnsi="MS Gothic" w:cs="MS Gothic"/>
                    <w:b/>
                    <w:sz w:val="18"/>
                    <w:szCs w:val="18"/>
                    <w:lang w:eastAsia="en-GB"/>
                  </w:rPr>
                  <w:t>☐</w:t>
                </w:r>
              </w:p>
            </w:tc>
          </w:sdtContent>
        </w:sdt>
        <w:tc>
          <w:tcPr>
            <w:tcW w:w="1275" w:type="dxa"/>
            <w:gridSpan w:val="3"/>
            <w:shd w:val="clear" w:color="auto" w:fill="D9D9D9" w:themeFill="background1" w:themeFillShade="D9"/>
          </w:tcPr>
          <w:p w14:paraId="1EF8340C" w14:textId="77777777" w:rsidR="00F12A3C" w:rsidRPr="00215C64" w:rsidRDefault="00F12A3C" w:rsidP="00F12A3C">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 xml:space="preserve">RNP </w:t>
            </w:r>
            <w:r w:rsidRPr="00215C64">
              <w:rPr>
                <w:rFonts w:asciiTheme="minorHAnsi" w:hAnsiTheme="minorHAnsi"/>
                <w:b/>
                <w:sz w:val="18"/>
                <w:szCs w:val="18"/>
                <w:shd w:val="clear" w:color="auto" w:fill="D9D9D9" w:themeFill="background1" w:themeFillShade="D9"/>
                <w:lang w:eastAsia="en-GB"/>
              </w:rPr>
              <w:t>APCH</w:t>
            </w:r>
          </w:p>
        </w:tc>
        <w:sdt>
          <w:sdtPr>
            <w:rPr>
              <w:b/>
              <w:sz w:val="18"/>
              <w:szCs w:val="18"/>
              <w:lang w:eastAsia="en-GB"/>
            </w:rPr>
            <w:id w:val="2004621878"/>
            <w14:checkbox>
              <w14:checked w14:val="0"/>
              <w14:checkedState w14:val="2612" w14:font="MS Gothic"/>
              <w14:uncheckedState w14:val="2610" w14:font="MS Gothic"/>
            </w14:checkbox>
          </w:sdtPr>
          <w:sdtEndPr/>
          <w:sdtContent>
            <w:tc>
              <w:tcPr>
                <w:tcW w:w="474" w:type="dxa"/>
                <w:gridSpan w:val="2"/>
              </w:tcPr>
              <w:p w14:paraId="1EF8340D" w14:textId="18CBA3DB" w:rsidR="00F12A3C" w:rsidRPr="00215C64" w:rsidRDefault="00F12A3C" w:rsidP="00F12A3C">
                <w:pPr>
                  <w:rPr>
                    <w:sz w:val="18"/>
                    <w:szCs w:val="18"/>
                    <w:lang w:eastAsia="en-GB"/>
                  </w:rPr>
                </w:pPr>
                <w:r w:rsidRPr="00215C64">
                  <w:rPr>
                    <w:rFonts w:ascii="MS Mincho" w:eastAsia="MS Mincho" w:hAnsi="MS Mincho" w:cs="MS Mincho"/>
                    <w:b/>
                    <w:sz w:val="18"/>
                    <w:szCs w:val="18"/>
                    <w:lang w:eastAsia="en-GB"/>
                  </w:rPr>
                  <w:t>☐</w:t>
                </w:r>
              </w:p>
            </w:tc>
          </w:sdtContent>
        </w:sdt>
        <w:tc>
          <w:tcPr>
            <w:tcW w:w="2175" w:type="dxa"/>
            <w:gridSpan w:val="8"/>
            <w:shd w:val="clear" w:color="auto" w:fill="D9D9D9" w:themeFill="background1" w:themeFillShade="D9"/>
          </w:tcPr>
          <w:p w14:paraId="1EF8340E" w14:textId="77777777" w:rsidR="00F12A3C" w:rsidRPr="00215C64" w:rsidRDefault="00F12A3C" w:rsidP="00F12A3C">
            <w:pPr>
              <w:keepNext/>
              <w:spacing w:before="60"/>
              <w:rPr>
                <w:rFonts w:ascii="Arial" w:hAnsi="Arial"/>
                <w:sz w:val="18"/>
                <w:szCs w:val="18"/>
                <w:lang w:eastAsia="en-GB"/>
              </w:rPr>
            </w:pPr>
            <w:r w:rsidRPr="00215C64">
              <w:rPr>
                <w:rFonts w:asciiTheme="minorHAnsi" w:hAnsiTheme="minorHAnsi"/>
                <w:b/>
                <w:sz w:val="18"/>
                <w:szCs w:val="18"/>
                <w:lang w:eastAsia="en-GB"/>
              </w:rPr>
              <w:t>If RNP APCH, indicate minima type:</w:t>
            </w:r>
          </w:p>
        </w:tc>
        <w:tc>
          <w:tcPr>
            <w:tcW w:w="683" w:type="dxa"/>
            <w:gridSpan w:val="3"/>
            <w:shd w:val="clear" w:color="auto" w:fill="D9D9D9" w:themeFill="background1" w:themeFillShade="D9"/>
          </w:tcPr>
          <w:p w14:paraId="1EF8340F" w14:textId="77777777" w:rsidR="00F12A3C" w:rsidRPr="00215C64" w:rsidRDefault="00F12A3C" w:rsidP="00F12A3C">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LNAV</w:t>
            </w:r>
          </w:p>
        </w:tc>
        <w:sdt>
          <w:sdtPr>
            <w:rPr>
              <w:rFonts w:ascii="Arial" w:hAnsi="Arial"/>
              <w:b/>
              <w:sz w:val="18"/>
              <w:szCs w:val="18"/>
              <w:lang w:eastAsia="en-GB"/>
            </w:rPr>
            <w:id w:val="-822731672"/>
            <w14:checkbox>
              <w14:checked w14:val="0"/>
              <w14:checkedState w14:val="2612" w14:font="MS Gothic"/>
              <w14:uncheckedState w14:val="2610" w14:font="MS Gothic"/>
            </w14:checkbox>
          </w:sdtPr>
          <w:sdtEndPr/>
          <w:sdtContent>
            <w:tc>
              <w:tcPr>
                <w:tcW w:w="451" w:type="dxa"/>
                <w:gridSpan w:val="4"/>
              </w:tcPr>
              <w:p w14:paraId="1EF83410" w14:textId="1460E187" w:rsidR="00F12A3C" w:rsidRPr="00215C64" w:rsidRDefault="00F12A3C" w:rsidP="00F12A3C">
                <w:pPr>
                  <w:rPr>
                    <w:rFonts w:asciiTheme="minorHAnsi" w:hAnsiTheme="minorHAnsi"/>
                    <w:sz w:val="18"/>
                    <w:szCs w:val="18"/>
                    <w:lang w:eastAsia="en-GB"/>
                  </w:rPr>
                </w:pPr>
                <w:r w:rsidRPr="00215C64">
                  <w:rPr>
                    <w:rFonts w:ascii="MS Gothic" w:eastAsia="MS Gothic" w:hAnsi="MS Gothic" w:cs="MS Gothic"/>
                    <w:b/>
                    <w:sz w:val="18"/>
                    <w:szCs w:val="18"/>
                    <w:lang w:eastAsia="en-GB"/>
                  </w:rPr>
                  <w:t>☐</w:t>
                </w:r>
              </w:p>
            </w:tc>
          </w:sdtContent>
        </w:sdt>
        <w:tc>
          <w:tcPr>
            <w:tcW w:w="1276" w:type="dxa"/>
            <w:gridSpan w:val="5"/>
            <w:shd w:val="clear" w:color="auto" w:fill="D9D9D9" w:themeFill="background1" w:themeFillShade="D9"/>
          </w:tcPr>
          <w:p w14:paraId="1EF83411" w14:textId="77777777" w:rsidR="00F12A3C" w:rsidRPr="00215C64" w:rsidRDefault="00F12A3C" w:rsidP="00F12A3C">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LNAV/VNAV</w:t>
            </w:r>
          </w:p>
        </w:tc>
        <w:sdt>
          <w:sdtPr>
            <w:rPr>
              <w:rFonts w:ascii="Arial" w:hAnsi="Arial"/>
              <w:b/>
              <w:sz w:val="18"/>
              <w:szCs w:val="18"/>
              <w:lang w:eastAsia="en-GB"/>
            </w:rPr>
            <w:id w:val="410981411"/>
            <w14:checkbox>
              <w14:checked w14:val="0"/>
              <w14:checkedState w14:val="2612" w14:font="MS Gothic"/>
              <w14:uncheckedState w14:val="2610" w14:font="MS Gothic"/>
            </w14:checkbox>
          </w:sdtPr>
          <w:sdtEndPr/>
          <w:sdtContent>
            <w:tc>
              <w:tcPr>
                <w:tcW w:w="661" w:type="dxa"/>
                <w:gridSpan w:val="3"/>
                <w:shd w:val="clear" w:color="auto" w:fill="auto"/>
              </w:tcPr>
              <w:p w14:paraId="1EF83412" w14:textId="52940A47" w:rsidR="00F12A3C" w:rsidRPr="00215C64" w:rsidRDefault="00F12A3C" w:rsidP="00F12A3C">
                <w:pPr>
                  <w:rPr>
                    <w:rFonts w:asciiTheme="minorHAnsi" w:hAnsiTheme="minorHAnsi"/>
                    <w:sz w:val="18"/>
                    <w:szCs w:val="18"/>
                    <w:lang w:eastAsia="en-GB"/>
                  </w:rPr>
                </w:pPr>
                <w:r w:rsidRPr="00215C64">
                  <w:rPr>
                    <w:rFonts w:ascii="MS Gothic" w:eastAsia="MS Gothic" w:hAnsi="MS Gothic" w:cs="MS Gothic"/>
                    <w:b/>
                    <w:sz w:val="18"/>
                    <w:szCs w:val="18"/>
                    <w:lang w:eastAsia="en-GB"/>
                  </w:rPr>
                  <w:t>☐</w:t>
                </w:r>
              </w:p>
            </w:tc>
          </w:sdtContent>
        </w:sdt>
        <w:tc>
          <w:tcPr>
            <w:tcW w:w="425" w:type="dxa"/>
            <w:shd w:val="clear" w:color="auto" w:fill="D9D9D9" w:themeFill="background1" w:themeFillShade="D9"/>
          </w:tcPr>
          <w:p w14:paraId="1EF83413" w14:textId="77777777" w:rsidR="00F12A3C" w:rsidRPr="00215C64" w:rsidRDefault="00F12A3C" w:rsidP="00F12A3C">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LP</w:t>
            </w:r>
          </w:p>
        </w:tc>
        <w:sdt>
          <w:sdtPr>
            <w:rPr>
              <w:rFonts w:ascii="Arial" w:hAnsi="Arial"/>
              <w:b/>
              <w:sz w:val="18"/>
              <w:szCs w:val="18"/>
              <w:lang w:eastAsia="en-GB"/>
            </w:rPr>
            <w:id w:val="-682276157"/>
            <w14:checkbox>
              <w14:checked w14:val="0"/>
              <w14:checkedState w14:val="2612" w14:font="MS Gothic"/>
              <w14:uncheckedState w14:val="2610" w14:font="MS Gothic"/>
            </w14:checkbox>
          </w:sdtPr>
          <w:sdtEndPr/>
          <w:sdtContent>
            <w:tc>
              <w:tcPr>
                <w:tcW w:w="427" w:type="dxa"/>
                <w:shd w:val="clear" w:color="auto" w:fill="auto"/>
              </w:tcPr>
              <w:p w14:paraId="1EF83414" w14:textId="3ED48AF6" w:rsidR="00F12A3C" w:rsidRPr="00215C64" w:rsidRDefault="00F12A3C" w:rsidP="00F12A3C">
                <w:pPr>
                  <w:keepNext/>
                  <w:spacing w:before="60"/>
                  <w:rPr>
                    <w:rFonts w:asciiTheme="minorHAnsi" w:hAnsiTheme="minorHAnsi"/>
                    <w:sz w:val="18"/>
                    <w:szCs w:val="18"/>
                    <w:lang w:eastAsia="en-GB"/>
                  </w:rPr>
                </w:pPr>
                <w:r w:rsidRPr="00215C64">
                  <w:rPr>
                    <w:rFonts w:ascii="MS Gothic" w:eastAsia="MS Gothic" w:hAnsi="MS Gothic" w:cs="MS Gothic"/>
                    <w:b/>
                    <w:sz w:val="18"/>
                    <w:szCs w:val="18"/>
                    <w:lang w:eastAsia="en-GB"/>
                  </w:rPr>
                  <w:t>☐</w:t>
                </w:r>
              </w:p>
            </w:tc>
          </w:sdtContent>
        </w:sdt>
        <w:tc>
          <w:tcPr>
            <w:tcW w:w="709" w:type="dxa"/>
            <w:shd w:val="clear" w:color="auto" w:fill="D9D9D9" w:themeFill="background1" w:themeFillShade="D9"/>
          </w:tcPr>
          <w:p w14:paraId="1EF83415" w14:textId="77777777" w:rsidR="00F12A3C" w:rsidRPr="00215C64" w:rsidRDefault="00F12A3C" w:rsidP="00F12A3C">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LPV</w:t>
            </w:r>
          </w:p>
        </w:tc>
        <w:sdt>
          <w:sdtPr>
            <w:rPr>
              <w:rFonts w:ascii="Arial" w:hAnsi="Arial"/>
              <w:b/>
              <w:sz w:val="18"/>
              <w:szCs w:val="18"/>
              <w:lang w:eastAsia="en-GB"/>
            </w:rPr>
            <w:id w:val="1850685744"/>
            <w14:checkbox>
              <w14:checked w14:val="0"/>
              <w14:checkedState w14:val="2612" w14:font="MS Gothic"/>
              <w14:uncheckedState w14:val="2610" w14:font="MS Gothic"/>
            </w14:checkbox>
          </w:sdtPr>
          <w:sdtEndPr/>
          <w:sdtContent>
            <w:tc>
              <w:tcPr>
                <w:tcW w:w="425" w:type="dxa"/>
              </w:tcPr>
              <w:p w14:paraId="1EF83416" w14:textId="1B26A86D" w:rsidR="00F12A3C" w:rsidRPr="00215C64" w:rsidRDefault="00F12A3C" w:rsidP="00F12A3C">
                <w:pPr>
                  <w:keepNext/>
                  <w:spacing w:before="60"/>
                  <w:rPr>
                    <w:rFonts w:asciiTheme="minorHAnsi" w:hAnsiTheme="minorHAnsi"/>
                    <w:sz w:val="18"/>
                    <w:szCs w:val="18"/>
                    <w:lang w:eastAsia="en-GB"/>
                  </w:rPr>
                </w:pPr>
                <w:r w:rsidRPr="00215C64">
                  <w:rPr>
                    <w:rFonts w:ascii="MS Gothic" w:eastAsia="MS Gothic" w:hAnsi="MS Gothic" w:cs="MS Gothic"/>
                    <w:b/>
                    <w:sz w:val="18"/>
                    <w:szCs w:val="18"/>
                    <w:lang w:eastAsia="en-GB"/>
                  </w:rPr>
                  <w:t>☐</w:t>
                </w:r>
              </w:p>
            </w:tc>
          </w:sdtContent>
        </w:sdt>
      </w:tr>
      <w:tr w:rsidR="009D5A0E" w:rsidRPr="009D5A0E" w14:paraId="17941EA3" w14:textId="77777777" w:rsidTr="00215C64">
        <w:trPr>
          <w:trHeight w:val="287"/>
        </w:trPr>
        <w:tc>
          <w:tcPr>
            <w:tcW w:w="14788" w:type="dxa"/>
            <w:gridSpan w:val="55"/>
            <w:shd w:val="clear" w:color="auto" w:fill="D9D9D9" w:themeFill="background1" w:themeFillShade="D9"/>
          </w:tcPr>
          <w:p w14:paraId="71C46CF0" w14:textId="6C52D11C" w:rsidR="009D5A0E" w:rsidRPr="00215C64" w:rsidRDefault="009D5A0E" w:rsidP="00F12A3C">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Is the aircraft/rotorcraft already certified against the following surveillance specifications?</w:t>
            </w:r>
          </w:p>
        </w:tc>
      </w:tr>
      <w:tr w:rsidR="009D5A0E" w:rsidRPr="009D5A0E" w14:paraId="46749894" w14:textId="77777777" w:rsidTr="00215C64">
        <w:trPr>
          <w:trHeight w:val="287"/>
        </w:trPr>
        <w:tc>
          <w:tcPr>
            <w:tcW w:w="1107" w:type="dxa"/>
            <w:gridSpan w:val="2"/>
            <w:shd w:val="clear" w:color="auto" w:fill="D9D9D9" w:themeFill="background1" w:themeFillShade="D9"/>
          </w:tcPr>
          <w:p w14:paraId="2D9AD63F" w14:textId="2354D6EF" w:rsidR="009D5A0E" w:rsidRPr="00215C64" w:rsidRDefault="009D5A0E" w:rsidP="009D5A0E">
            <w:pPr>
              <w:keepNext/>
              <w:spacing w:before="60"/>
              <w:rPr>
                <w:rFonts w:asciiTheme="minorHAnsi" w:hAnsiTheme="minorHAnsi"/>
                <w:b/>
                <w:sz w:val="18"/>
                <w:szCs w:val="18"/>
                <w:lang w:eastAsia="en-GB"/>
              </w:rPr>
            </w:pPr>
            <w:r w:rsidRPr="009D5A0E">
              <w:rPr>
                <w:rFonts w:asciiTheme="minorHAnsi" w:hAnsiTheme="minorHAnsi"/>
                <w:b/>
                <w:sz w:val="18"/>
                <w:szCs w:val="18"/>
                <w:lang w:eastAsia="en-GB"/>
              </w:rPr>
              <w:t>ADS-B out</w:t>
            </w:r>
          </w:p>
        </w:tc>
        <w:tc>
          <w:tcPr>
            <w:tcW w:w="449" w:type="dxa"/>
            <w:gridSpan w:val="4"/>
          </w:tcPr>
          <w:p w14:paraId="2819F4A6" w14:textId="77777777" w:rsidR="009D5A0E" w:rsidRPr="00215C64" w:rsidRDefault="009D5A0E" w:rsidP="009D5A0E">
            <w:pPr>
              <w:rPr>
                <w:b/>
                <w:sz w:val="18"/>
                <w:szCs w:val="18"/>
                <w:lang w:eastAsia="en-GB"/>
              </w:rPr>
            </w:pPr>
          </w:p>
        </w:tc>
        <w:tc>
          <w:tcPr>
            <w:tcW w:w="851" w:type="dxa"/>
            <w:gridSpan w:val="2"/>
            <w:shd w:val="clear" w:color="auto" w:fill="D9D9D9" w:themeFill="background1" w:themeFillShade="D9"/>
          </w:tcPr>
          <w:p w14:paraId="06CB3BE8" w14:textId="456061B9" w:rsidR="009D5A0E" w:rsidRPr="00215C64" w:rsidRDefault="009D5A0E" w:rsidP="009D5A0E">
            <w:pPr>
              <w:keepNext/>
              <w:spacing w:before="60"/>
              <w:rPr>
                <w:rFonts w:asciiTheme="minorHAnsi" w:hAnsiTheme="minorHAnsi"/>
                <w:b/>
                <w:sz w:val="18"/>
                <w:szCs w:val="18"/>
                <w:lang w:eastAsia="en-GB"/>
              </w:rPr>
            </w:pPr>
            <w:r w:rsidRPr="009D5A0E">
              <w:rPr>
                <w:rFonts w:asciiTheme="minorHAnsi" w:hAnsiTheme="minorHAnsi"/>
                <w:b/>
                <w:sz w:val="18"/>
                <w:szCs w:val="18"/>
                <w:lang w:eastAsia="en-GB"/>
              </w:rPr>
              <w:t>ADS-B out&amp;in</w:t>
            </w:r>
          </w:p>
        </w:tc>
        <w:tc>
          <w:tcPr>
            <w:tcW w:w="425" w:type="dxa"/>
            <w:gridSpan w:val="3"/>
          </w:tcPr>
          <w:p w14:paraId="3DC5DE37" w14:textId="77777777" w:rsidR="009D5A0E" w:rsidRPr="00215C64" w:rsidRDefault="009D5A0E" w:rsidP="009D5A0E">
            <w:pPr>
              <w:rPr>
                <w:rFonts w:ascii="Arial" w:hAnsi="Arial"/>
                <w:b/>
                <w:sz w:val="18"/>
                <w:szCs w:val="18"/>
                <w:lang w:eastAsia="en-GB"/>
              </w:rPr>
            </w:pPr>
          </w:p>
        </w:tc>
        <w:tc>
          <w:tcPr>
            <w:tcW w:w="854" w:type="dxa"/>
            <w:gridSpan w:val="3"/>
            <w:shd w:val="clear" w:color="auto" w:fill="D9D9D9" w:themeFill="background1" w:themeFillShade="D9"/>
          </w:tcPr>
          <w:p w14:paraId="6AEAC0E4" w14:textId="646368B7" w:rsidR="009D5A0E" w:rsidRPr="00215C64" w:rsidRDefault="009D5A0E" w:rsidP="009D5A0E">
            <w:pPr>
              <w:keepNext/>
              <w:spacing w:before="60"/>
              <w:rPr>
                <w:rFonts w:asciiTheme="minorHAnsi" w:hAnsiTheme="minorHAnsi"/>
                <w:b/>
                <w:sz w:val="18"/>
                <w:szCs w:val="18"/>
                <w:lang w:eastAsia="en-GB"/>
              </w:rPr>
            </w:pPr>
            <w:r w:rsidRPr="009D5A0E">
              <w:rPr>
                <w:rFonts w:asciiTheme="minorHAnsi" w:hAnsiTheme="minorHAnsi"/>
                <w:b/>
                <w:sz w:val="18"/>
                <w:szCs w:val="18"/>
                <w:lang w:eastAsia="en-GB"/>
              </w:rPr>
              <w:t>ADS-C</w:t>
            </w:r>
          </w:p>
        </w:tc>
        <w:tc>
          <w:tcPr>
            <w:tcW w:w="422" w:type="dxa"/>
            <w:gridSpan w:val="2"/>
          </w:tcPr>
          <w:p w14:paraId="4AF6CDA9" w14:textId="77777777" w:rsidR="009D5A0E" w:rsidRPr="00215C64" w:rsidRDefault="009D5A0E" w:rsidP="009D5A0E">
            <w:pPr>
              <w:rPr>
                <w:rFonts w:ascii="Arial" w:hAnsi="Arial"/>
                <w:b/>
                <w:sz w:val="18"/>
                <w:szCs w:val="18"/>
                <w:lang w:eastAsia="en-GB"/>
              </w:rPr>
            </w:pPr>
          </w:p>
        </w:tc>
        <w:tc>
          <w:tcPr>
            <w:tcW w:w="1276" w:type="dxa"/>
            <w:gridSpan w:val="5"/>
            <w:shd w:val="clear" w:color="auto" w:fill="D9D9D9" w:themeFill="background1" w:themeFillShade="D9"/>
          </w:tcPr>
          <w:p w14:paraId="793C9658" w14:textId="1CE7E7CD" w:rsidR="009D5A0E" w:rsidRPr="00215C64" w:rsidRDefault="009D5A0E" w:rsidP="009D5A0E">
            <w:pPr>
              <w:keepNext/>
              <w:spacing w:before="60"/>
              <w:rPr>
                <w:rFonts w:asciiTheme="minorHAnsi" w:hAnsiTheme="minorHAnsi"/>
                <w:b/>
                <w:sz w:val="18"/>
                <w:szCs w:val="18"/>
                <w:lang w:eastAsia="en-GB"/>
              </w:rPr>
            </w:pPr>
            <w:r w:rsidRPr="009D5A0E">
              <w:rPr>
                <w:rFonts w:asciiTheme="minorHAnsi" w:hAnsiTheme="minorHAnsi"/>
                <w:b/>
                <w:sz w:val="18"/>
                <w:szCs w:val="18"/>
                <w:lang w:eastAsia="en-GB"/>
              </w:rPr>
              <w:t>Transponder mode A,C, S</w:t>
            </w:r>
          </w:p>
        </w:tc>
        <w:tc>
          <w:tcPr>
            <w:tcW w:w="1136" w:type="dxa"/>
            <w:gridSpan w:val="2"/>
          </w:tcPr>
          <w:p w14:paraId="2460B8E3" w14:textId="77777777" w:rsidR="009D5A0E" w:rsidRPr="00215C64" w:rsidRDefault="009D5A0E" w:rsidP="009D5A0E">
            <w:pPr>
              <w:rPr>
                <w:rFonts w:ascii="Arial" w:hAnsi="Arial"/>
                <w:b/>
                <w:sz w:val="18"/>
                <w:szCs w:val="18"/>
                <w:lang w:eastAsia="en-GB"/>
              </w:rPr>
            </w:pPr>
          </w:p>
        </w:tc>
        <w:tc>
          <w:tcPr>
            <w:tcW w:w="8268" w:type="dxa"/>
            <w:gridSpan w:val="32"/>
            <w:shd w:val="clear" w:color="auto" w:fill="D9D9D9" w:themeFill="background1" w:themeFillShade="D9"/>
          </w:tcPr>
          <w:p w14:paraId="7CA7A512" w14:textId="08D22BCF" w:rsidR="009D5A0E" w:rsidRPr="00215C64" w:rsidRDefault="009D5A0E" w:rsidP="009D5A0E">
            <w:pPr>
              <w:keepNext/>
              <w:spacing w:before="60"/>
              <w:rPr>
                <w:rFonts w:ascii="Arial" w:hAnsi="Arial"/>
                <w:b/>
                <w:sz w:val="18"/>
                <w:szCs w:val="18"/>
                <w:lang w:eastAsia="en-GB"/>
              </w:rPr>
            </w:pPr>
          </w:p>
        </w:tc>
      </w:tr>
      <w:tr w:rsidR="009D5A0E" w:rsidRPr="009D5A0E" w14:paraId="1EF8341A" w14:textId="77777777" w:rsidTr="00215C64">
        <w:trPr>
          <w:trHeight w:val="576"/>
        </w:trPr>
        <w:tc>
          <w:tcPr>
            <w:tcW w:w="6520" w:type="dxa"/>
            <w:gridSpan w:val="23"/>
            <w:shd w:val="clear" w:color="auto" w:fill="D9D9D9" w:themeFill="background1" w:themeFillShade="D9"/>
          </w:tcPr>
          <w:p w14:paraId="1EF83418" w14:textId="77777777" w:rsidR="009D5A0E" w:rsidRPr="00215C64" w:rsidRDefault="009D5A0E" w:rsidP="009D5A0E">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In case the aircraft is already certified for RNP APCH procedures down to LPV minima (AMC 20-28), indicate the purpose of this retrofit</w:t>
            </w:r>
          </w:p>
        </w:tc>
        <w:tc>
          <w:tcPr>
            <w:tcW w:w="8268" w:type="dxa"/>
            <w:gridSpan w:val="32"/>
          </w:tcPr>
          <w:p w14:paraId="1EF83419" w14:textId="77777777" w:rsidR="009D5A0E" w:rsidRPr="00215C64" w:rsidRDefault="009D5A0E" w:rsidP="009D5A0E">
            <w:pPr>
              <w:rPr>
                <w:sz w:val="18"/>
                <w:szCs w:val="18"/>
                <w:lang w:eastAsia="en-GB"/>
              </w:rPr>
            </w:pPr>
          </w:p>
        </w:tc>
      </w:tr>
      <w:tr w:rsidR="009D5A0E" w:rsidRPr="009D5A0E" w14:paraId="19AC2F3A" w14:textId="77777777" w:rsidTr="00215C64">
        <w:trPr>
          <w:trHeight w:val="576"/>
        </w:trPr>
        <w:tc>
          <w:tcPr>
            <w:tcW w:w="6520" w:type="dxa"/>
            <w:gridSpan w:val="23"/>
            <w:shd w:val="clear" w:color="auto" w:fill="D9D9D9" w:themeFill="background1" w:themeFillShade="D9"/>
          </w:tcPr>
          <w:p w14:paraId="0F824AA5" w14:textId="38C24709" w:rsidR="009D5A0E" w:rsidRPr="00215C64" w:rsidRDefault="009D5A0E" w:rsidP="009D5A0E">
            <w:pPr>
              <w:keepNext/>
              <w:spacing w:before="60"/>
              <w:rPr>
                <w:rFonts w:asciiTheme="minorHAnsi" w:hAnsiTheme="minorHAnsi"/>
                <w:b/>
                <w:sz w:val="18"/>
                <w:szCs w:val="18"/>
                <w:lang w:eastAsia="en-GB"/>
              </w:rPr>
            </w:pPr>
            <w:r w:rsidRPr="00215C64">
              <w:rPr>
                <w:rFonts w:asciiTheme="minorHAnsi" w:hAnsiTheme="minorHAnsi"/>
                <w:b/>
                <w:sz w:val="18"/>
                <w:szCs w:val="18"/>
                <w:lang w:eastAsia="en-GB"/>
              </w:rPr>
              <w:t>Is this retrofit solely for ADS-B purposes, or combination of ADS-B and LPV?</w:t>
            </w:r>
          </w:p>
        </w:tc>
        <w:tc>
          <w:tcPr>
            <w:tcW w:w="8268" w:type="dxa"/>
            <w:gridSpan w:val="32"/>
          </w:tcPr>
          <w:p w14:paraId="14764E72" w14:textId="20BAC91E" w:rsidR="009D5A0E" w:rsidRPr="00215C64" w:rsidRDefault="009D5A0E" w:rsidP="009D5A0E">
            <w:pPr>
              <w:rPr>
                <w:sz w:val="18"/>
                <w:szCs w:val="18"/>
                <w:lang w:eastAsia="en-GB"/>
              </w:rPr>
            </w:pPr>
          </w:p>
        </w:tc>
      </w:tr>
      <w:tr w:rsidR="009D5A0E" w:rsidRPr="009D5A0E" w14:paraId="1EF8341D" w14:textId="77777777" w:rsidTr="00215C64">
        <w:tc>
          <w:tcPr>
            <w:tcW w:w="4108" w:type="dxa"/>
            <w:gridSpan w:val="16"/>
            <w:shd w:val="clear" w:color="auto" w:fill="D9D9D9" w:themeFill="background1" w:themeFillShade="D9"/>
          </w:tcPr>
          <w:p w14:paraId="1EF8341B" w14:textId="77777777" w:rsidR="009D5A0E" w:rsidRPr="00215C64" w:rsidRDefault="009D5A0E" w:rsidP="009D5A0E">
            <w:pPr>
              <w:rPr>
                <w:rFonts w:asciiTheme="minorHAnsi" w:hAnsiTheme="minorHAnsi"/>
                <w:b/>
                <w:sz w:val="18"/>
                <w:szCs w:val="18"/>
                <w:lang w:eastAsia="en-GB"/>
              </w:rPr>
            </w:pPr>
            <w:r w:rsidRPr="00215C64">
              <w:rPr>
                <w:rFonts w:asciiTheme="minorHAnsi" w:hAnsiTheme="minorHAnsi"/>
                <w:b/>
                <w:sz w:val="18"/>
                <w:szCs w:val="18"/>
                <w:lang w:eastAsia="en-GB"/>
              </w:rPr>
              <w:t>Provide a list of main destinations:</w:t>
            </w:r>
          </w:p>
        </w:tc>
        <w:tc>
          <w:tcPr>
            <w:tcW w:w="10680" w:type="dxa"/>
            <w:gridSpan w:val="39"/>
          </w:tcPr>
          <w:p w14:paraId="1EF8341C" w14:textId="77777777" w:rsidR="009D5A0E" w:rsidRPr="00215C64" w:rsidRDefault="009D5A0E" w:rsidP="009D5A0E">
            <w:pPr>
              <w:rPr>
                <w:rFonts w:asciiTheme="minorHAnsi" w:hAnsiTheme="minorHAnsi"/>
                <w:sz w:val="18"/>
                <w:szCs w:val="18"/>
                <w:lang w:eastAsia="en-GB"/>
              </w:rPr>
            </w:pPr>
          </w:p>
        </w:tc>
      </w:tr>
      <w:tr w:rsidR="009D5A0E" w:rsidRPr="009D5A0E" w14:paraId="1EF83422" w14:textId="77777777" w:rsidTr="00215C64">
        <w:tc>
          <w:tcPr>
            <w:tcW w:w="4108" w:type="dxa"/>
            <w:gridSpan w:val="16"/>
            <w:shd w:val="clear" w:color="auto" w:fill="D9D9D9" w:themeFill="background1" w:themeFillShade="D9"/>
          </w:tcPr>
          <w:p w14:paraId="1EF8341E" w14:textId="77777777" w:rsidR="009D5A0E" w:rsidRPr="00215C64" w:rsidRDefault="009D5A0E" w:rsidP="009D5A0E">
            <w:pPr>
              <w:rPr>
                <w:rFonts w:asciiTheme="minorHAnsi" w:hAnsiTheme="minorHAnsi"/>
                <w:b/>
                <w:sz w:val="18"/>
                <w:szCs w:val="18"/>
                <w:lang w:eastAsia="en-GB"/>
              </w:rPr>
            </w:pPr>
            <w:r w:rsidRPr="00215C64">
              <w:rPr>
                <w:rFonts w:asciiTheme="minorHAnsi" w:hAnsiTheme="minorHAnsi"/>
                <w:b/>
                <w:sz w:val="18"/>
                <w:szCs w:val="18"/>
                <w:lang w:eastAsia="en-GB"/>
              </w:rPr>
              <w:t>Do you know which of these destinations have an LPV (or will have one in the near future)?</w:t>
            </w:r>
          </w:p>
        </w:tc>
        <w:tc>
          <w:tcPr>
            <w:tcW w:w="4451" w:type="dxa"/>
            <w:gridSpan w:val="15"/>
          </w:tcPr>
          <w:p w14:paraId="1EF8341F" w14:textId="77777777" w:rsidR="009D5A0E" w:rsidRPr="00215C64" w:rsidRDefault="009D5A0E" w:rsidP="009D5A0E">
            <w:pPr>
              <w:rPr>
                <w:rFonts w:asciiTheme="minorHAnsi" w:hAnsiTheme="minorHAnsi"/>
                <w:sz w:val="18"/>
                <w:szCs w:val="18"/>
                <w:lang w:eastAsia="en-GB"/>
              </w:rPr>
            </w:pPr>
          </w:p>
        </w:tc>
        <w:tc>
          <w:tcPr>
            <w:tcW w:w="3205" w:type="dxa"/>
            <w:gridSpan w:val="14"/>
            <w:shd w:val="clear" w:color="auto" w:fill="D9D9D9" w:themeFill="background1" w:themeFillShade="D9"/>
          </w:tcPr>
          <w:p w14:paraId="1EF83420" w14:textId="77777777" w:rsidR="009D5A0E" w:rsidRPr="00215C64" w:rsidRDefault="009D5A0E" w:rsidP="009D5A0E">
            <w:pPr>
              <w:rPr>
                <w:rFonts w:asciiTheme="minorHAnsi" w:hAnsiTheme="minorHAnsi"/>
                <w:b/>
                <w:sz w:val="18"/>
                <w:szCs w:val="18"/>
                <w:lang w:eastAsia="en-GB"/>
              </w:rPr>
            </w:pPr>
            <w:r w:rsidRPr="00215C64">
              <w:rPr>
                <w:rFonts w:asciiTheme="minorHAnsi" w:hAnsiTheme="minorHAnsi"/>
                <w:b/>
                <w:sz w:val="18"/>
                <w:szCs w:val="18"/>
                <w:lang w:eastAsia="en-GB"/>
              </w:rPr>
              <w:t>How many LPV operations per year are estimated at these airports?</w:t>
            </w:r>
          </w:p>
        </w:tc>
        <w:tc>
          <w:tcPr>
            <w:tcW w:w="3024" w:type="dxa"/>
            <w:gridSpan w:val="10"/>
          </w:tcPr>
          <w:p w14:paraId="1EF83421" w14:textId="77777777" w:rsidR="009D5A0E" w:rsidRPr="00215C64" w:rsidRDefault="009D5A0E" w:rsidP="009D5A0E">
            <w:pPr>
              <w:rPr>
                <w:rFonts w:asciiTheme="minorHAnsi" w:hAnsiTheme="minorHAnsi"/>
                <w:sz w:val="18"/>
                <w:szCs w:val="18"/>
                <w:lang w:eastAsia="en-GB"/>
              </w:rPr>
            </w:pPr>
          </w:p>
        </w:tc>
      </w:tr>
      <w:tr w:rsidR="009D5A0E" w:rsidRPr="009D5A0E" w14:paraId="1EF83424" w14:textId="77777777" w:rsidTr="00215C64">
        <w:tc>
          <w:tcPr>
            <w:tcW w:w="14788" w:type="dxa"/>
            <w:gridSpan w:val="55"/>
            <w:shd w:val="clear" w:color="auto" w:fill="D9D9D9" w:themeFill="background1" w:themeFillShade="D9"/>
          </w:tcPr>
          <w:p w14:paraId="1EF83423" w14:textId="77777777" w:rsidR="009D5A0E" w:rsidRPr="00215C64" w:rsidRDefault="009D5A0E" w:rsidP="009D5A0E">
            <w:pPr>
              <w:rPr>
                <w:rFonts w:asciiTheme="minorHAnsi" w:hAnsiTheme="minorHAnsi"/>
                <w:b/>
                <w:sz w:val="18"/>
                <w:szCs w:val="18"/>
                <w:lang w:eastAsia="en-GB"/>
              </w:rPr>
            </w:pPr>
            <w:r w:rsidRPr="00215C64">
              <w:rPr>
                <w:rFonts w:asciiTheme="minorHAnsi" w:hAnsiTheme="minorHAnsi"/>
                <w:b/>
                <w:sz w:val="18"/>
                <w:szCs w:val="18"/>
                <w:lang w:eastAsia="en-GB"/>
              </w:rPr>
              <w:t>Planned activities</w:t>
            </w:r>
          </w:p>
        </w:tc>
      </w:tr>
      <w:tr w:rsidR="009D5A0E" w:rsidRPr="009D5A0E" w14:paraId="1EF83429" w14:textId="77777777" w:rsidTr="00215C64">
        <w:tc>
          <w:tcPr>
            <w:tcW w:w="6520" w:type="dxa"/>
            <w:gridSpan w:val="23"/>
            <w:shd w:val="clear" w:color="auto" w:fill="D9D9D9" w:themeFill="background1" w:themeFillShade="D9"/>
          </w:tcPr>
          <w:p w14:paraId="1EF83425" w14:textId="77777777" w:rsidR="009D5A0E" w:rsidRPr="00215C64" w:rsidRDefault="009D5A0E" w:rsidP="009D5A0E">
            <w:pPr>
              <w:rPr>
                <w:rFonts w:asciiTheme="minorHAnsi" w:hAnsiTheme="minorHAnsi"/>
                <w:b/>
                <w:sz w:val="18"/>
                <w:szCs w:val="18"/>
                <w:lang w:eastAsia="en-GB"/>
              </w:rPr>
            </w:pPr>
            <w:r w:rsidRPr="00215C64">
              <w:rPr>
                <w:rFonts w:asciiTheme="minorHAnsi" w:hAnsiTheme="minorHAnsi"/>
                <w:b/>
                <w:sz w:val="18"/>
                <w:szCs w:val="18"/>
                <w:lang w:eastAsia="en-GB"/>
              </w:rPr>
              <w:t>Is there an available SB/STC for the changes? If so, indicate holder (dealer/ FBO / Part 21). If not, please consider activities F and G of the call</w:t>
            </w:r>
          </w:p>
        </w:tc>
        <w:tc>
          <w:tcPr>
            <w:tcW w:w="2126" w:type="dxa"/>
            <w:gridSpan w:val="9"/>
            <w:shd w:val="clear" w:color="auto" w:fill="FFFFFF" w:themeFill="background1"/>
          </w:tcPr>
          <w:p w14:paraId="1EF83426" w14:textId="77777777" w:rsidR="009D5A0E" w:rsidRPr="00215C64" w:rsidRDefault="009D5A0E" w:rsidP="009D5A0E">
            <w:pPr>
              <w:rPr>
                <w:rFonts w:asciiTheme="minorHAnsi" w:hAnsiTheme="minorHAnsi"/>
                <w:b/>
                <w:sz w:val="18"/>
                <w:szCs w:val="18"/>
                <w:lang w:eastAsia="en-GB"/>
              </w:rPr>
            </w:pPr>
          </w:p>
        </w:tc>
        <w:tc>
          <w:tcPr>
            <w:tcW w:w="3118" w:type="dxa"/>
            <w:gridSpan w:val="13"/>
            <w:shd w:val="clear" w:color="auto" w:fill="D9D9D9" w:themeFill="background1" w:themeFillShade="D9"/>
          </w:tcPr>
          <w:p w14:paraId="1EF83427" w14:textId="77777777" w:rsidR="009D5A0E" w:rsidRPr="00215C64" w:rsidRDefault="009D5A0E" w:rsidP="009D5A0E">
            <w:pPr>
              <w:rPr>
                <w:rFonts w:asciiTheme="minorHAnsi" w:hAnsiTheme="minorHAnsi"/>
                <w:b/>
                <w:sz w:val="18"/>
                <w:szCs w:val="18"/>
                <w:lang w:eastAsia="en-GB"/>
              </w:rPr>
            </w:pPr>
            <w:r w:rsidRPr="00215C64">
              <w:rPr>
                <w:rFonts w:asciiTheme="minorHAnsi" w:hAnsiTheme="minorHAnsi"/>
                <w:b/>
                <w:sz w:val="18"/>
                <w:szCs w:val="18"/>
                <w:lang w:eastAsia="en-GB"/>
              </w:rPr>
              <w:t>Are you considering this upgrade as a part of a larger modification?</w:t>
            </w:r>
          </w:p>
        </w:tc>
        <w:tc>
          <w:tcPr>
            <w:tcW w:w="3024" w:type="dxa"/>
            <w:gridSpan w:val="10"/>
            <w:shd w:val="clear" w:color="auto" w:fill="auto"/>
          </w:tcPr>
          <w:p w14:paraId="1EF83428" w14:textId="77777777" w:rsidR="009D5A0E" w:rsidRPr="00215C64" w:rsidRDefault="009D5A0E" w:rsidP="009D5A0E">
            <w:pPr>
              <w:rPr>
                <w:rFonts w:asciiTheme="minorHAnsi" w:hAnsiTheme="minorHAnsi"/>
                <w:b/>
                <w:sz w:val="18"/>
                <w:szCs w:val="18"/>
                <w:lang w:eastAsia="en-GB"/>
              </w:rPr>
            </w:pPr>
          </w:p>
        </w:tc>
      </w:tr>
      <w:tr w:rsidR="009D5A0E" w:rsidRPr="009D5A0E" w14:paraId="1EF83432" w14:textId="77777777" w:rsidTr="00215C64">
        <w:tc>
          <w:tcPr>
            <w:tcW w:w="2664" w:type="dxa"/>
            <w:gridSpan w:val="10"/>
            <w:shd w:val="clear" w:color="auto" w:fill="D9D9D9" w:themeFill="background1" w:themeFillShade="D9"/>
          </w:tcPr>
          <w:p w14:paraId="1EF8342A" w14:textId="77777777" w:rsidR="009D5A0E" w:rsidRPr="00215C64" w:rsidRDefault="009D5A0E" w:rsidP="009D5A0E">
            <w:pPr>
              <w:rPr>
                <w:rFonts w:asciiTheme="minorHAnsi" w:hAnsiTheme="minorHAnsi"/>
                <w:b/>
                <w:sz w:val="18"/>
                <w:szCs w:val="18"/>
                <w:lang w:eastAsia="en-GB"/>
              </w:rPr>
            </w:pPr>
            <w:r w:rsidRPr="00215C64">
              <w:rPr>
                <w:rFonts w:asciiTheme="minorHAnsi" w:hAnsiTheme="minorHAnsi"/>
                <w:b/>
                <w:sz w:val="18"/>
                <w:szCs w:val="18"/>
                <w:lang w:eastAsia="en-GB"/>
              </w:rPr>
              <w:t>Indicate which activities are covered in the proposal:</w:t>
            </w:r>
          </w:p>
        </w:tc>
        <w:tc>
          <w:tcPr>
            <w:tcW w:w="1275" w:type="dxa"/>
            <w:gridSpan w:val="5"/>
            <w:shd w:val="clear" w:color="auto" w:fill="D9D9D9" w:themeFill="background1" w:themeFillShade="D9"/>
          </w:tcPr>
          <w:p w14:paraId="1EF8342B" w14:textId="77777777" w:rsidR="009D5A0E" w:rsidRPr="00215C64" w:rsidRDefault="009D5A0E" w:rsidP="009D5A0E">
            <w:pPr>
              <w:rPr>
                <w:rFonts w:asciiTheme="minorHAnsi" w:hAnsiTheme="minorHAnsi"/>
                <w:b/>
                <w:sz w:val="18"/>
                <w:szCs w:val="18"/>
                <w:lang w:eastAsia="en-GB"/>
              </w:rPr>
            </w:pPr>
            <w:r w:rsidRPr="00215C64">
              <w:rPr>
                <w:rFonts w:asciiTheme="minorHAnsi" w:hAnsiTheme="minorHAnsi"/>
                <w:b/>
                <w:sz w:val="18"/>
                <w:szCs w:val="18"/>
                <w:lang w:eastAsia="en-GB"/>
              </w:rPr>
              <w:t>Check if applicable:</w:t>
            </w:r>
          </w:p>
        </w:tc>
        <w:tc>
          <w:tcPr>
            <w:tcW w:w="1445" w:type="dxa"/>
            <w:gridSpan w:val="6"/>
            <w:shd w:val="clear" w:color="auto" w:fill="D9D9D9" w:themeFill="background1" w:themeFillShade="D9"/>
          </w:tcPr>
          <w:p w14:paraId="1EF8342C" w14:textId="77777777" w:rsidR="009D5A0E" w:rsidRPr="00215C64" w:rsidRDefault="009D5A0E" w:rsidP="009D5A0E">
            <w:pPr>
              <w:rPr>
                <w:rFonts w:asciiTheme="minorHAnsi" w:hAnsiTheme="minorHAnsi"/>
                <w:b/>
                <w:sz w:val="18"/>
                <w:szCs w:val="18"/>
                <w:lang w:eastAsia="en-GB"/>
              </w:rPr>
            </w:pPr>
            <w:r w:rsidRPr="00215C64">
              <w:rPr>
                <w:rFonts w:asciiTheme="minorHAnsi" w:hAnsiTheme="minorHAnsi"/>
                <w:b/>
                <w:sz w:val="18"/>
                <w:szCs w:val="18"/>
                <w:lang w:eastAsia="en-GB"/>
              </w:rPr>
              <w:t>Completion date1</w:t>
            </w:r>
          </w:p>
        </w:tc>
        <w:tc>
          <w:tcPr>
            <w:tcW w:w="1248" w:type="dxa"/>
            <w:gridSpan w:val="3"/>
            <w:shd w:val="clear" w:color="auto" w:fill="D9D9D9" w:themeFill="background1" w:themeFillShade="D9"/>
          </w:tcPr>
          <w:p w14:paraId="1EF8342D" w14:textId="77777777" w:rsidR="009D5A0E" w:rsidRPr="00215C64" w:rsidRDefault="009D5A0E" w:rsidP="009D5A0E">
            <w:pPr>
              <w:rPr>
                <w:rFonts w:asciiTheme="minorHAnsi" w:hAnsiTheme="minorHAnsi"/>
                <w:b/>
                <w:sz w:val="18"/>
                <w:szCs w:val="18"/>
                <w:lang w:eastAsia="en-GB"/>
              </w:rPr>
            </w:pPr>
            <w:r w:rsidRPr="00215C64">
              <w:rPr>
                <w:rFonts w:asciiTheme="minorHAnsi" w:hAnsiTheme="minorHAnsi"/>
                <w:b/>
                <w:sz w:val="18"/>
                <w:szCs w:val="18"/>
                <w:lang w:eastAsia="en-GB"/>
              </w:rPr>
              <w:t>Total Cost (€)</w:t>
            </w:r>
          </w:p>
        </w:tc>
        <w:tc>
          <w:tcPr>
            <w:tcW w:w="2711" w:type="dxa"/>
            <w:gridSpan w:val="10"/>
            <w:shd w:val="clear" w:color="auto" w:fill="D9D9D9" w:themeFill="background1" w:themeFillShade="D9"/>
          </w:tcPr>
          <w:p w14:paraId="1EF8342E" w14:textId="77777777" w:rsidR="009D5A0E" w:rsidRPr="00215C64" w:rsidRDefault="009D5A0E" w:rsidP="009D5A0E">
            <w:pPr>
              <w:rPr>
                <w:rFonts w:asciiTheme="minorHAnsi" w:hAnsiTheme="minorHAnsi"/>
                <w:b/>
                <w:sz w:val="18"/>
                <w:szCs w:val="18"/>
                <w:lang w:eastAsia="en-GB"/>
              </w:rPr>
            </w:pPr>
            <w:r w:rsidRPr="00215C64">
              <w:rPr>
                <w:rFonts w:asciiTheme="minorHAnsi" w:hAnsiTheme="minorHAnsi"/>
                <w:b/>
                <w:sz w:val="18"/>
                <w:szCs w:val="18"/>
                <w:lang w:eastAsia="en-GB"/>
              </w:rPr>
              <w:t>Main responsible partner</w:t>
            </w:r>
          </w:p>
        </w:tc>
        <w:tc>
          <w:tcPr>
            <w:tcW w:w="1416" w:type="dxa"/>
            <w:gridSpan w:val="7"/>
            <w:shd w:val="clear" w:color="auto" w:fill="D9D9D9" w:themeFill="background1" w:themeFillShade="D9"/>
          </w:tcPr>
          <w:p w14:paraId="1EF8342F" w14:textId="77777777" w:rsidR="009D5A0E" w:rsidRPr="00215C64" w:rsidRDefault="009D5A0E" w:rsidP="009D5A0E">
            <w:pPr>
              <w:rPr>
                <w:rFonts w:asciiTheme="minorHAnsi" w:hAnsiTheme="minorHAnsi"/>
                <w:b/>
                <w:sz w:val="18"/>
                <w:szCs w:val="18"/>
                <w:lang w:eastAsia="en-GB"/>
              </w:rPr>
            </w:pPr>
            <w:r w:rsidRPr="00215C64">
              <w:rPr>
                <w:rFonts w:asciiTheme="minorHAnsi" w:hAnsiTheme="minorHAnsi"/>
                <w:b/>
                <w:sz w:val="18"/>
                <w:szCs w:val="18"/>
                <w:lang w:eastAsia="en-GB"/>
              </w:rPr>
              <w:t>Subcontractor (if needed)</w:t>
            </w:r>
          </w:p>
        </w:tc>
        <w:tc>
          <w:tcPr>
            <w:tcW w:w="1561" w:type="dxa"/>
            <w:gridSpan w:val="7"/>
            <w:shd w:val="clear" w:color="auto" w:fill="D9D9D9" w:themeFill="background1" w:themeFillShade="D9"/>
          </w:tcPr>
          <w:p w14:paraId="1EF83430" w14:textId="77777777" w:rsidR="009D5A0E" w:rsidRPr="00215C64" w:rsidRDefault="009D5A0E" w:rsidP="009D5A0E">
            <w:pPr>
              <w:rPr>
                <w:rFonts w:asciiTheme="minorHAnsi" w:hAnsiTheme="minorHAnsi"/>
                <w:b/>
                <w:sz w:val="18"/>
                <w:szCs w:val="18"/>
                <w:lang w:eastAsia="en-GB"/>
              </w:rPr>
            </w:pPr>
            <w:r w:rsidRPr="00215C64">
              <w:rPr>
                <w:rFonts w:asciiTheme="minorHAnsi" w:hAnsiTheme="minorHAnsi"/>
                <w:b/>
                <w:sz w:val="18"/>
                <w:szCs w:val="18"/>
                <w:lang w:eastAsia="en-GB"/>
              </w:rPr>
              <w:t>Subcontracting costs</w:t>
            </w:r>
          </w:p>
        </w:tc>
        <w:tc>
          <w:tcPr>
            <w:tcW w:w="2468" w:type="dxa"/>
            <w:gridSpan w:val="7"/>
            <w:shd w:val="clear" w:color="auto" w:fill="D9D9D9" w:themeFill="background1" w:themeFillShade="D9"/>
          </w:tcPr>
          <w:p w14:paraId="1EF83431" w14:textId="77777777" w:rsidR="009D5A0E" w:rsidRPr="00215C64" w:rsidRDefault="009D5A0E" w:rsidP="009D5A0E">
            <w:pPr>
              <w:rPr>
                <w:rFonts w:asciiTheme="minorHAnsi" w:hAnsiTheme="minorHAnsi"/>
                <w:sz w:val="18"/>
                <w:szCs w:val="18"/>
                <w:lang w:eastAsia="en-GB"/>
              </w:rPr>
            </w:pPr>
            <w:r w:rsidRPr="00215C64">
              <w:rPr>
                <w:rFonts w:asciiTheme="minorHAnsi" w:hAnsiTheme="minorHAnsi"/>
                <w:b/>
                <w:sz w:val="18"/>
                <w:szCs w:val="18"/>
                <w:lang w:eastAsia="en-GB"/>
              </w:rPr>
              <w:t>Description/Comments</w:t>
            </w:r>
          </w:p>
        </w:tc>
      </w:tr>
      <w:tr w:rsidR="009D5A0E" w:rsidRPr="009D5A0E" w14:paraId="1EF8343B" w14:textId="77777777" w:rsidTr="00215C64">
        <w:tc>
          <w:tcPr>
            <w:tcW w:w="2664" w:type="dxa"/>
            <w:gridSpan w:val="10"/>
            <w:shd w:val="clear" w:color="auto" w:fill="D9D9D9" w:themeFill="background1" w:themeFillShade="D9"/>
          </w:tcPr>
          <w:p w14:paraId="1EF83433" w14:textId="77777777" w:rsidR="009D5A0E" w:rsidRPr="00215C64" w:rsidRDefault="009D5A0E" w:rsidP="009D5A0E">
            <w:pPr>
              <w:rPr>
                <w:rFonts w:asciiTheme="minorHAnsi" w:hAnsiTheme="minorHAnsi"/>
                <w:b/>
                <w:sz w:val="18"/>
                <w:szCs w:val="18"/>
                <w:lang w:eastAsia="en-GB"/>
              </w:rPr>
            </w:pPr>
            <w:r w:rsidRPr="00215C64">
              <w:rPr>
                <w:rFonts w:asciiTheme="minorHAnsi" w:hAnsiTheme="minorHAnsi"/>
                <w:b/>
                <w:sz w:val="18"/>
                <w:szCs w:val="18"/>
                <w:lang w:eastAsia="en-GB"/>
              </w:rPr>
              <w:t>Hardware acquisition</w:t>
            </w:r>
          </w:p>
        </w:tc>
        <w:sdt>
          <w:sdtPr>
            <w:rPr>
              <w:b/>
              <w:sz w:val="18"/>
              <w:szCs w:val="18"/>
              <w:lang w:eastAsia="en-GB"/>
            </w:rPr>
            <w:id w:val="958918551"/>
            <w14:checkbox>
              <w14:checked w14:val="0"/>
              <w14:checkedState w14:val="2612" w14:font="MS Gothic"/>
              <w14:uncheckedState w14:val="2610" w14:font="MS Gothic"/>
            </w14:checkbox>
          </w:sdtPr>
          <w:sdtEndPr/>
          <w:sdtContent>
            <w:tc>
              <w:tcPr>
                <w:tcW w:w="1275" w:type="dxa"/>
                <w:gridSpan w:val="5"/>
                <w:shd w:val="clear" w:color="auto" w:fill="FFFFFF" w:themeFill="background1"/>
              </w:tcPr>
              <w:p w14:paraId="1EF83434" w14:textId="41971A5C" w:rsidR="009D5A0E" w:rsidRPr="00215C64" w:rsidRDefault="009D5A0E" w:rsidP="009D5A0E">
                <w:pPr>
                  <w:rPr>
                    <w:b/>
                    <w:sz w:val="18"/>
                    <w:szCs w:val="18"/>
                    <w:lang w:eastAsia="en-GB"/>
                  </w:rPr>
                </w:pPr>
                <w:r w:rsidRPr="00215C64">
                  <w:rPr>
                    <w:rFonts w:ascii="MS Mincho" w:eastAsia="MS Mincho" w:hAnsi="MS Mincho" w:cs="MS Mincho"/>
                    <w:b/>
                    <w:sz w:val="18"/>
                    <w:szCs w:val="18"/>
                    <w:lang w:eastAsia="en-GB"/>
                  </w:rPr>
                  <w:t>☐</w:t>
                </w:r>
              </w:p>
            </w:tc>
          </w:sdtContent>
        </w:sdt>
        <w:tc>
          <w:tcPr>
            <w:tcW w:w="1445" w:type="dxa"/>
            <w:gridSpan w:val="6"/>
            <w:shd w:val="clear" w:color="auto" w:fill="FFFFFF" w:themeFill="background1"/>
          </w:tcPr>
          <w:p w14:paraId="1EF83435" w14:textId="77777777" w:rsidR="009D5A0E" w:rsidRPr="00215C64" w:rsidRDefault="009D5A0E" w:rsidP="009D5A0E">
            <w:pPr>
              <w:rPr>
                <w:rFonts w:asciiTheme="minorHAnsi" w:hAnsiTheme="minorHAnsi"/>
                <w:b/>
                <w:sz w:val="18"/>
                <w:szCs w:val="18"/>
                <w:lang w:eastAsia="en-GB"/>
              </w:rPr>
            </w:pPr>
          </w:p>
        </w:tc>
        <w:tc>
          <w:tcPr>
            <w:tcW w:w="1248" w:type="dxa"/>
            <w:gridSpan w:val="3"/>
            <w:shd w:val="clear" w:color="auto" w:fill="FFFFFF" w:themeFill="background1"/>
          </w:tcPr>
          <w:p w14:paraId="1EF83436" w14:textId="77777777" w:rsidR="009D5A0E" w:rsidRPr="00215C64" w:rsidRDefault="009D5A0E" w:rsidP="009D5A0E">
            <w:pPr>
              <w:rPr>
                <w:rFonts w:asciiTheme="minorHAnsi" w:hAnsiTheme="minorHAnsi"/>
                <w:sz w:val="18"/>
                <w:szCs w:val="18"/>
                <w:lang w:eastAsia="en-GB"/>
              </w:rPr>
            </w:pPr>
          </w:p>
        </w:tc>
        <w:tc>
          <w:tcPr>
            <w:tcW w:w="2711" w:type="dxa"/>
            <w:gridSpan w:val="10"/>
            <w:shd w:val="clear" w:color="auto" w:fill="FFFFFF" w:themeFill="background1"/>
          </w:tcPr>
          <w:p w14:paraId="1EF83437" w14:textId="77777777" w:rsidR="009D5A0E" w:rsidRPr="00215C64" w:rsidRDefault="009D5A0E" w:rsidP="009D5A0E">
            <w:pPr>
              <w:rPr>
                <w:rFonts w:asciiTheme="minorHAnsi" w:hAnsiTheme="minorHAnsi"/>
                <w:b/>
                <w:sz w:val="18"/>
                <w:szCs w:val="18"/>
                <w:lang w:eastAsia="en-GB"/>
              </w:rPr>
            </w:pPr>
          </w:p>
        </w:tc>
        <w:tc>
          <w:tcPr>
            <w:tcW w:w="1416" w:type="dxa"/>
            <w:gridSpan w:val="7"/>
            <w:shd w:val="clear" w:color="auto" w:fill="FFFFFF" w:themeFill="background1"/>
          </w:tcPr>
          <w:p w14:paraId="1EF83438" w14:textId="77777777" w:rsidR="009D5A0E" w:rsidRPr="00215C64" w:rsidRDefault="009D5A0E" w:rsidP="009D5A0E">
            <w:pPr>
              <w:rPr>
                <w:rFonts w:asciiTheme="minorHAnsi" w:hAnsiTheme="minorHAnsi"/>
                <w:sz w:val="18"/>
                <w:szCs w:val="18"/>
                <w:lang w:eastAsia="en-GB"/>
              </w:rPr>
            </w:pPr>
          </w:p>
        </w:tc>
        <w:tc>
          <w:tcPr>
            <w:tcW w:w="1561" w:type="dxa"/>
            <w:gridSpan w:val="7"/>
            <w:shd w:val="clear" w:color="auto" w:fill="FFFFFF" w:themeFill="background1"/>
          </w:tcPr>
          <w:p w14:paraId="1EF83439" w14:textId="77777777" w:rsidR="009D5A0E" w:rsidRPr="00215C64" w:rsidRDefault="009D5A0E" w:rsidP="009D5A0E">
            <w:pPr>
              <w:rPr>
                <w:rFonts w:asciiTheme="minorHAnsi" w:hAnsiTheme="minorHAnsi"/>
                <w:b/>
                <w:sz w:val="18"/>
                <w:szCs w:val="18"/>
                <w:lang w:eastAsia="en-GB"/>
              </w:rPr>
            </w:pPr>
          </w:p>
        </w:tc>
        <w:tc>
          <w:tcPr>
            <w:tcW w:w="2468" w:type="dxa"/>
            <w:gridSpan w:val="7"/>
            <w:shd w:val="clear" w:color="auto" w:fill="FFFFFF" w:themeFill="background1"/>
          </w:tcPr>
          <w:p w14:paraId="1EF8343A" w14:textId="77777777" w:rsidR="009D5A0E" w:rsidRPr="00215C64" w:rsidRDefault="009D5A0E" w:rsidP="009D5A0E">
            <w:pPr>
              <w:rPr>
                <w:rFonts w:asciiTheme="minorHAnsi" w:hAnsiTheme="minorHAnsi"/>
                <w:sz w:val="18"/>
                <w:szCs w:val="18"/>
                <w:lang w:eastAsia="en-GB"/>
              </w:rPr>
            </w:pPr>
          </w:p>
        </w:tc>
      </w:tr>
      <w:tr w:rsidR="009D5A0E" w:rsidRPr="009D5A0E" w14:paraId="1EF83444" w14:textId="77777777" w:rsidTr="00215C64">
        <w:tc>
          <w:tcPr>
            <w:tcW w:w="2664" w:type="dxa"/>
            <w:gridSpan w:val="10"/>
            <w:shd w:val="clear" w:color="auto" w:fill="D9D9D9" w:themeFill="background1" w:themeFillShade="D9"/>
          </w:tcPr>
          <w:p w14:paraId="1EF8343C" w14:textId="77777777" w:rsidR="009D5A0E" w:rsidRPr="00215C64" w:rsidRDefault="009D5A0E" w:rsidP="009D5A0E">
            <w:pPr>
              <w:rPr>
                <w:rFonts w:asciiTheme="minorHAnsi" w:hAnsiTheme="minorHAnsi"/>
                <w:b/>
                <w:sz w:val="18"/>
                <w:szCs w:val="18"/>
                <w:lang w:eastAsia="en-GB"/>
              </w:rPr>
            </w:pPr>
            <w:r w:rsidRPr="00215C64">
              <w:rPr>
                <w:rFonts w:asciiTheme="minorHAnsi" w:hAnsiTheme="minorHAnsi"/>
                <w:b/>
                <w:sz w:val="18"/>
                <w:szCs w:val="18"/>
                <w:lang w:eastAsia="en-GB"/>
              </w:rPr>
              <w:t>Installation and certification</w:t>
            </w:r>
            <w:r w:rsidRPr="00215C64">
              <w:rPr>
                <w:rFonts w:asciiTheme="minorHAnsi" w:hAnsiTheme="minorHAnsi"/>
                <w:b/>
                <w:sz w:val="18"/>
                <w:szCs w:val="18"/>
                <w:vertAlign w:val="superscript"/>
                <w:lang w:eastAsia="en-GB"/>
              </w:rPr>
              <w:t>2</w:t>
            </w:r>
          </w:p>
        </w:tc>
        <w:sdt>
          <w:sdtPr>
            <w:rPr>
              <w:b/>
              <w:sz w:val="18"/>
              <w:szCs w:val="18"/>
              <w:lang w:eastAsia="en-GB"/>
            </w:rPr>
            <w:id w:val="-274945294"/>
            <w14:checkbox>
              <w14:checked w14:val="0"/>
              <w14:checkedState w14:val="2612" w14:font="MS Gothic"/>
              <w14:uncheckedState w14:val="2610" w14:font="MS Gothic"/>
            </w14:checkbox>
          </w:sdtPr>
          <w:sdtEndPr/>
          <w:sdtContent>
            <w:tc>
              <w:tcPr>
                <w:tcW w:w="1275" w:type="dxa"/>
                <w:gridSpan w:val="5"/>
                <w:shd w:val="clear" w:color="auto" w:fill="FFFFFF" w:themeFill="background1"/>
              </w:tcPr>
              <w:p w14:paraId="1EF8343D" w14:textId="7831CD8F" w:rsidR="009D5A0E" w:rsidRPr="00215C64" w:rsidRDefault="009D5A0E" w:rsidP="009D5A0E">
                <w:pPr>
                  <w:rPr>
                    <w:b/>
                    <w:sz w:val="18"/>
                    <w:szCs w:val="18"/>
                    <w:lang w:eastAsia="en-GB"/>
                  </w:rPr>
                </w:pPr>
                <w:r w:rsidRPr="00215C64">
                  <w:rPr>
                    <w:rFonts w:ascii="MS Mincho" w:eastAsia="MS Mincho" w:hAnsi="MS Mincho" w:cs="MS Mincho"/>
                    <w:b/>
                    <w:sz w:val="18"/>
                    <w:szCs w:val="18"/>
                    <w:lang w:eastAsia="en-GB"/>
                  </w:rPr>
                  <w:t>☐</w:t>
                </w:r>
              </w:p>
            </w:tc>
          </w:sdtContent>
        </w:sdt>
        <w:tc>
          <w:tcPr>
            <w:tcW w:w="1445" w:type="dxa"/>
            <w:gridSpan w:val="6"/>
            <w:shd w:val="clear" w:color="auto" w:fill="FFFFFF" w:themeFill="background1"/>
          </w:tcPr>
          <w:p w14:paraId="1EF8343E" w14:textId="77777777" w:rsidR="009D5A0E" w:rsidRPr="00215C64" w:rsidRDefault="009D5A0E" w:rsidP="009D5A0E">
            <w:pPr>
              <w:rPr>
                <w:rFonts w:asciiTheme="minorHAnsi" w:hAnsiTheme="minorHAnsi"/>
                <w:b/>
                <w:sz w:val="18"/>
                <w:szCs w:val="18"/>
                <w:lang w:eastAsia="en-GB"/>
              </w:rPr>
            </w:pPr>
          </w:p>
        </w:tc>
        <w:tc>
          <w:tcPr>
            <w:tcW w:w="1248" w:type="dxa"/>
            <w:gridSpan w:val="3"/>
            <w:shd w:val="clear" w:color="auto" w:fill="FFFFFF" w:themeFill="background1"/>
          </w:tcPr>
          <w:p w14:paraId="1EF8343F" w14:textId="77777777" w:rsidR="009D5A0E" w:rsidRPr="00215C64" w:rsidRDefault="009D5A0E" w:rsidP="009D5A0E">
            <w:pPr>
              <w:rPr>
                <w:rFonts w:asciiTheme="minorHAnsi" w:hAnsiTheme="minorHAnsi"/>
                <w:sz w:val="18"/>
                <w:szCs w:val="18"/>
                <w:lang w:eastAsia="en-GB"/>
              </w:rPr>
            </w:pPr>
          </w:p>
        </w:tc>
        <w:tc>
          <w:tcPr>
            <w:tcW w:w="2711" w:type="dxa"/>
            <w:gridSpan w:val="10"/>
            <w:shd w:val="clear" w:color="auto" w:fill="FFFFFF" w:themeFill="background1"/>
          </w:tcPr>
          <w:p w14:paraId="1EF83440" w14:textId="77777777" w:rsidR="009D5A0E" w:rsidRPr="00215C64" w:rsidRDefault="009D5A0E" w:rsidP="009D5A0E">
            <w:pPr>
              <w:rPr>
                <w:rFonts w:asciiTheme="minorHAnsi" w:hAnsiTheme="minorHAnsi"/>
                <w:b/>
                <w:sz w:val="18"/>
                <w:szCs w:val="18"/>
                <w:lang w:eastAsia="en-GB"/>
              </w:rPr>
            </w:pPr>
          </w:p>
        </w:tc>
        <w:tc>
          <w:tcPr>
            <w:tcW w:w="1416" w:type="dxa"/>
            <w:gridSpan w:val="7"/>
            <w:shd w:val="clear" w:color="auto" w:fill="FFFFFF" w:themeFill="background1"/>
          </w:tcPr>
          <w:p w14:paraId="1EF83441" w14:textId="77777777" w:rsidR="009D5A0E" w:rsidRPr="00215C64" w:rsidRDefault="009D5A0E" w:rsidP="009D5A0E">
            <w:pPr>
              <w:rPr>
                <w:rFonts w:asciiTheme="minorHAnsi" w:hAnsiTheme="minorHAnsi"/>
                <w:sz w:val="18"/>
                <w:szCs w:val="18"/>
                <w:lang w:eastAsia="en-GB"/>
              </w:rPr>
            </w:pPr>
          </w:p>
        </w:tc>
        <w:tc>
          <w:tcPr>
            <w:tcW w:w="1561" w:type="dxa"/>
            <w:gridSpan w:val="7"/>
            <w:shd w:val="clear" w:color="auto" w:fill="FFFFFF" w:themeFill="background1"/>
          </w:tcPr>
          <w:p w14:paraId="1EF83442" w14:textId="77777777" w:rsidR="009D5A0E" w:rsidRPr="00215C64" w:rsidRDefault="009D5A0E" w:rsidP="009D5A0E">
            <w:pPr>
              <w:rPr>
                <w:rFonts w:asciiTheme="minorHAnsi" w:hAnsiTheme="minorHAnsi"/>
                <w:b/>
                <w:sz w:val="18"/>
                <w:szCs w:val="18"/>
                <w:lang w:eastAsia="en-GB"/>
              </w:rPr>
            </w:pPr>
          </w:p>
        </w:tc>
        <w:tc>
          <w:tcPr>
            <w:tcW w:w="2468" w:type="dxa"/>
            <w:gridSpan w:val="7"/>
            <w:shd w:val="clear" w:color="auto" w:fill="FFFFFF" w:themeFill="background1"/>
          </w:tcPr>
          <w:p w14:paraId="1EF83443" w14:textId="77777777" w:rsidR="009D5A0E" w:rsidRPr="00215C64" w:rsidRDefault="009D5A0E" w:rsidP="009D5A0E">
            <w:pPr>
              <w:rPr>
                <w:rFonts w:asciiTheme="minorHAnsi" w:hAnsiTheme="minorHAnsi"/>
                <w:sz w:val="18"/>
                <w:szCs w:val="18"/>
                <w:lang w:eastAsia="en-GB"/>
              </w:rPr>
            </w:pPr>
          </w:p>
        </w:tc>
      </w:tr>
      <w:tr w:rsidR="009D5A0E" w:rsidRPr="009D5A0E" w14:paraId="1EF8344D" w14:textId="77777777" w:rsidTr="00215C64">
        <w:tc>
          <w:tcPr>
            <w:tcW w:w="2664" w:type="dxa"/>
            <w:gridSpan w:val="10"/>
            <w:shd w:val="clear" w:color="auto" w:fill="D9D9D9" w:themeFill="background1" w:themeFillShade="D9"/>
          </w:tcPr>
          <w:p w14:paraId="1EF83445" w14:textId="77777777" w:rsidR="009D5A0E" w:rsidRPr="00215C64" w:rsidRDefault="009D5A0E" w:rsidP="009D5A0E">
            <w:pPr>
              <w:rPr>
                <w:rFonts w:asciiTheme="minorHAnsi" w:hAnsiTheme="minorHAnsi"/>
                <w:b/>
                <w:sz w:val="18"/>
                <w:szCs w:val="18"/>
                <w:lang w:eastAsia="en-GB"/>
              </w:rPr>
            </w:pPr>
            <w:r w:rsidRPr="00215C64">
              <w:rPr>
                <w:rFonts w:asciiTheme="minorHAnsi" w:hAnsiTheme="minorHAnsi"/>
                <w:b/>
                <w:sz w:val="18"/>
                <w:szCs w:val="18"/>
                <w:lang w:eastAsia="en-GB"/>
              </w:rPr>
              <w:t>Crew training</w:t>
            </w:r>
          </w:p>
        </w:tc>
        <w:sdt>
          <w:sdtPr>
            <w:rPr>
              <w:b/>
              <w:sz w:val="18"/>
              <w:szCs w:val="18"/>
              <w:lang w:eastAsia="en-GB"/>
            </w:rPr>
            <w:id w:val="1696574918"/>
            <w14:checkbox>
              <w14:checked w14:val="0"/>
              <w14:checkedState w14:val="2612" w14:font="MS Gothic"/>
              <w14:uncheckedState w14:val="2610" w14:font="MS Gothic"/>
            </w14:checkbox>
          </w:sdtPr>
          <w:sdtEndPr/>
          <w:sdtContent>
            <w:tc>
              <w:tcPr>
                <w:tcW w:w="1275" w:type="dxa"/>
                <w:gridSpan w:val="5"/>
                <w:shd w:val="clear" w:color="auto" w:fill="FFFFFF" w:themeFill="background1"/>
              </w:tcPr>
              <w:p w14:paraId="1EF83446" w14:textId="5153747B" w:rsidR="009D5A0E" w:rsidRPr="00215C64" w:rsidRDefault="009D5A0E" w:rsidP="009D5A0E">
                <w:pPr>
                  <w:rPr>
                    <w:b/>
                    <w:sz w:val="18"/>
                    <w:szCs w:val="18"/>
                    <w:lang w:eastAsia="en-GB"/>
                  </w:rPr>
                </w:pPr>
                <w:r w:rsidRPr="00215C64">
                  <w:rPr>
                    <w:rFonts w:ascii="MS Mincho" w:eastAsia="MS Mincho" w:hAnsi="MS Mincho" w:cs="MS Mincho"/>
                    <w:b/>
                    <w:sz w:val="18"/>
                    <w:szCs w:val="18"/>
                    <w:lang w:eastAsia="en-GB"/>
                  </w:rPr>
                  <w:t>☐</w:t>
                </w:r>
              </w:p>
            </w:tc>
          </w:sdtContent>
        </w:sdt>
        <w:tc>
          <w:tcPr>
            <w:tcW w:w="1445" w:type="dxa"/>
            <w:gridSpan w:val="6"/>
            <w:shd w:val="clear" w:color="auto" w:fill="FFFFFF" w:themeFill="background1"/>
          </w:tcPr>
          <w:p w14:paraId="1EF83447" w14:textId="77777777" w:rsidR="009D5A0E" w:rsidRPr="00215C64" w:rsidRDefault="009D5A0E" w:rsidP="009D5A0E">
            <w:pPr>
              <w:rPr>
                <w:rFonts w:asciiTheme="minorHAnsi" w:hAnsiTheme="minorHAnsi"/>
                <w:b/>
                <w:sz w:val="18"/>
                <w:szCs w:val="18"/>
                <w:lang w:eastAsia="en-GB"/>
              </w:rPr>
            </w:pPr>
          </w:p>
        </w:tc>
        <w:tc>
          <w:tcPr>
            <w:tcW w:w="1248" w:type="dxa"/>
            <w:gridSpan w:val="3"/>
            <w:shd w:val="clear" w:color="auto" w:fill="FFFFFF" w:themeFill="background1"/>
          </w:tcPr>
          <w:p w14:paraId="1EF83448" w14:textId="77777777" w:rsidR="009D5A0E" w:rsidRPr="00215C64" w:rsidRDefault="009D5A0E" w:rsidP="009D5A0E">
            <w:pPr>
              <w:rPr>
                <w:rFonts w:asciiTheme="minorHAnsi" w:hAnsiTheme="minorHAnsi"/>
                <w:sz w:val="18"/>
                <w:szCs w:val="18"/>
                <w:lang w:eastAsia="en-GB"/>
              </w:rPr>
            </w:pPr>
          </w:p>
        </w:tc>
        <w:tc>
          <w:tcPr>
            <w:tcW w:w="2711" w:type="dxa"/>
            <w:gridSpan w:val="10"/>
            <w:shd w:val="clear" w:color="auto" w:fill="FFFFFF" w:themeFill="background1"/>
          </w:tcPr>
          <w:p w14:paraId="1EF83449" w14:textId="77777777" w:rsidR="009D5A0E" w:rsidRPr="00215C64" w:rsidRDefault="009D5A0E" w:rsidP="009D5A0E">
            <w:pPr>
              <w:rPr>
                <w:rFonts w:asciiTheme="minorHAnsi" w:hAnsiTheme="minorHAnsi"/>
                <w:b/>
                <w:sz w:val="18"/>
                <w:szCs w:val="18"/>
                <w:lang w:eastAsia="en-GB"/>
              </w:rPr>
            </w:pPr>
          </w:p>
        </w:tc>
        <w:tc>
          <w:tcPr>
            <w:tcW w:w="1416" w:type="dxa"/>
            <w:gridSpan w:val="7"/>
            <w:shd w:val="clear" w:color="auto" w:fill="FFFFFF" w:themeFill="background1"/>
          </w:tcPr>
          <w:p w14:paraId="1EF8344A" w14:textId="77777777" w:rsidR="009D5A0E" w:rsidRPr="00215C64" w:rsidRDefault="009D5A0E" w:rsidP="009D5A0E">
            <w:pPr>
              <w:rPr>
                <w:rFonts w:asciiTheme="minorHAnsi" w:hAnsiTheme="minorHAnsi"/>
                <w:sz w:val="18"/>
                <w:szCs w:val="18"/>
                <w:lang w:eastAsia="en-GB"/>
              </w:rPr>
            </w:pPr>
          </w:p>
        </w:tc>
        <w:tc>
          <w:tcPr>
            <w:tcW w:w="1561" w:type="dxa"/>
            <w:gridSpan w:val="7"/>
            <w:shd w:val="clear" w:color="auto" w:fill="FFFFFF" w:themeFill="background1"/>
          </w:tcPr>
          <w:p w14:paraId="1EF8344B" w14:textId="77777777" w:rsidR="009D5A0E" w:rsidRPr="00215C64" w:rsidRDefault="009D5A0E" w:rsidP="009D5A0E">
            <w:pPr>
              <w:rPr>
                <w:rFonts w:asciiTheme="minorHAnsi" w:hAnsiTheme="minorHAnsi"/>
                <w:b/>
                <w:sz w:val="18"/>
                <w:szCs w:val="18"/>
                <w:lang w:eastAsia="en-GB"/>
              </w:rPr>
            </w:pPr>
          </w:p>
        </w:tc>
        <w:tc>
          <w:tcPr>
            <w:tcW w:w="2468" w:type="dxa"/>
            <w:gridSpan w:val="7"/>
            <w:shd w:val="clear" w:color="auto" w:fill="FFFFFF" w:themeFill="background1"/>
          </w:tcPr>
          <w:p w14:paraId="1EF8344C" w14:textId="77777777" w:rsidR="009D5A0E" w:rsidRPr="00215C64" w:rsidRDefault="009D5A0E" w:rsidP="009D5A0E">
            <w:pPr>
              <w:rPr>
                <w:rFonts w:asciiTheme="minorHAnsi" w:hAnsiTheme="minorHAnsi"/>
                <w:sz w:val="18"/>
                <w:szCs w:val="18"/>
                <w:lang w:eastAsia="en-GB"/>
              </w:rPr>
            </w:pPr>
          </w:p>
        </w:tc>
      </w:tr>
      <w:tr w:rsidR="009D5A0E" w:rsidRPr="009D5A0E" w14:paraId="1EF83456" w14:textId="77777777" w:rsidTr="00215C64">
        <w:tc>
          <w:tcPr>
            <w:tcW w:w="2664" w:type="dxa"/>
            <w:gridSpan w:val="10"/>
            <w:shd w:val="clear" w:color="auto" w:fill="D9D9D9" w:themeFill="background1" w:themeFillShade="D9"/>
          </w:tcPr>
          <w:p w14:paraId="1EF8344E" w14:textId="77777777" w:rsidR="009D5A0E" w:rsidRPr="00215C64" w:rsidRDefault="009D5A0E" w:rsidP="009D5A0E">
            <w:pPr>
              <w:rPr>
                <w:rFonts w:asciiTheme="minorHAnsi" w:hAnsiTheme="minorHAnsi"/>
                <w:b/>
                <w:sz w:val="18"/>
                <w:szCs w:val="18"/>
                <w:lang w:eastAsia="en-GB"/>
              </w:rPr>
            </w:pPr>
            <w:r w:rsidRPr="00215C64">
              <w:rPr>
                <w:rFonts w:asciiTheme="minorHAnsi" w:hAnsiTheme="minorHAnsi"/>
                <w:b/>
                <w:sz w:val="18"/>
                <w:szCs w:val="18"/>
                <w:lang w:eastAsia="en-GB"/>
              </w:rPr>
              <w:t>Documentation</w:t>
            </w:r>
          </w:p>
        </w:tc>
        <w:sdt>
          <w:sdtPr>
            <w:rPr>
              <w:b/>
              <w:sz w:val="18"/>
              <w:szCs w:val="18"/>
              <w:lang w:eastAsia="en-GB"/>
            </w:rPr>
            <w:id w:val="-466052125"/>
            <w14:checkbox>
              <w14:checked w14:val="0"/>
              <w14:checkedState w14:val="2612" w14:font="MS Gothic"/>
              <w14:uncheckedState w14:val="2610" w14:font="MS Gothic"/>
            </w14:checkbox>
          </w:sdtPr>
          <w:sdtEndPr/>
          <w:sdtContent>
            <w:tc>
              <w:tcPr>
                <w:tcW w:w="1275" w:type="dxa"/>
                <w:gridSpan w:val="5"/>
                <w:shd w:val="clear" w:color="auto" w:fill="FFFFFF" w:themeFill="background1"/>
              </w:tcPr>
              <w:p w14:paraId="1EF8344F" w14:textId="2E6194C4" w:rsidR="009D5A0E" w:rsidRPr="00215C64" w:rsidRDefault="009D5A0E" w:rsidP="009D5A0E">
                <w:pPr>
                  <w:rPr>
                    <w:b/>
                    <w:sz w:val="18"/>
                    <w:szCs w:val="18"/>
                    <w:lang w:eastAsia="en-GB"/>
                  </w:rPr>
                </w:pPr>
                <w:r w:rsidRPr="00215C64">
                  <w:rPr>
                    <w:rFonts w:ascii="MS Mincho" w:eastAsia="MS Mincho" w:hAnsi="MS Mincho" w:cs="MS Mincho"/>
                    <w:b/>
                    <w:sz w:val="18"/>
                    <w:szCs w:val="18"/>
                    <w:lang w:eastAsia="en-GB"/>
                  </w:rPr>
                  <w:t>☐</w:t>
                </w:r>
              </w:p>
            </w:tc>
          </w:sdtContent>
        </w:sdt>
        <w:tc>
          <w:tcPr>
            <w:tcW w:w="1445" w:type="dxa"/>
            <w:gridSpan w:val="6"/>
            <w:shd w:val="clear" w:color="auto" w:fill="FFFFFF" w:themeFill="background1"/>
          </w:tcPr>
          <w:p w14:paraId="1EF83450" w14:textId="77777777" w:rsidR="009D5A0E" w:rsidRPr="00215C64" w:rsidRDefault="009D5A0E" w:rsidP="009D5A0E">
            <w:pPr>
              <w:rPr>
                <w:rFonts w:asciiTheme="minorHAnsi" w:hAnsiTheme="minorHAnsi"/>
                <w:b/>
                <w:sz w:val="18"/>
                <w:szCs w:val="18"/>
                <w:lang w:eastAsia="en-GB"/>
              </w:rPr>
            </w:pPr>
          </w:p>
        </w:tc>
        <w:tc>
          <w:tcPr>
            <w:tcW w:w="1248" w:type="dxa"/>
            <w:gridSpan w:val="3"/>
            <w:shd w:val="clear" w:color="auto" w:fill="FFFFFF" w:themeFill="background1"/>
          </w:tcPr>
          <w:p w14:paraId="1EF83451" w14:textId="77777777" w:rsidR="009D5A0E" w:rsidRPr="00215C64" w:rsidRDefault="009D5A0E" w:rsidP="009D5A0E">
            <w:pPr>
              <w:rPr>
                <w:rFonts w:asciiTheme="minorHAnsi" w:hAnsiTheme="minorHAnsi"/>
                <w:sz w:val="18"/>
                <w:szCs w:val="18"/>
                <w:lang w:eastAsia="en-GB"/>
              </w:rPr>
            </w:pPr>
          </w:p>
        </w:tc>
        <w:tc>
          <w:tcPr>
            <w:tcW w:w="2711" w:type="dxa"/>
            <w:gridSpan w:val="10"/>
            <w:shd w:val="clear" w:color="auto" w:fill="FFFFFF" w:themeFill="background1"/>
          </w:tcPr>
          <w:p w14:paraId="1EF83452" w14:textId="77777777" w:rsidR="009D5A0E" w:rsidRPr="00215C64" w:rsidRDefault="009D5A0E" w:rsidP="009D5A0E">
            <w:pPr>
              <w:rPr>
                <w:rFonts w:asciiTheme="minorHAnsi" w:hAnsiTheme="minorHAnsi"/>
                <w:b/>
                <w:sz w:val="18"/>
                <w:szCs w:val="18"/>
                <w:lang w:eastAsia="en-GB"/>
              </w:rPr>
            </w:pPr>
          </w:p>
        </w:tc>
        <w:tc>
          <w:tcPr>
            <w:tcW w:w="1416" w:type="dxa"/>
            <w:gridSpan w:val="7"/>
            <w:shd w:val="clear" w:color="auto" w:fill="FFFFFF" w:themeFill="background1"/>
          </w:tcPr>
          <w:p w14:paraId="1EF83453" w14:textId="77777777" w:rsidR="009D5A0E" w:rsidRPr="00215C64" w:rsidRDefault="009D5A0E" w:rsidP="009D5A0E">
            <w:pPr>
              <w:rPr>
                <w:rFonts w:asciiTheme="minorHAnsi" w:hAnsiTheme="minorHAnsi"/>
                <w:sz w:val="18"/>
                <w:szCs w:val="18"/>
                <w:lang w:eastAsia="en-GB"/>
              </w:rPr>
            </w:pPr>
          </w:p>
        </w:tc>
        <w:tc>
          <w:tcPr>
            <w:tcW w:w="1561" w:type="dxa"/>
            <w:gridSpan w:val="7"/>
            <w:shd w:val="clear" w:color="auto" w:fill="FFFFFF" w:themeFill="background1"/>
          </w:tcPr>
          <w:p w14:paraId="1EF83454" w14:textId="77777777" w:rsidR="009D5A0E" w:rsidRPr="00215C64" w:rsidRDefault="009D5A0E" w:rsidP="009D5A0E">
            <w:pPr>
              <w:rPr>
                <w:rFonts w:asciiTheme="minorHAnsi" w:hAnsiTheme="minorHAnsi"/>
                <w:b/>
                <w:sz w:val="18"/>
                <w:szCs w:val="18"/>
                <w:lang w:eastAsia="en-GB"/>
              </w:rPr>
            </w:pPr>
          </w:p>
        </w:tc>
        <w:tc>
          <w:tcPr>
            <w:tcW w:w="2468" w:type="dxa"/>
            <w:gridSpan w:val="7"/>
            <w:shd w:val="clear" w:color="auto" w:fill="FFFFFF" w:themeFill="background1"/>
          </w:tcPr>
          <w:p w14:paraId="1EF83455" w14:textId="77777777" w:rsidR="009D5A0E" w:rsidRPr="00215C64" w:rsidRDefault="009D5A0E" w:rsidP="009D5A0E">
            <w:pPr>
              <w:rPr>
                <w:rFonts w:asciiTheme="minorHAnsi" w:hAnsiTheme="minorHAnsi"/>
                <w:sz w:val="18"/>
                <w:szCs w:val="18"/>
                <w:lang w:eastAsia="en-GB"/>
              </w:rPr>
            </w:pPr>
          </w:p>
        </w:tc>
      </w:tr>
      <w:tr w:rsidR="009D5A0E" w:rsidRPr="009D5A0E" w14:paraId="1EF8345F" w14:textId="77777777" w:rsidTr="00215C64">
        <w:tc>
          <w:tcPr>
            <w:tcW w:w="2664" w:type="dxa"/>
            <w:gridSpan w:val="10"/>
            <w:shd w:val="clear" w:color="auto" w:fill="D9D9D9" w:themeFill="background1" w:themeFillShade="D9"/>
          </w:tcPr>
          <w:p w14:paraId="1EF83457" w14:textId="77777777" w:rsidR="009D5A0E" w:rsidRPr="00215C64" w:rsidRDefault="009D5A0E" w:rsidP="009D5A0E">
            <w:pPr>
              <w:rPr>
                <w:rFonts w:asciiTheme="minorHAnsi" w:hAnsiTheme="minorHAnsi"/>
                <w:b/>
                <w:sz w:val="18"/>
                <w:szCs w:val="18"/>
                <w:lang w:eastAsia="en-GB"/>
              </w:rPr>
            </w:pPr>
            <w:r w:rsidRPr="00215C64">
              <w:rPr>
                <w:rFonts w:asciiTheme="minorHAnsi" w:hAnsiTheme="minorHAnsi"/>
                <w:b/>
                <w:sz w:val="18"/>
                <w:szCs w:val="18"/>
                <w:lang w:eastAsia="en-GB"/>
              </w:rPr>
              <w:t>Operational Approval</w:t>
            </w:r>
            <w:r w:rsidRPr="00215C64">
              <w:rPr>
                <w:rFonts w:asciiTheme="minorHAnsi" w:hAnsiTheme="minorHAnsi"/>
                <w:b/>
                <w:sz w:val="18"/>
                <w:szCs w:val="18"/>
                <w:vertAlign w:val="superscript"/>
                <w:lang w:eastAsia="en-GB"/>
              </w:rPr>
              <w:t>3</w:t>
            </w:r>
          </w:p>
        </w:tc>
        <w:sdt>
          <w:sdtPr>
            <w:rPr>
              <w:b/>
              <w:sz w:val="18"/>
              <w:szCs w:val="18"/>
              <w:lang w:eastAsia="en-GB"/>
            </w:rPr>
            <w:id w:val="-1480761723"/>
            <w14:checkbox>
              <w14:checked w14:val="0"/>
              <w14:checkedState w14:val="2612" w14:font="MS Gothic"/>
              <w14:uncheckedState w14:val="2610" w14:font="MS Gothic"/>
            </w14:checkbox>
          </w:sdtPr>
          <w:sdtEndPr/>
          <w:sdtContent>
            <w:tc>
              <w:tcPr>
                <w:tcW w:w="1275" w:type="dxa"/>
                <w:gridSpan w:val="5"/>
                <w:shd w:val="clear" w:color="auto" w:fill="FFFFFF" w:themeFill="background1"/>
              </w:tcPr>
              <w:p w14:paraId="1EF83458" w14:textId="071D8108" w:rsidR="009D5A0E" w:rsidRPr="00215C64" w:rsidRDefault="009D5A0E" w:rsidP="009D5A0E">
                <w:pPr>
                  <w:rPr>
                    <w:b/>
                    <w:sz w:val="18"/>
                    <w:szCs w:val="18"/>
                    <w:lang w:eastAsia="en-GB"/>
                  </w:rPr>
                </w:pPr>
                <w:r w:rsidRPr="00215C64">
                  <w:rPr>
                    <w:rFonts w:ascii="MS Mincho" w:eastAsia="MS Mincho" w:hAnsi="MS Mincho" w:cs="MS Mincho"/>
                    <w:b/>
                    <w:sz w:val="18"/>
                    <w:szCs w:val="18"/>
                    <w:lang w:eastAsia="en-GB"/>
                  </w:rPr>
                  <w:t>☐</w:t>
                </w:r>
              </w:p>
            </w:tc>
          </w:sdtContent>
        </w:sdt>
        <w:tc>
          <w:tcPr>
            <w:tcW w:w="1445" w:type="dxa"/>
            <w:gridSpan w:val="6"/>
            <w:shd w:val="clear" w:color="auto" w:fill="FFFFFF" w:themeFill="background1"/>
          </w:tcPr>
          <w:p w14:paraId="1EF83459" w14:textId="77777777" w:rsidR="009D5A0E" w:rsidRPr="00215C64" w:rsidRDefault="009D5A0E" w:rsidP="009D5A0E">
            <w:pPr>
              <w:rPr>
                <w:rFonts w:asciiTheme="minorHAnsi" w:hAnsiTheme="minorHAnsi"/>
                <w:b/>
                <w:sz w:val="18"/>
                <w:szCs w:val="18"/>
                <w:lang w:eastAsia="en-GB"/>
              </w:rPr>
            </w:pPr>
          </w:p>
        </w:tc>
        <w:tc>
          <w:tcPr>
            <w:tcW w:w="1248" w:type="dxa"/>
            <w:gridSpan w:val="3"/>
            <w:shd w:val="clear" w:color="auto" w:fill="FFFFFF" w:themeFill="background1"/>
          </w:tcPr>
          <w:p w14:paraId="1EF8345A" w14:textId="77777777" w:rsidR="009D5A0E" w:rsidRPr="00215C64" w:rsidRDefault="009D5A0E" w:rsidP="009D5A0E">
            <w:pPr>
              <w:rPr>
                <w:rFonts w:asciiTheme="minorHAnsi" w:hAnsiTheme="minorHAnsi"/>
                <w:sz w:val="18"/>
                <w:szCs w:val="18"/>
                <w:lang w:eastAsia="en-GB"/>
              </w:rPr>
            </w:pPr>
          </w:p>
        </w:tc>
        <w:tc>
          <w:tcPr>
            <w:tcW w:w="2711" w:type="dxa"/>
            <w:gridSpan w:val="10"/>
            <w:shd w:val="clear" w:color="auto" w:fill="FFFFFF" w:themeFill="background1"/>
          </w:tcPr>
          <w:p w14:paraId="1EF8345B" w14:textId="77777777" w:rsidR="009D5A0E" w:rsidRPr="00215C64" w:rsidRDefault="009D5A0E" w:rsidP="009D5A0E">
            <w:pPr>
              <w:rPr>
                <w:rFonts w:asciiTheme="minorHAnsi" w:hAnsiTheme="minorHAnsi"/>
                <w:b/>
                <w:sz w:val="18"/>
                <w:szCs w:val="18"/>
                <w:lang w:eastAsia="en-GB"/>
              </w:rPr>
            </w:pPr>
          </w:p>
        </w:tc>
        <w:tc>
          <w:tcPr>
            <w:tcW w:w="1416" w:type="dxa"/>
            <w:gridSpan w:val="7"/>
            <w:shd w:val="clear" w:color="auto" w:fill="FFFFFF" w:themeFill="background1"/>
          </w:tcPr>
          <w:p w14:paraId="1EF8345C" w14:textId="77777777" w:rsidR="009D5A0E" w:rsidRPr="00215C64" w:rsidRDefault="009D5A0E" w:rsidP="009D5A0E">
            <w:pPr>
              <w:rPr>
                <w:rFonts w:asciiTheme="minorHAnsi" w:hAnsiTheme="minorHAnsi"/>
                <w:sz w:val="18"/>
                <w:szCs w:val="18"/>
                <w:lang w:eastAsia="en-GB"/>
              </w:rPr>
            </w:pPr>
          </w:p>
        </w:tc>
        <w:tc>
          <w:tcPr>
            <w:tcW w:w="1561" w:type="dxa"/>
            <w:gridSpan w:val="7"/>
            <w:shd w:val="clear" w:color="auto" w:fill="FFFFFF" w:themeFill="background1"/>
          </w:tcPr>
          <w:p w14:paraId="1EF8345D" w14:textId="77777777" w:rsidR="009D5A0E" w:rsidRPr="00215C64" w:rsidRDefault="009D5A0E" w:rsidP="009D5A0E">
            <w:pPr>
              <w:rPr>
                <w:rFonts w:asciiTheme="minorHAnsi" w:hAnsiTheme="minorHAnsi"/>
                <w:b/>
                <w:sz w:val="18"/>
                <w:szCs w:val="18"/>
                <w:lang w:eastAsia="en-GB"/>
              </w:rPr>
            </w:pPr>
          </w:p>
        </w:tc>
        <w:tc>
          <w:tcPr>
            <w:tcW w:w="2468" w:type="dxa"/>
            <w:gridSpan w:val="7"/>
            <w:shd w:val="clear" w:color="auto" w:fill="FFFFFF" w:themeFill="background1"/>
          </w:tcPr>
          <w:p w14:paraId="1EF8345E" w14:textId="77777777" w:rsidR="009D5A0E" w:rsidRPr="00215C64" w:rsidRDefault="009D5A0E" w:rsidP="009D5A0E">
            <w:pPr>
              <w:rPr>
                <w:rFonts w:asciiTheme="minorHAnsi" w:hAnsiTheme="minorHAnsi"/>
                <w:sz w:val="18"/>
                <w:szCs w:val="18"/>
                <w:lang w:eastAsia="en-GB"/>
              </w:rPr>
            </w:pPr>
          </w:p>
        </w:tc>
      </w:tr>
      <w:tr w:rsidR="009D5A0E" w:rsidRPr="009D5A0E" w14:paraId="1EF83468" w14:textId="77777777" w:rsidTr="00215C64">
        <w:tc>
          <w:tcPr>
            <w:tcW w:w="1535" w:type="dxa"/>
            <w:gridSpan w:val="5"/>
            <w:shd w:val="clear" w:color="auto" w:fill="D9D9D9" w:themeFill="background1" w:themeFillShade="D9"/>
          </w:tcPr>
          <w:p w14:paraId="1EF83460" w14:textId="77777777" w:rsidR="009D5A0E" w:rsidRPr="00215C64" w:rsidRDefault="009D5A0E" w:rsidP="009D5A0E">
            <w:pPr>
              <w:rPr>
                <w:rFonts w:asciiTheme="minorHAnsi" w:hAnsiTheme="minorHAnsi"/>
                <w:b/>
                <w:sz w:val="18"/>
                <w:szCs w:val="18"/>
                <w:lang w:eastAsia="en-GB"/>
              </w:rPr>
            </w:pPr>
            <w:r w:rsidRPr="00215C64">
              <w:rPr>
                <w:rFonts w:asciiTheme="minorHAnsi" w:hAnsiTheme="minorHAnsi"/>
                <w:b/>
                <w:sz w:val="18"/>
                <w:szCs w:val="18"/>
                <w:lang w:eastAsia="en-GB"/>
              </w:rPr>
              <w:t>Other (specify)</w:t>
            </w:r>
          </w:p>
        </w:tc>
        <w:tc>
          <w:tcPr>
            <w:tcW w:w="2404" w:type="dxa"/>
            <w:gridSpan w:val="10"/>
            <w:shd w:val="clear" w:color="auto" w:fill="FFFFFF" w:themeFill="background1"/>
          </w:tcPr>
          <w:p w14:paraId="1EF83461" w14:textId="77777777" w:rsidR="009D5A0E" w:rsidRPr="00215C64" w:rsidRDefault="009D5A0E" w:rsidP="009D5A0E">
            <w:pPr>
              <w:keepNext/>
              <w:spacing w:before="60" w:after="60"/>
              <w:rPr>
                <w:rFonts w:ascii="Arial" w:hAnsi="Arial"/>
                <w:sz w:val="18"/>
                <w:szCs w:val="18"/>
                <w:lang w:eastAsia="en-GB"/>
              </w:rPr>
            </w:pPr>
          </w:p>
        </w:tc>
        <w:tc>
          <w:tcPr>
            <w:tcW w:w="1445" w:type="dxa"/>
            <w:gridSpan w:val="6"/>
            <w:shd w:val="clear" w:color="auto" w:fill="FFFFFF" w:themeFill="background1"/>
          </w:tcPr>
          <w:p w14:paraId="1EF83462" w14:textId="77777777" w:rsidR="009D5A0E" w:rsidRPr="00215C64" w:rsidRDefault="009D5A0E" w:rsidP="009D5A0E">
            <w:pPr>
              <w:rPr>
                <w:rFonts w:asciiTheme="minorHAnsi" w:hAnsiTheme="minorHAnsi"/>
                <w:b/>
                <w:sz w:val="18"/>
                <w:szCs w:val="18"/>
                <w:lang w:eastAsia="en-GB"/>
              </w:rPr>
            </w:pPr>
          </w:p>
        </w:tc>
        <w:tc>
          <w:tcPr>
            <w:tcW w:w="1248" w:type="dxa"/>
            <w:gridSpan w:val="3"/>
            <w:shd w:val="clear" w:color="auto" w:fill="FFFFFF" w:themeFill="background1"/>
          </w:tcPr>
          <w:p w14:paraId="1EF83463" w14:textId="77777777" w:rsidR="009D5A0E" w:rsidRPr="00215C64" w:rsidRDefault="009D5A0E" w:rsidP="009D5A0E">
            <w:pPr>
              <w:rPr>
                <w:rFonts w:asciiTheme="minorHAnsi" w:hAnsiTheme="minorHAnsi"/>
                <w:sz w:val="18"/>
                <w:szCs w:val="18"/>
                <w:lang w:eastAsia="en-GB"/>
              </w:rPr>
            </w:pPr>
          </w:p>
        </w:tc>
        <w:tc>
          <w:tcPr>
            <w:tcW w:w="2711" w:type="dxa"/>
            <w:gridSpan w:val="10"/>
            <w:shd w:val="clear" w:color="auto" w:fill="FFFFFF" w:themeFill="background1"/>
          </w:tcPr>
          <w:p w14:paraId="1EF83464" w14:textId="77777777" w:rsidR="009D5A0E" w:rsidRPr="00215C64" w:rsidRDefault="009D5A0E" w:rsidP="009D5A0E">
            <w:pPr>
              <w:rPr>
                <w:rFonts w:asciiTheme="minorHAnsi" w:hAnsiTheme="minorHAnsi"/>
                <w:b/>
                <w:sz w:val="18"/>
                <w:szCs w:val="18"/>
                <w:lang w:eastAsia="en-GB"/>
              </w:rPr>
            </w:pPr>
          </w:p>
        </w:tc>
        <w:tc>
          <w:tcPr>
            <w:tcW w:w="1416" w:type="dxa"/>
            <w:gridSpan w:val="7"/>
            <w:shd w:val="clear" w:color="auto" w:fill="FFFFFF" w:themeFill="background1"/>
          </w:tcPr>
          <w:p w14:paraId="1EF83465" w14:textId="77777777" w:rsidR="009D5A0E" w:rsidRPr="00215C64" w:rsidRDefault="009D5A0E" w:rsidP="009D5A0E">
            <w:pPr>
              <w:rPr>
                <w:rFonts w:asciiTheme="minorHAnsi" w:hAnsiTheme="minorHAnsi"/>
                <w:sz w:val="18"/>
                <w:szCs w:val="18"/>
                <w:lang w:eastAsia="en-GB"/>
              </w:rPr>
            </w:pPr>
          </w:p>
        </w:tc>
        <w:tc>
          <w:tcPr>
            <w:tcW w:w="1561" w:type="dxa"/>
            <w:gridSpan w:val="7"/>
            <w:shd w:val="clear" w:color="auto" w:fill="FFFFFF" w:themeFill="background1"/>
          </w:tcPr>
          <w:p w14:paraId="1EF83466" w14:textId="77777777" w:rsidR="009D5A0E" w:rsidRPr="00215C64" w:rsidRDefault="009D5A0E" w:rsidP="009D5A0E">
            <w:pPr>
              <w:rPr>
                <w:rFonts w:asciiTheme="minorHAnsi" w:hAnsiTheme="minorHAnsi"/>
                <w:b/>
                <w:sz w:val="18"/>
                <w:szCs w:val="18"/>
                <w:lang w:eastAsia="en-GB"/>
              </w:rPr>
            </w:pPr>
          </w:p>
        </w:tc>
        <w:tc>
          <w:tcPr>
            <w:tcW w:w="2468" w:type="dxa"/>
            <w:gridSpan w:val="7"/>
            <w:shd w:val="clear" w:color="auto" w:fill="FFFFFF" w:themeFill="background1"/>
          </w:tcPr>
          <w:p w14:paraId="1EF83467" w14:textId="77777777" w:rsidR="009D5A0E" w:rsidRPr="00215C64" w:rsidRDefault="009D5A0E" w:rsidP="009D5A0E">
            <w:pPr>
              <w:rPr>
                <w:rFonts w:asciiTheme="minorHAnsi" w:hAnsiTheme="minorHAnsi"/>
                <w:sz w:val="18"/>
                <w:szCs w:val="18"/>
                <w:lang w:eastAsia="en-GB"/>
              </w:rPr>
            </w:pPr>
          </w:p>
        </w:tc>
      </w:tr>
      <w:tr w:rsidR="009D5A0E" w:rsidRPr="009D5A0E" w14:paraId="1EF83471" w14:textId="77777777" w:rsidTr="00215C64">
        <w:tc>
          <w:tcPr>
            <w:tcW w:w="1535" w:type="dxa"/>
            <w:gridSpan w:val="5"/>
            <w:shd w:val="clear" w:color="auto" w:fill="D9D9D9" w:themeFill="background1" w:themeFillShade="D9"/>
          </w:tcPr>
          <w:p w14:paraId="1EF83469" w14:textId="77777777" w:rsidR="009D5A0E" w:rsidRPr="00215C64" w:rsidRDefault="009D5A0E" w:rsidP="009D5A0E">
            <w:pPr>
              <w:rPr>
                <w:rFonts w:asciiTheme="minorHAnsi" w:hAnsiTheme="minorHAnsi"/>
                <w:b/>
                <w:sz w:val="18"/>
                <w:szCs w:val="18"/>
                <w:lang w:eastAsia="en-GB"/>
              </w:rPr>
            </w:pPr>
            <w:r w:rsidRPr="00215C64">
              <w:rPr>
                <w:rFonts w:asciiTheme="minorHAnsi" w:hAnsiTheme="minorHAnsi"/>
                <w:b/>
                <w:sz w:val="18"/>
                <w:szCs w:val="18"/>
                <w:lang w:eastAsia="en-GB"/>
              </w:rPr>
              <w:t>Other (specify)</w:t>
            </w:r>
          </w:p>
        </w:tc>
        <w:tc>
          <w:tcPr>
            <w:tcW w:w="2404" w:type="dxa"/>
            <w:gridSpan w:val="10"/>
            <w:shd w:val="clear" w:color="auto" w:fill="FFFFFF" w:themeFill="background1"/>
          </w:tcPr>
          <w:p w14:paraId="1EF8346A" w14:textId="77777777" w:rsidR="009D5A0E" w:rsidRPr="00215C64" w:rsidRDefault="009D5A0E" w:rsidP="009D5A0E">
            <w:pPr>
              <w:keepNext/>
              <w:spacing w:before="60" w:after="60"/>
              <w:rPr>
                <w:rFonts w:ascii="Arial" w:hAnsi="Arial"/>
                <w:sz w:val="18"/>
                <w:szCs w:val="18"/>
                <w:lang w:eastAsia="en-GB"/>
              </w:rPr>
            </w:pPr>
          </w:p>
        </w:tc>
        <w:tc>
          <w:tcPr>
            <w:tcW w:w="1445" w:type="dxa"/>
            <w:gridSpan w:val="6"/>
            <w:shd w:val="clear" w:color="auto" w:fill="FFFFFF" w:themeFill="background1"/>
          </w:tcPr>
          <w:p w14:paraId="1EF8346B" w14:textId="77777777" w:rsidR="009D5A0E" w:rsidRPr="00215C64" w:rsidRDefault="009D5A0E" w:rsidP="009D5A0E">
            <w:pPr>
              <w:rPr>
                <w:rFonts w:asciiTheme="minorHAnsi" w:hAnsiTheme="minorHAnsi"/>
                <w:b/>
                <w:sz w:val="18"/>
                <w:szCs w:val="18"/>
                <w:lang w:eastAsia="en-GB"/>
              </w:rPr>
            </w:pPr>
          </w:p>
        </w:tc>
        <w:tc>
          <w:tcPr>
            <w:tcW w:w="1248" w:type="dxa"/>
            <w:gridSpan w:val="3"/>
            <w:shd w:val="clear" w:color="auto" w:fill="FFFFFF" w:themeFill="background1"/>
          </w:tcPr>
          <w:p w14:paraId="1EF8346C" w14:textId="77777777" w:rsidR="009D5A0E" w:rsidRPr="00215C64" w:rsidRDefault="009D5A0E" w:rsidP="009D5A0E">
            <w:pPr>
              <w:rPr>
                <w:rFonts w:asciiTheme="minorHAnsi" w:hAnsiTheme="minorHAnsi"/>
                <w:sz w:val="18"/>
                <w:szCs w:val="18"/>
                <w:lang w:eastAsia="en-GB"/>
              </w:rPr>
            </w:pPr>
          </w:p>
        </w:tc>
        <w:tc>
          <w:tcPr>
            <w:tcW w:w="2711" w:type="dxa"/>
            <w:gridSpan w:val="10"/>
            <w:shd w:val="clear" w:color="auto" w:fill="FFFFFF" w:themeFill="background1"/>
          </w:tcPr>
          <w:p w14:paraId="1EF8346D" w14:textId="77777777" w:rsidR="009D5A0E" w:rsidRPr="00215C64" w:rsidRDefault="009D5A0E" w:rsidP="009D5A0E">
            <w:pPr>
              <w:rPr>
                <w:rFonts w:asciiTheme="minorHAnsi" w:hAnsiTheme="minorHAnsi"/>
                <w:b/>
                <w:sz w:val="18"/>
                <w:szCs w:val="18"/>
                <w:lang w:eastAsia="en-GB"/>
              </w:rPr>
            </w:pPr>
          </w:p>
        </w:tc>
        <w:tc>
          <w:tcPr>
            <w:tcW w:w="1416" w:type="dxa"/>
            <w:gridSpan w:val="7"/>
            <w:shd w:val="clear" w:color="auto" w:fill="FFFFFF" w:themeFill="background1"/>
          </w:tcPr>
          <w:p w14:paraId="1EF8346E" w14:textId="77777777" w:rsidR="009D5A0E" w:rsidRPr="00215C64" w:rsidRDefault="009D5A0E" w:rsidP="009D5A0E">
            <w:pPr>
              <w:rPr>
                <w:rFonts w:asciiTheme="minorHAnsi" w:hAnsiTheme="minorHAnsi"/>
                <w:sz w:val="18"/>
                <w:szCs w:val="18"/>
                <w:lang w:eastAsia="en-GB"/>
              </w:rPr>
            </w:pPr>
          </w:p>
        </w:tc>
        <w:tc>
          <w:tcPr>
            <w:tcW w:w="1561" w:type="dxa"/>
            <w:gridSpan w:val="7"/>
            <w:shd w:val="clear" w:color="auto" w:fill="FFFFFF" w:themeFill="background1"/>
          </w:tcPr>
          <w:p w14:paraId="1EF8346F" w14:textId="77777777" w:rsidR="009D5A0E" w:rsidRPr="00215C64" w:rsidRDefault="009D5A0E" w:rsidP="009D5A0E">
            <w:pPr>
              <w:rPr>
                <w:rFonts w:asciiTheme="minorHAnsi" w:hAnsiTheme="minorHAnsi"/>
                <w:b/>
                <w:sz w:val="18"/>
                <w:szCs w:val="18"/>
                <w:lang w:eastAsia="en-GB"/>
              </w:rPr>
            </w:pPr>
          </w:p>
        </w:tc>
        <w:tc>
          <w:tcPr>
            <w:tcW w:w="2468" w:type="dxa"/>
            <w:gridSpan w:val="7"/>
            <w:shd w:val="clear" w:color="auto" w:fill="FFFFFF" w:themeFill="background1"/>
          </w:tcPr>
          <w:p w14:paraId="1EF83470" w14:textId="77777777" w:rsidR="009D5A0E" w:rsidRPr="00215C64" w:rsidRDefault="009D5A0E" w:rsidP="009D5A0E">
            <w:pPr>
              <w:rPr>
                <w:rFonts w:asciiTheme="minorHAnsi" w:hAnsiTheme="minorHAnsi"/>
                <w:sz w:val="18"/>
                <w:szCs w:val="18"/>
                <w:lang w:eastAsia="en-GB"/>
              </w:rPr>
            </w:pPr>
          </w:p>
        </w:tc>
      </w:tr>
      <w:tr w:rsidR="009D5A0E" w:rsidRPr="009D5A0E" w14:paraId="1EF83473" w14:textId="77777777" w:rsidTr="00215C64">
        <w:tc>
          <w:tcPr>
            <w:tcW w:w="14788" w:type="dxa"/>
            <w:gridSpan w:val="55"/>
            <w:shd w:val="clear" w:color="auto" w:fill="D9D9D9" w:themeFill="background1" w:themeFillShade="D9"/>
          </w:tcPr>
          <w:p w14:paraId="1EF83472" w14:textId="77777777" w:rsidR="009D5A0E" w:rsidRPr="00215C64" w:rsidRDefault="009D5A0E" w:rsidP="009D5A0E">
            <w:pPr>
              <w:rPr>
                <w:rFonts w:asciiTheme="minorHAnsi" w:hAnsiTheme="minorHAnsi"/>
                <w:b/>
                <w:sz w:val="18"/>
                <w:szCs w:val="18"/>
                <w:lang w:eastAsia="en-GB"/>
              </w:rPr>
            </w:pPr>
            <w:r w:rsidRPr="00215C64">
              <w:rPr>
                <w:rFonts w:asciiTheme="minorHAnsi" w:hAnsiTheme="minorHAnsi"/>
                <w:b/>
                <w:sz w:val="18"/>
                <w:szCs w:val="18"/>
                <w:lang w:eastAsia="en-GB"/>
              </w:rPr>
              <w:t>Expected Impact</w:t>
            </w:r>
          </w:p>
        </w:tc>
      </w:tr>
      <w:tr w:rsidR="009D5A0E" w:rsidRPr="009D5A0E" w14:paraId="1EF83476" w14:textId="77777777" w:rsidTr="00215C64">
        <w:tc>
          <w:tcPr>
            <w:tcW w:w="4655" w:type="dxa"/>
            <w:gridSpan w:val="19"/>
            <w:shd w:val="clear" w:color="auto" w:fill="D9D9D9" w:themeFill="background1" w:themeFillShade="D9"/>
            <w:vAlign w:val="center"/>
          </w:tcPr>
          <w:p w14:paraId="1EF83474" w14:textId="77777777" w:rsidR="009D5A0E" w:rsidRPr="00215C64" w:rsidRDefault="009D5A0E" w:rsidP="00215C64">
            <w:pPr>
              <w:jc w:val="both"/>
              <w:rPr>
                <w:rFonts w:asciiTheme="minorHAnsi" w:hAnsiTheme="minorHAnsi"/>
                <w:b/>
                <w:sz w:val="18"/>
                <w:szCs w:val="18"/>
                <w:lang w:eastAsia="en-GB"/>
              </w:rPr>
            </w:pPr>
            <w:r w:rsidRPr="00215C64">
              <w:rPr>
                <w:rFonts w:asciiTheme="minorHAnsi" w:hAnsiTheme="minorHAnsi"/>
                <w:b/>
                <w:sz w:val="18"/>
                <w:szCs w:val="18"/>
                <w:lang w:eastAsia="en-GB"/>
              </w:rPr>
              <w:t>Why are you considering this functionality?</w:t>
            </w:r>
          </w:p>
        </w:tc>
        <w:tc>
          <w:tcPr>
            <w:tcW w:w="10133" w:type="dxa"/>
            <w:gridSpan w:val="36"/>
          </w:tcPr>
          <w:p w14:paraId="1EF83475" w14:textId="77777777" w:rsidR="009D5A0E" w:rsidRPr="00215C64" w:rsidRDefault="009D5A0E" w:rsidP="009D5A0E">
            <w:pPr>
              <w:rPr>
                <w:rFonts w:asciiTheme="minorHAnsi" w:hAnsiTheme="minorHAnsi"/>
                <w:sz w:val="18"/>
                <w:szCs w:val="18"/>
                <w:lang w:eastAsia="en-GB"/>
              </w:rPr>
            </w:pPr>
          </w:p>
        </w:tc>
      </w:tr>
      <w:tr w:rsidR="009D5A0E" w:rsidRPr="009D5A0E" w14:paraId="1EF8347B" w14:textId="77777777" w:rsidTr="00215C64">
        <w:tc>
          <w:tcPr>
            <w:tcW w:w="4655" w:type="dxa"/>
            <w:gridSpan w:val="19"/>
            <w:shd w:val="clear" w:color="auto" w:fill="D9D9D9" w:themeFill="background1" w:themeFillShade="D9"/>
            <w:vAlign w:val="center"/>
          </w:tcPr>
          <w:p w14:paraId="1EF83477" w14:textId="77777777" w:rsidR="009D5A0E" w:rsidRPr="00215C64" w:rsidRDefault="009D5A0E" w:rsidP="00215C64">
            <w:pPr>
              <w:jc w:val="both"/>
              <w:rPr>
                <w:rFonts w:asciiTheme="minorHAnsi" w:hAnsiTheme="minorHAnsi"/>
                <w:b/>
                <w:sz w:val="18"/>
                <w:szCs w:val="18"/>
                <w:lang w:eastAsia="en-GB"/>
              </w:rPr>
            </w:pPr>
            <w:r w:rsidRPr="00215C64">
              <w:rPr>
                <w:rFonts w:asciiTheme="minorHAnsi" w:hAnsiTheme="minorHAnsi"/>
                <w:b/>
                <w:sz w:val="18"/>
                <w:szCs w:val="18"/>
                <w:lang w:eastAsia="en-GB"/>
              </w:rPr>
              <w:t>Do you expect significant savings in your operational costs by implementing LPV? Why?</w:t>
            </w:r>
          </w:p>
        </w:tc>
        <w:tc>
          <w:tcPr>
            <w:tcW w:w="3991" w:type="dxa"/>
            <w:gridSpan w:val="13"/>
            <w:shd w:val="clear" w:color="auto" w:fill="auto"/>
          </w:tcPr>
          <w:p w14:paraId="1EF83478" w14:textId="77777777" w:rsidR="009D5A0E" w:rsidRPr="00215C64" w:rsidRDefault="009D5A0E" w:rsidP="009D5A0E">
            <w:pPr>
              <w:rPr>
                <w:rFonts w:asciiTheme="minorHAnsi" w:hAnsiTheme="minorHAnsi"/>
                <w:b/>
                <w:sz w:val="18"/>
                <w:szCs w:val="18"/>
                <w:lang w:eastAsia="en-GB"/>
              </w:rPr>
            </w:pPr>
          </w:p>
        </w:tc>
        <w:tc>
          <w:tcPr>
            <w:tcW w:w="2978" w:type="dxa"/>
            <w:gridSpan w:val="12"/>
            <w:shd w:val="clear" w:color="auto" w:fill="D9D9D9" w:themeFill="background1" w:themeFillShade="D9"/>
          </w:tcPr>
          <w:p w14:paraId="1EF83479" w14:textId="77777777" w:rsidR="009D5A0E" w:rsidRPr="00215C64" w:rsidRDefault="009D5A0E" w:rsidP="00215C64">
            <w:pPr>
              <w:jc w:val="both"/>
              <w:rPr>
                <w:rFonts w:asciiTheme="minorHAnsi" w:hAnsiTheme="minorHAnsi"/>
                <w:b/>
                <w:sz w:val="18"/>
                <w:szCs w:val="18"/>
                <w:lang w:eastAsia="en-GB"/>
              </w:rPr>
            </w:pPr>
            <w:r w:rsidRPr="00215C64">
              <w:rPr>
                <w:rFonts w:asciiTheme="minorHAnsi" w:hAnsiTheme="minorHAnsi"/>
                <w:b/>
                <w:sz w:val="18"/>
                <w:szCs w:val="18"/>
                <w:lang w:eastAsia="en-GB"/>
              </w:rPr>
              <w:t>Will you access to new destinations? Which ones?</w:t>
            </w:r>
          </w:p>
        </w:tc>
        <w:tc>
          <w:tcPr>
            <w:tcW w:w="3164" w:type="dxa"/>
            <w:gridSpan w:val="11"/>
          </w:tcPr>
          <w:p w14:paraId="1EF8347A" w14:textId="77777777" w:rsidR="009D5A0E" w:rsidRPr="00215C64" w:rsidRDefault="009D5A0E" w:rsidP="009D5A0E">
            <w:pPr>
              <w:rPr>
                <w:rFonts w:asciiTheme="minorHAnsi" w:hAnsiTheme="minorHAnsi"/>
                <w:sz w:val="18"/>
                <w:szCs w:val="18"/>
                <w:lang w:eastAsia="en-GB"/>
              </w:rPr>
            </w:pPr>
          </w:p>
        </w:tc>
      </w:tr>
      <w:tr w:rsidR="009D5A0E" w:rsidRPr="009D5A0E" w14:paraId="1EF83480" w14:textId="77777777" w:rsidTr="00215C64">
        <w:tc>
          <w:tcPr>
            <w:tcW w:w="4655" w:type="dxa"/>
            <w:gridSpan w:val="19"/>
            <w:shd w:val="clear" w:color="auto" w:fill="D9D9D9" w:themeFill="background1" w:themeFillShade="D9"/>
            <w:vAlign w:val="center"/>
          </w:tcPr>
          <w:p w14:paraId="1EF8347C" w14:textId="77777777" w:rsidR="009D5A0E" w:rsidRPr="00215C64" w:rsidRDefault="009D5A0E" w:rsidP="00215C64">
            <w:pPr>
              <w:jc w:val="both"/>
              <w:rPr>
                <w:rFonts w:asciiTheme="minorHAnsi" w:hAnsiTheme="minorHAnsi"/>
                <w:b/>
                <w:sz w:val="18"/>
                <w:szCs w:val="18"/>
                <w:lang w:eastAsia="en-GB"/>
              </w:rPr>
            </w:pPr>
            <w:r w:rsidRPr="00215C64">
              <w:rPr>
                <w:rFonts w:asciiTheme="minorHAnsi" w:hAnsiTheme="minorHAnsi"/>
                <w:b/>
                <w:sz w:val="18"/>
                <w:szCs w:val="18"/>
                <w:lang w:eastAsia="en-GB"/>
              </w:rPr>
              <w:t>What other aircraft are on your fleet? Are they SBAS certified? If not, is there an STC available?</w:t>
            </w:r>
          </w:p>
        </w:tc>
        <w:tc>
          <w:tcPr>
            <w:tcW w:w="3991" w:type="dxa"/>
            <w:gridSpan w:val="13"/>
          </w:tcPr>
          <w:p w14:paraId="1EF8347D" w14:textId="77777777" w:rsidR="009D5A0E" w:rsidRPr="00215C64" w:rsidRDefault="009D5A0E" w:rsidP="009D5A0E">
            <w:pPr>
              <w:rPr>
                <w:rFonts w:asciiTheme="minorHAnsi" w:hAnsiTheme="minorHAnsi"/>
                <w:sz w:val="18"/>
                <w:szCs w:val="18"/>
                <w:lang w:eastAsia="en-GB"/>
              </w:rPr>
            </w:pPr>
          </w:p>
        </w:tc>
        <w:tc>
          <w:tcPr>
            <w:tcW w:w="2978" w:type="dxa"/>
            <w:gridSpan w:val="12"/>
            <w:shd w:val="clear" w:color="auto" w:fill="D9D9D9" w:themeFill="background1" w:themeFillShade="D9"/>
          </w:tcPr>
          <w:p w14:paraId="1EF8347E" w14:textId="77777777" w:rsidR="009D5A0E" w:rsidRPr="00215C64" w:rsidRDefault="009D5A0E" w:rsidP="00215C64">
            <w:pPr>
              <w:jc w:val="both"/>
              <w:rPr>
                <w:rFonts w:asciiTheme="minorHAnsi" w:hAnsiTheme="minorHAnsi"/>
                <w:b/>
                <w:sz w:val="18"/>
                <w:szCs w:val="18"/>
                <w:lang w:eastAsia="en-GB"/>
              </w:rPr>
            </w:pPr>
            <w:r w:rsidRPr="00215C64">
              <w:rPr>
                <w:rFonts w:asciiTheme="minorHAnsi" w:hAnsiTheme="minorHAnsi"/>
                <w:b/>
                <w:sz w:val="18"/>
                <w:szCs w:val="18"/>
                <w:lang w:eastAsia="en-GB"/>
              </w:rPr>
              <w:t>Are you planning any replacements? Will the new a/c be SBAS capable?</w:t>
            </w:r>
          </w:p>
        </w:tc>
        <w:tc>
          <w:tcPr>
            <w:tcW w:w="3164" w:type="dxa"/>
            <w:gridSpan w:val="11"/>
          </w:tcPr>
          <w:p w14:paraId="1EF8347F" w14:textId="77777777" w:rsidR="009D5A0E" w:rsidRPr="00215C64" w:rsidRDefault="009D5A0E" w:rsidP="009D5A0E">
            <w:pPr>
              <w:rPr>
                <w:rFonts w:asciiTheme="minorHAnsi" w:hAnsiTheme="minorHAnsi"/>
                <w:sz w:val="18"/>
                <w:szCs w:val="18"/>
                <w:lang w:eastAsia="en-GB"/>
              </w:rPr>
            </w:pPr>
          </w:p>
        </w:tc>
      </w:tr>
      <w:tr w:rsidR="009D5A0E" w:rsidRPr="009D5A0E" w14:paraId="1EF83487" w14:textId="77777777" w:rsidTr="00215C64">
        <w:trPr>
          <w:trHeight w:val="815"/>
        </w:trPr>
        <w:tc>
          <w:tcPr>
            <w:tcW w:w="3399" w:type="dxa"/>
            <w:gridSpan w:val="12"/>
            <w:shd w:val="clear" w:color="auto" w:fill="D9D9D9" w:themeFill="background1" w:themeFillShade="D9"/>
            <w:vAlign w:val="center"/>
          </w:tcPr>
          <w:p w14:paraId="1EF83482" w14:textId="362D2987" w:rsidR="009D5A0E" w:rsidRPr="00215C64" w:rsidRDefault="009D5A0E" w:rsidP="00215C64">
            <w:pPr>
              <w:jc w:val="both"/>
              <w:rPr>
                <w:rFonts w:asciiTheme="minorHAnsi" w:hAnsiTheme="minorHAnsi"/>
                <w:sz w:val="18"/>
                <w:szCs w:val="18"/>
                <w:vertAlign w:val="superscript"/>
                <w:lang w:eastAsia="en-GB"/>
              </w:rPr>
            </w:pPr>
            <w:r w:rsidRPr="00215C64">
              <w:rPr>
                <w:b/>
                <w:sz w:val="18"/>
                <w:szCs w:val="18"/>
                <w:vertAlign w:val="superscript"/>
                <w:lang w:eastAsia="en-GB"/>
              </w:rPr>
              <w:t xml:space="preserve">1. </w:t>
            </w:r>
            <w:r w:rsidRPr="00215C64">
              <w:rPr>
                <w:rFonts w:asciiTheme="minorHAnsi" w:hAnsiTheme="minorHAnsi"/>
                <w:b/>
                <w:sz w:val="18"/>
                <w:szCs w:val="18"/>
                <w:lang w:eastAsia="en-GB"/>
              </w:rPr>
              <w:t>Indicate expected completion date (MM/YYYY) assuming that the project will start in Oct 2018 (10/2018)</w:t>
            </w:r>
          </w:p>
        </w:tc>
        <w:tc>
          <w:tcPr>
            <w:tcW w:w="7088" w:type="dxa"/>
            <w:gridSpan w:val="27"/>
            <w:shd w:val="clear" w:color="auto" w:fill="D9D9D9" w:themeFill="background1" w:themeFillShade="D9"/>
            <w:vAlign w:val="center"/>
          </w:tcPr>
          <w:p w14:paraId="1EF83484" w14:textId="00805AD4" w:rsidR="009D5A0E" w:rsidRPr="00215C64" w:rsidRDefault="009D5A0E" w:rsidP="00215C64">
            <w:pPr>
              <w:jc w:val="both"/>
              <w:rPr>
                <w:rFonts w:asciiTheme="minorHAnsi" w:hAnsiTheme="minorHAnsi"/>
                <w:sz w:val="18"/>
                <w:szCs w:val="18"/>
                <w:vertAlign w:val="superscript"/>
                <w:lang w:eastAsia="en-GB"/>
              </w:rPr>
            </w:pPr>
            <w:r w:rsidRPr="00215C64">
              <w:rPr>
                <w:b/>
                <w:sz w:val="18"/>
                <w:szCs w:val="18"/>
                <w:vertAlign w:val="superscript"/>
                <w:lang w:eastAsia="en-GB"/>
              </w:rPr>
              <w:t xml:space="preserve">2. </w:t>
            </w:r>
            <w:r w:rsidRPr="00215C64">
              <w:rPr>
                <w:rFonts w:asciiTheme="minorHAnsi" w:hAnsiTheme="minorHAnsi"/>
                <w:b/>
                <w:sz w:val="18"/>
                <w:szCs w:val="18"/>
                <w:lang w:eastAsia="en-GB"/>
              </w:rPr>
              <w:t>This comprises the upgrade of existing avionics (SW, HW, cabling, connectors, etc.) and the airworthiness certification in the form of an existing SB or STC. If there is not SB or STC available, they could be considered in topics F and G of the call.</w:t>
            </w:r>
          </w:p>
        </w:tc>
        <w:tc>
          <w:tcPr>
            <w:tcW w:w="4301" w:type="dxa"/>
            <w:gridSpan w:val="16"/>
            <w:shd w:val="clear" w:color="auto" w:fill="D9D9D9" w:themeFill="background1" w:themeFillShade="D9"/>
            <w:vAlign w:val="center"/>
          </w:tcPr>
          <w:p w14:paraId="1EF83486" w14:textId="2E0FE55D" w:rsidR="009D5A0E" w:rsidRPr="00215C64" w:rsidRDefault="009D5A0E" w:rsidP="00215C64">
            <w:pPr>
              <w:jc w:val="both"/>
              <w:rPr>
                <w:b/>
                <w:sz w:val="18"/>
                <w:szCs w:val="18"/>
                <w:lang w:eastAsia="en-GB"/>
              </w:rPr>
            </w:pPr>
            <w:r w:rsidRPr="00215C64">
              <w:rPr>
                <w:b/>
                <w:sz w:val="18"/>
                <w:szCs w:val="18"/>
                <w:vertAlign w:val="superscript"/>
                <w:lang w:eastAsia="en-GB"/>
              </w:rPr>
              <w:t>3.</w:t>
            </w:r>
            <w:r w:rsidRPr="00215C64">
              <w:rPr>
                <w:rFonts w:asciiTheme="minorHAnsi" w:hAnsiTheme="minorHAnsi"/>
                <w:b/>
                <w:sz w:val="18"/>
                <w:szCs w:val="18"/>
                <w:lang w:eastAsia="en-GB"/>
              </w:rPr>
              <w:t>Operational approval for RNP APCH down to LPV minima against AMC-2028 should be granted by the NSA to the operator</w:t>
            </w:r>
            <w:r w:rsidRPr="00215C64">
              <w:rPr>
                <w:b/>
                <w:sz w:val="18"/>
                <w:szCs w:val="18"/>
                <w:lang w:eastAsia="en-GB"/>
              </w:rPr>
              <w:t xml:space="preserve"> </w:t>
            </w:r>
          </w:p>
        </w:tc>
      </w:tr>
    </w:tbl>
    <w:p w14:paraId="1EF83488" w14:textId="77777777" w:rsidR="00F12A3C" w:rsidRPr="00F12A3C" w:rsidRDefault="00F12A3C" w:rsidP="00F12A3C">
      <w:pPr>
        <w:spacing w:after="200" w:line="276" w:lineRule="auto"/>
        <w:rPr>
          <w:rFonts w:asciiTheme="minorHAnsi" w:eastAsiaTheme="minorHAnsi" w:hAnsiTheme="minorHAnsi" w:cstheme="minorBidi"/>
          <w:sz w:val="22"/>
          <w:szCs w:val="22"/>
          <w:lang w:eastAsia="es-ES"/>
        </w:rPr>
      </w:pPr>
    </w:p>
    <w:tbl>
      <w:tblPr>
        <w:tblStyle w:val="TableGrid1"/>
        <w:tblW w:w="14742" w:type="dxa"/>
        <w:tblInd w:w="250" w:type="dxa"/>
        <w:tblLayout w:type="fixed"/>
        <w:tblLook w:val="04A0" w:firstRow="1" w:lastRow="0" w:firstColumn="1" w:lastColumn="0" w:noHBand="0" w:noVBand="1"/>
      </w:tblPr>
      <w:tblGrid>
        <w:gridCol w:w="993"/>
        <w:gridCol w:w="114"/>
        <w:gridCol w:w="310"/>
        <w:gridCol w:w="134"/>
        <w:gridCol w:w="215"/>
        <w:gridCol w:w="498"/>
        <w:gridCol w:w="363"/>
        <w:gridCol w:w="62"/>
        <w:gridCol w:w="771"/>
        <w:gridCol w:w="207"/>
        <w:gridCol w:w="62"/>
        <w:gridCol w:w="368"/>
        <w:gridCol w:w="288"/>
        <w:gridCol w:w="41"/>
        <w:gridCol w:w="526"/>
        <w:gridCol w:w="85"/>
        <w:gridCol w:w="69"/>
        <w:gridCol w:w="214"/>
        <w:gridCol w:w="147"/>
        <w:gridCol w:w="184"/>
        <w:gridCol w:w="94"/>
        <w:gridCol w:w="635"/>
        <w:gridCol w:w="74"/>
        <w:gridCol w:w="80"/>
        <w:gridCol w:w="298"/>
        <w:gridCol w:w="99"/>
        <w:gridCol w:w="331"/>
        <w:gridCol w:w="137"/>
        <w:gridCol w:w="118"/>
        <w:gridCol w:w="260"/>
        <w:gridCol w:w="1701"/>
        <w:gridCol w:w="102"/>
        <w:gridCol w:w="45"/>
        <w:gridCol w:w="582"/>
        <w:gridCol w:w="56"/>
        <w:gridCol w:w="66"/>
        <w:gridCol w:w="385"/>
        <w:gridCol w:w="182"/>
        <w:gridCol w:w="152"/>
        <w:gridCol w:w="141"/>
        <w:gridCol w:w="714"/>
        <w:gridCol w:w="87"/>
        <w:gridCol w:w="40"/>
        <w:gridCol w:w="519"/>
        <w:gridCol w:w="102"/>
        <w:gridCol w:w="425"/>
        <w:gridCol w:w="137"/>
        <w:gridCol w:w="546"/>
        <w:gridCol w:w="593"/>
        <w:gridCol w:w="390"/>
      </w:tblGrid>
      <w:tr w:rsidR="00F12A3C" w:rsidRPr="00F12A3C" w14:paraId="1EF8348C" w14:textId="77777777" w:rsidTr="00A16496">
        <w:tc>
          <w:tcPr>
            <w:tcW w:w="14742" w:type="dxa"/>
            <w:gridSpan w:val="50"/>
            <w:shd w:val="clear" w:color="auto" w:fill="000000" w:themeFill="text1"/>
          </w:tcPr>
          <w:p w14:paraId="1EF8348B" w14:textId="7EF8DF51" w:rsidR="00F12A3C" w:rsidRPr="00A16496" w:rsidRDefault="00F12A3C" w:rsidP="00F12A3C">
            <w:pPr>
              <w:rPr>
                <w:rFonts w:ascii="Arial" w:hAnsi="Arial" w:cs="Arial"/>
                <w:b/>
                <w:sz w:val="20"/>
                <w:lang w:eastAsia="en-GB"/>
              </w:rPr>
            </w:pPr>
            <w:r w:rsidRPr="00A16496">
              <w:rPr>
                <w:rFonts w:ascii="Arial" w:hAnsi="Arial" w:cs="Arial"/>
                <w:b/>
                <w:color w:val="FFFFFF" w:themeColor="background1"/>
                <w:sz w:val="20"/>
                <w:lang w:eastAsia="en-GB"/>
              </w:rPr>
              <w:t>Section 2. E – Development of Service Bulletin for RNP APCH down to LPV minima. Fill in one 2.E form for each Service Bulletin</w:t>
            </w:r>
          </w:p>
        </w:tc>
      </w:tr>
      <w:tr w:rsidR="00F12A3C" w:rsidRPr="00F12A3C" w14:paraId="1EF83491" w14:textId="77777777" w:rsidTr="00A16496">
        <w:trPr>
          <w:trHeight w:val="326"/>
        </w:trPr>
        <w:tc>
          <w:tcPr>
            <w:tcW w:w="2689" w:type="dxa"/>
            <w:gridSpan w:val="8"/>
            <w:shd w:val="clear" w:color="auto" w:fill="D9D9D9" w:themeFill="background1" w:themeFillShade="D9"/>
          </w:tcPr>
          <w:p w14:paraId="1EF8348D"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Aircraft Manufacturer (DAH)</w:t>
            </w:r>
          </w:p>
        </w:tc>
        <w:tc>
          <w:tcPr>
            <w:tcW w:w="3845" w:type="dxa"/>
            <w:gridSpan w:val="16"/>
          </w:tcPr>
          <w:p w14:paraId="1EF8348E" w14:textId="77777777" w:rsidR="00F12A3C" w:rsidRPr="00F12A3C" w:rsidRDefault="00F12A3C" w:rsidP="00F12A3C">
            <w:pPr>
              <w:rPr>
                <w:sz w:val="20"/>
                <w:lang w:eastAsia="en-GB"/>
              </w:rPr>
            </w:pPr>
          </w:p>
        </w:tc>
        <w:tc>
          <w:tcPr>
            <w:tcW w:w="3091" w:type="dxa"/>
            <w:gridSpan w:val="9"/>
            <w:shd w:val="clear" w:color="auto" w:fill="D9D9D9" w:themeFill="background1" w:themeFillShade="D9"/>
          </w:tcPr>
          <w:p w14:paraId="1EF8348F" w14:textId="77777777" w:rsidR="00F12A3C" w:rsidRPr="00F12A3C" w:rsidRDefault="00F12A3C" w:rsidP="00F12A3C">
            <w:pPr>
              <w:rPr>
                <w:rFonts w:ascii="Arial" w:hAnsi="Arial"/>
                <w:b/>
                <w:sz w:val="20"/>
                <w:lang w:eastAsia="en-GB"/>
              </w:rPr>
            </w:pPr>
            <w:r w:rsidRPr="00F12A3C">
              <w:rPr>
                <w:rFonts w:asciiTheme="minorHAnsi" w:hAnsiTheme="minorHAnsi"/>
                <w:b/>
                <w:sz w:val="20"/>
                <w:lang w:eastAsia="en-GB"/>
              </w:rPr>
              <w:t>Applicable Aircraft Model(s):</w:t>
            </w:r>
          </w:p>
        </w:tc>
        <w:tc>
          <w:tcPr>
            <w:tcW w:w="5117" w:type="dxa"/>
            <w:gridSpan w:val="17"/>
          </w:tcPr>
          <w:p w14:paraId="1EF83490" w14:textId="77777777" w:rsidR="00F12A3C" w:rsidRPr="00F12A3C" w:rsidRDefault="00F12A3C" w:rsidP="00F12A3C">
            <w:pPr>
              <w:rPr>
                <w:rFonts w:asciiTheme="minorHAnsi" w:hAnsiTheme="minorHAnsi"/>
                <w:sz w:val="20"/>
                <w:lang w:eastAsia="en-GB"/>
              </w:rPr>
            </w:pPr>
          </w:p>
        </w:tc>
      </w:tr>
      <w:tr w:rsidR="00F12A3C" w:rsidRPr="00F12A3C" w14:paraId="1EF83496" w14:textId="77777777" w:rsidTr="00A16496">
        <w:trPr>
          <w:trHeight w:val="326"/>
        </w:trPr>
        <w:tc>
          <w:tcPr>
            <w:tcW w:w="4385" w:type="dxa"/>
            <w:gridSpan w:val="13"/>
            <w:shd w:val="clear" w:color="auto" w:fill="D9D9D9" w:themeFill="background1" w:themeFillShade="D9"/>
          </w:tcPr>
          <w:p w14:paraId="1EF83492"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Does the SB apply to new a/c, a/c in use or both?</w:t>
            </w:r>
          </w:p>
        </w:tc>
        <w:tc>
          <w:tcPr>
            <w:tcW w:w="1266" w:type="dxa"/>
            <w:gridSpan w:val="7"/>
          </w:tcPr>
          <w:p w14:paraId="1EF83493" w14:textId="77777777" w:rsidR="00F12A3C" w:rsidRPr="00F12A3C" w:rsidRDefault="00F12A3C" w:rsidP="00F12A3C">
            <w:pPr>
              <w:rPr>
                <w:sz w:val="20"/>
                <w:lang w:eastAsia="en-GB"/>
              </w:rPr>
            </w:pPr>
          </w:p>
        </w:tc>
        <w:tc>
          <w:tcPr>
            <w:tcW w:w="5538" w:type="dxa"/>
            <w:gridSpan w:val="20"/>
            <w:shd w:val="clear" w:color="auto" w:fill="D9D9D9" w:themeFill="background1" w:themeFillShade="D9"/>
          </w:tcPr>
          <w:p w14:paraId="1EF83494"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Is this SB development part of a forward fit plan (Section 2.C)?</w:t>
            </w:r>
          </w:p>
        </w:tc>
        <w:tc>
          <w:tcPr>
            <w:tcW w:w="3553" w:type="dxa"/>
            <w:gridSpan w:val="10"/>
          </w:tcPr>
          <w:p w14:paraId="1EF83495" w14:textId="77777777" w:rsidR="00F12A3C" w:rsidRPr="00F12A3C" w:rsidRDefault="00F12A3C" w:rsidP="00F12A3C">
            <w:pPr>
              <w:rPr>
                <w:rFonts w:asciiTheme="minorHAnsi" w:hAnsiTheme="minorHAnsi"/>
                <w:sz w:val="20"/>
                <w:lang w:eastAsia="en-GB"/>
              </w:rPr>
            </w:pPr>
          </w:p>
        </w:tc>
      </w:tr>
      <w:tr w:rsidR="00F12A3C" w:rsidRPr="00F12A3C" w14:paraId="1EF83498" w14:textId="77777777" w:rsidTr="00A16496">
        <w:tc>
          <w:tcPr>
            <w:tcW w:w="14742" w:type="dxa"/>
            <w:gridSpan w:val="50"/>
            <w:shd w:val="clear" w:color="auto" w:fill="D9D9D9" w:themeFill="background1" w:themeFillShade="D9"/>
          </w:tcPr>
          <w:p w14:paraId="1EF83497"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Default avionics installation. Does the standard version of this aircraft model count on the following avionics?</w:t>
            </w:r>
          </w:p>
        </w:tc>
      </w:tr>
      <w:tr w:rsidR="00F12A3C" w:rsidRPr="00F12A3C" w14:paraId="1EF834A3" w14:textId="77777777" w:rsidTr="00A16496">
        <w:trPr>
          <w:trHeight w:val="279"/>
        </w:trPr>
        <w:tc>
          <w:tcPr>
            <w:tcW w:w="1107" w:type="dxa"/>
            <w:gridSpan w:val="2"/>
            <w:shd w:val="clear" w:color="auto" w:fill="D9D9D9" w:themeFill="background1" w:themeFillShade="D9"/>
          </w:tcPr>
          <w:p w14:paraId="1EF83499"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ADF/NDB</w:t>
            </w:r>
          </w:p>
        </w:tc>
        <w:sdt>
          <w:sdtPr>
            <w:rPr>
              <w:b/>
              <w:sz w:val="20"/>
              <w:lang w:eastAsia="en-GB"/>
            </w:rPr>
            <w:id w:val="-2035791349"/>
            <w14:checkbox>
              <w14:checked w14:val="0"/>
              <w14:checkedState w14:val="2612" w14:font="MS Gothic"/>
              <w14:uncheckedState w14:val="2610" w14:font="MS Gothic"/>
            </w14:checkbox>
          </w:sdtPr>
          <w:sdtEndPr/>
          <w:sdtContent>
            <w:tc>
              <w:tcPr>
                <w:tcW w:w="444" w:type="dxa"/>
                <w:gridSpan w:val="2"/>
              </w:tcPr>
              <w:p w14:paraId="1EF8349A" w14:textId="54E30ADF" w:rsidR="00F12A3C" w:rsidRPr="00F12A3C" w:rsidRDefault="00F12A3C" w:rsidP="00F12A3C">
                <w:pPr>
                  <w:rPr>
                    <w:sz w:val="20"/>
                    <w:lang w:eastAsia="en-GB"/>
                  </w:rPr>
                </w:pPr>
                <w:r w:rsidRPr="00F12A3C">
                  <w:rPr>
                    <w:rFonts w:ascii="MS Mincho" w:eastAsia="MS Mincho" w:hAnsi="MS Mincho" w:cs="MS Mincho" w:hint="eastAsia"/>
                    <w:b/>
                    <w:sz w:val="20"/>
                    <w:lang w:eastAsia="en-GB"/>
                  </w:rPr>
                  <w:t>☐</w:t>
                </w:r>
              </w:p>
            </w:tc>
          </w:sdtContent>
        </w:sdt>
        <w:tc>
          <w:tcPr>
            <w:tcW w:w="1076" w:type="dxa"/>
            <w:gridSpan w:val="3"/>
            <w:shd w:val="clear" w:color="auto" w:fill="D9D9D9" w:themeFill="background1" w:themeFillShade="D9"/>
          </w:tcPr>
          <w:p w14:paraId="1EF8349B"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VOR/DME</w:t>
            </w:r>
          </w:p>
        </w:tc>
        <w:sdt>
          <w:sdtPr>
            <w:rPr>
              <w:rFonts w:ascii="Arial" w:hAnsi="Arial"/>
              <w:b/>
              <w:sz w:val="20"/>
              <w:lang w:eastAsia="en-GB"/>
            </w:rPr>
            <w:id w:val="-350496879"/>
            <w14:checkbox>
              <w14:checked w14:val="0"/>
              <w14:checkedState w14:val="2612" w14:font="MS Gothic"/>
              <w14:uncheckedState w14:val="2610" w14:font="MS Gothic"/>
            </w14:checkbox>
          </w:sdtPr>
          <w:sdtEndPr/>
          <w:sdtContent>
            <w:tc>
              <w:tcPr>
                <w:tcW w:w="833" w:type="dxa"/>
                <w:gridSpan w:val="2"/>
              </w:tcPr>
              <w:p w14:paraId="1EF8349C" w14:textId="440D611E" w:rsidR="00F12A3C" w:rsidRPr="00F12A3C" w:rsidRDefault="00F12A3C" w:rsidP="00F12A3C">
                <w:pPr>
                  <w:rPr>
                    <w:rFonts w:asciiTheme="minorHAnsi" w:hAnsiTheme="minorHAnsi"/>
                    <w:sz w:val="20"/>
                    <w:lang w:eastAsia="en-GB"/>
                  </w:rPr>
                </w:pPr>
                <w:r w:rsidRPr="00F12A3C">
                  <w:rPr>
                    <w:rFonts w:ascii="MS Gothic" w:eastAsia="MS Gothic" w:hAnsi="MS Gothic" w:cs="MS Gothic" w:hint="eastAsia"/>
                    <w:b/>
                    <w:sz w:val="20"/>
                    <w:lang w:eastAsia="en-GB"/>
                  </w:rPr>
                  <w:t>☐</w:t>
                </w:r>
              </w:p>
            </w:tc>
          </w:sdtContent>
        </w:sdt>
        <w:tc>
          <w:tcPr>
            <w:tcW w:w="966" w:type="dxa"/>
            <w:gridSpan w:val="5"/>
            <w:shd w:val="clear" w:color="auto" w:fill="D9D9D9" w:themeFill="background1" w:themeFillShade="D9"/>
          </w:tcPr>
          <w:p w14:paraId="1EF8349D"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ILS</w:t>
            </w:r>
          </w:p>
        </w:tc>
        <w:sdt>
          <w:sdtPr>
            <w:rPr>
              <w:rFonts w:ascii="Arial" w:hAnsi="Arial"/>
              <w:b/>
              <w:sz w:val="20"/>
              <w:lang w:eastAsia="en-GB"/>
            </w:rPr>
            <w:id w:val="814450810"/>
            <w14:checkbox>
              <w14:checked w14:val="0"/>
              <w14:checkedState w14:val="2612" w14:font="MS Gothic"/>
              <w14:uncheckedState w14:val="2610" w14:font="MS Gothic"/>
            </w14:checkbox>
          </w:sdtPr>
          <w:sdtEndPr/>
          <w:sdtContent>
            <w:tc>
              <w:tcPr>
                <w:tcW w:w="680" w:type="dxa"/>
                <w:gridSpan w:val="3"/>
              </w:tcPr>
              <w:p w14:paraId="1EF8349E" w14:textId="00C9EA45" w:rsidR="00F12A3C" w:rsidRPr="00F12A3C" w:rsidRDefault="00F12A3C" w:rsidP="00F12A3C">
                <w:pPr>
                  <w:rPr>
                    <w:rFonts w:asciiTheme="minorHAnsi" w:hAnsiTheme="minorHAnsi"/>
                    <w:sz w:val="20"/>
                    <w:lang w:eastAsia="en-GB"/>
                  </w:rPr>
                </w:pPr>
                <w:r w:rsidRPr="00F12A3C">
                  <w:rPr>
                    <w:rFonts w:ascii="MS Gothic" w:eastAsia="MS Gothic" w:hAnsi="MS Gothic" w:cs="MS Gothic" w:hint="eastAsia"/>
                    <w:b/>
                    <w:sz w:val="20"/>
                    <w:lang w:eastAsia="en-GB"/>
                  </w:rPr>
                  <w:t>☐</w:t>
                </w:r>
              </w:p>
            </w:tc>
          </w:sdtContent>
        </w:sdt>
        <w:tc>
          <w:tcPr>
            <w:tcW w:w="2411" w:type="dxa"/>
            <w:gridSpan w:val="12"/>
            <w:shd w:val="clear" w:color="auto" w:fill="D9D9D9" w:themeFill="background1" w:themeFillShade="D9"/>
          </w:tcPr>
          <w:p w14:paraId="1EF8349F"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GPS (please indicate model)</w:t>
            </w:r>
          </w:p>
        </w:tc>
        <w:sdt>
          <w:sdtPr>
            <w:rPr>
              <w:rFonts w:ascii="Arial" w:hAnsi="Arial"/>
              <w:b/>
              <w:sz w:val="20"/>
              <w:lang w:eastAsia="en-GB"/>
            </w:rPr>
            <w:id w:val="851069117"/>
            <w14:checkbox>
              <w14:checked w14:val="0"/>
              <w14:checkedState w14:val="2612" w14:font="MS Gothic"/>
              <w14:uncheckedState w14:val="2610" w14:font="MS Gothic"/>
            </w14:checkbox>
          </w:sdtPr>
          <w:sdtEndPr/>
          <w:sdtContent>
            <w:tc>
              <w:tcPr>
                <w:tcW w:w="2812" w:type="dxa"/>
                <w:gridSpan w:val="7"/>
              </w:tcPr>
              <w:p w14:paraId="1EF834A0" w14:textId="272A58E8" w:rsidR="00F12A3C" w:rsidRPr="00F12A3C" w:rsidRDefault="00F12A3C" w:rsidP="00F12A3C">
                <w:pPr>
                  <w:rPr>
                    <w:rFonts w:asciiTheme="minorHAnsi" w:hAnsiTheme="minorHAnsi"/>
                    <w:sz w:val="20"/>
                    <w:lang w:eastAsia="en-GB"/>
                  </w:rPr>
                </w:pPr>
                <w:r w:rsidRPr="00F12A3C">
                  <w:rPr>
                    <w:rFonts w:ascii="MS Gothic" w:eastAsia="MS Gothic" w:hAnsi="MS Gothic" w:cs="MS Gothic" w:hint="eastAsia"/>
                    <w:b/>
                    <w:sz w:val="20"/>
                    <w:lang w:eastAsia="en-GB"/>
                  </w:rPr>
                  <w:t>☐</w:t>
                </w:r>
              </w:p>
            </w:tc>
          </w:sdtContent>
        </w:sdt>
        <w:tc>
          <w:tcPr>
            <w:tcW w:w="1701" w:type="dxa"/>
            <w:gridSpan w:val="7"/>
            <w:shd w:val="clear" w:color="auto" w:fill="D9D9D9" w:themeFill="background1" w:themeFillShade="D9"/>
          </w:tcPr>
          <w:p w14:paraId="1EF834A1"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FMS (please indicate model)</w:t>
            </w:r>
          </w:p>
        </w:tc>
        <w:sdt>
          <w:sdtPr>
            <w:rPr>
              <w:rFonts w:ascii="Arial" w:hAnsi="Arial"/>
              <w:b/>
              <w:sz w:val="20"/>
              <w:lang w:eastAsia="en-GB"/>
            </w:rPr>
            <w:id w:val="-765074655"/>
            <w14:checkbox>
              <w14:checked w14:val="0"/>
              <w14:checkedState w14:val="2612" w14:font="MS Gothic"/>
              <w14:uncheckedState w14:val="2610" w14:font="MS Gothic"/>
            </w14:checkbox>
          </w:sdtPr>
          <w:sdtEndPr/>
          <w:sdtContent>
            <w:tc>
              <w:tcPr>
                <w:tcW w:w="2712" w:type="dxa"/>
                <w:gridSpan w:val="7"/>
              </w:tcPr>
              <w:p w14:paraId="1EF834A2" w14:textId="2E228CA1" w:rsidR="00F12A3C" w:rsidRPr="00F12A3C" w:rsidRDefault="00F12A3C" w:rsidP="00F12A3C">
                <w:pPr>
                  <w:rPr>
                    <w:rFonts w:asciiTheme="minorHAnsi" w:hAnsiTheme="minorHAnsi"/>
                    <w:sz w:val="20"/>
                    <w:lang w:eastAsia="en-GB"/>
                  </w:rPr>
                </w:pPr>
                <w:r w:rsidRPr="00F12A3C">
                  <w:rPr>
                    <w:rFonts w:ascii="MS Gothic" w:eastAsia="MS Gothic" w:hAnsi="MS Gothic" w:cs="MS Gothic" w:hint="eastAsia"/>
                    <w:b/>
                    <w:sz w:val="20"/>
                    <w:lang w:eastAsia="en-GB"/>
                  </w:rPr>
                  <w:t>☐</w:t>
                </w:r>
              </w:p>
            </w:tc>
          </w:sdtContent>
        </w:sdt>
      </w:tr>
      <w:tr w:rsidR="00F12A3C" w:rsidRPr="00F12A3C" w14:paraId="1EF834A5" w14:textId="77777777" w:rsidTr="00A16496">
        <w:trPr>
          <w:trHeight w:val="258"/>
        </w:trPr>
        <w:tc>
          <w:tcPr>
            <w:tcW w:w="14742" w:type="dxa"/>
            <w:gridSpan w:val="50"/>
            <w:shd w:val="clear" w:color="auto" w:fill="D9D9D9" w:themeFill="background1" w:themeFillShade="D9"/>
          </w:tcPr>
          <w:p w14:paraId="1EF834A4" w14:textId="77777777" w:rsidR="00F12A3C" w:rsidRPr="00F12A3C" w:rsidRDefault="00F12A3C" w:rsidP="00F12A3C">
            <w:pPr>
              <w:rPr>
                <w:rFonts w:asciiTheme="minorHAnsi" w:hAnsiTheme="minorHAnsi"/>
                <w:sz w:val="20"/>
                <w:lang w:eastAsia="en-GB"/>
              </w:rPr>
            </w:pPr>
            <w:r w:rsidRPr="00F12A3C">
              <w:rPr>
                <w:rFonts w:asciiTheme="minorHAnsi" w:hAnsiTheme="minorHAnsi"/>
                <w:b/>
                <w:sz w:val="20"/>
                <w:lang w:eastAsia="en-GB"/>
              </w:rPr>
              <w:t>Is the aircraft already certified against the following specifications?</w:t>
            </w:r>
          </w:p>
        </w:tc>
      </w:tr>
      <w:tr w:rsidR="00F12A3C" w:rsidRPr="00F12A3C" w14:paraId="1EF834B9" w14:textId="77777777" w:rsidTr="00A16496">
        <w:trPr>
          <w:trHeight w:val="287"/>
        </w:trPr>
        <w:tc>
          <w:tcPr>
            <w:tcW w:w="993" w:type="dxa"/>
            <w:shd w:val="clear" w:color="auto" w:fill="D9D9D9" w:themeFill="background1" w:themeFillShade="D9"/>
            <w:vAlign w:val="center"/>
          </w:tcPr>
          <w:p w14:paraId="1EF834A6" w14:textId="77777777" w:rsidR="00F12A3C" w:rsidRPr="00F12A3C" w:rsidRDefault="00F12A3C" w:rsidP="00F12A3C">
            <w:pPr>
              <w:keepNext/>
              <w:spacing w:before="60"/>
              <w:rPr>
                <w:rFonts w:asciiTheme="minorHAnsi" w:hAnsiTheme="minorHAnsi"/>
                <w:b/>
                <w:sz w:val="20"/>
                <w:lang w:eastAsia="en-GB"/>
              </w:rPr>
            </w:pPr>
            <w:r w:rsidRPr="00F12A3C">
              <w:rPr>
                <w:rFonts w:asciiTheme="minorHAnsi" w:hAnsiTheme="minorHAnsi"/>
                <w:b/>
                <w:sz w:val="20"/>
                <w:lang w:eastAsia="en-GB"/>
              </w:rPr>
              <w:t>RNAV 10</w:t>
            </w:r>
          </w:p>
        </w:tc>
        <w:sdt>
          <w:sdtPr>
            <w:rPr>
              <w:b/>
              <w:sz w:val="20"/>
              <w:lang w:eastAsia="en-GB"/>
            </w:rPr>
            <w:id w:val="1737590554"/>
            <w14:checkbox>
              <w14:checked w14:val="0"/>
              <w14:checkedState w14:val="2612" w14:font="MS Gothic"/>
              <w14:uncheckedState w14:val="2610" w14:font="MS Gothic"/>
            </w14:checkbox>
          </w:sdtPr>
          <w:sdtEndPr/>
          <w:sdtContent>
            <w:tc>
              <w:tcPr>
                <w:tcW w:w="424" w:type="dxa"/>
                <w:gridSpan w:val="2"/>
                <w:vAlign w:val="center"/>
              </w:tcPr>
              <w:p w14:paraId="1EF834A7" w14:textId="0C1C7B19" w:rsidR="00F12A3C" w:rsidRPr="00F12A3C" w:rsidRDefault="00F12A3C" w:rsidP="00F12A3C">
                <w:pPr>
                  <w:rPr>
                    <w:sz w:val="20"/>
                    <w:lang w:eastAsia="en-GB"/>
                  </w:rPr>
                </w:pPr>
                <w:r w:rsidRPr="00F12A3C">
                  <w:rPr>
                    <w:rFonts w:ascii="MS Mincho" w:eastAsia="MS Mincho" w:hAnsi="MS Mincho" w:cs="MS Mincho" w:hint="eastAsia"/>
                    <w:b/>
                    <w:sz w:val="20"/>
                    <w:lang w:eastAsia="en-GB"/>
                  </w:rPr>
                  <w:t>☐</w:t>
                </w:r>
              </w:p>
            </w:tc>
          </w:sdtContent>
        </w:sdt>
        <w:tc>
          <w:tcPr>
            <w:tcW w:w="847" w:type="dxa"/>
            <w:gridSpan w:val="3"/>
            <w:shd w:val="clear" w:color="auto" w:fill="D9D9D9" w:themeFill="background1" w:themeFillShade="D9"/>
            <w:vAlign w:val="center"/>
          </w:tcPr>
          <w:p w14:paraId="1EF834A8" w14:textId="77777777" w:rsidR="00F12A3C" w:rsidRPr="00F12A3C" w:rsidRDefault="00F12A3C" w:rsidP="00F12A3C">
            <w:pPr>
              <w:keepNext/>
              <w:spacing w:before="60"/>
              <w:rPr>
                <w:rFonts w:asciiTheme="minorHAnsi" w:hAnsiTheme="minorHAnsi"/>
                <w:b/>
                <w:sz w:val="20"/>
                <w:lang w:eastAsia="en-GB"/>
              </w:rPr>
            </w:pPr>
            <w:r w:rsidRPr="00F12A3C">
              <w:rPr>
                <w:rFonts w:asciiTheme="minorHAnsi" w:hAnsiTheme="minorHAnsi"/>
                <w:b/>
                <w:sz w:val="20"/>
                <w:lang w:eastAsia="en-GB"/>
              </w:rPr>
              <w:t>RNAV 5</w:t>
            </w:r>
          </w:p>
        </w:tc>
        <w:sdt>
          <w:sdtPr>
            <w:rPr>
              <w:rFonts w:ascii="Arial" w:hAnsi="Arial"/>
              <w:b/>
              <w:sz w:val="20"/>
              <w:lang w:eastAsia="en-GB"/>
            </w:rPr>
            <w:id w:val="1530372961"/>
            <w14:checkbox>
              <w14:checked w14:val="0"/>
              <w14:checkedState w14:val="2612" w14:font="MS Gothic"/>
              <w14:uncheckedState w14:val="2610" w14:font="MS Gothic"/>
            </w14:checkbox>
          </w:sdtPr>
          <w:sdtEndPr/>
          <w:sdtContent>
            <w:tc>
              <w:tcPr>
                <w:tcW w:w="425" w:type="dxa"/>
                <w:gridSpan w:val="2"/>
                <w:vAlign w:val="center"/>
              </w:tcPr>
              <w:p w14:paraId="1EF834A9" w14:textId="4B57343E" w:rsidR="00F12A3C" w:rsidRPr="00F12A3C" w:rsidRDefault="00F12A3C" w:rsidP="00F12A3C">
                <w:pPr>
                  <w:rPr>
                    <w:rFonts w:asciiTheme="minorHAnsi" w:hAnsiTheme="minorHAnsi"/>
                    <w:sz w:val="20"/>
                    <w:lang w:eastAsia="en-GB"/>
                  </w:rPr>
                </w:pPr>
                <w:r w:rsidRPr="00F12A3C">
                  <w:rPr>
                    <w:rFonts w:ascii="MS Gothic" w:eastAsia="MS Gothic" w:hAnsi="MS Gothic" w:cs="MS Gothic" w:hint="eastAsia"/>
                    <w:b/>
                    <w:sz w:val="20"/>
                    <w:lang w:eastAsia="en-GB"/>
                  </w:rPr>
                  <w:t>☐</w:t>
                </w:r>
              </w:p>
            </w:tc>
          </w:sdtContent>
        </w:sdt>
        <w:tc>
          <w:tcPr>
            <w:tcW w:w="978" w:type="dxa"/>
            <w:gridSpan w:val="2"/>
            <w:shd w:val="clear" w:color="auto" w:fill="D9D9D9" w:themeFill="background1" w:themeFillShade="D9"/>
            <w:vAlign w:val="center"/>
          </w:tcPr>
          <w:p w14:paraId="1EF834AA" w14:textId="77777777" w:rsidR="00F12A3C" w:rsidRPr="00F12A3C" w:rsidRDefault="00F12A3C" w:rsidP="00F12A3C">
            <w:pPr>
              <w:keepNext/>
              <w:spacing w:before="60"/>
              <w:rPr>
                <w:rFonts w:asciiTheme="minorHAnsi" w:hAnsiTheme="minorHAnsi"/>
                <w:b/>
                <w:sz w:val="20"/>
                <w:lang w:eastAsia="en-GB"/>
              </w:rPr>
            </w:pPr>
            <w:r w:rsidRPr="00F12A3C">
              <w:rPr>
                <w:rFonts w:asciiTheme="minorHAnsi" w:hAnsiTheme="minorHAnsi"/>
                <w:b/>
                <w:sz w:val="20"/>
                <w:lang w:eastAsia="en-GB"/>
              </w:rPr>
              <w:t>RNAV 2</w:t>
            </w:r>
          </w:p>
        </w:tc>
        <w:sdt>
          <w:sdtPr>
            <w:rPr>
              <w:rFonts w:ascii="Arial" w:hAnsi="Arial"/>
              <w:b/>
              <w:sz w:val="20"/>
              <w:lang w:eastAsia="en-GB"/>
            </w:rPr>
            <w:id w:val="756791041"/>
            <w14:checkbox>
              <w14:checked w14:val="0"/>
              <w14:checkedState w14:val="2612" w14:font="MS Gothic"/>
              <w14:uncheckedState w14:val="2610" w14:font="MS Gothic"/>
            </w14:checkbox>
          </w:sdtPr>
          <w:sdtEndPr/>
          <w:sdtContent>
            <w:tc>
              <w:tcPr>
                <w:tcW w:w="430" w:type="dxa"/>
                <w:gridSpan w:val="2"/>
                <w:vAlign w:val="center"/>
              </w:tcPr>
              <w:p w14:paraId="1EF834AB" w14:textId="573DE0A2" w:rsidR="00F12A3C" w:rsidRPr="00F12A3C" w:rsidRDefault="00F12A3C" w:rsidP="00F12A3C">
                <w:pPr>
                  <w:rPr>
                    <w:rFonts w:asciiTheme="minorHAnsi" w:hAnsiTheme="minorHAnsi"/>
                    <w:sz w:val="20"/>
                    <w:lang w:eastAsia="en-GB"/>
                  </w:rPr>
                </w:pPr>
                <w:r w:rsidRPr="00F12A3C">
                  <w:rPr>
                    <w:rFonts w:ascii="MS Gothic" w:eastAsia="MS Gothic" w:hAnsi="MS Gothic" w:cs="MS Gothic" w:hint="eastAsia"/>
                    <w:b/>
                    <w:sz w:val="20"/>
                    <w:lang w:eastAsia="en-GB"/>
                  </w:rPr>
                  <w:t>☐</w:t>
                </w:r>
              </w:p>
            </w:tc>
          </w:sdtContent>
        </w:sdt>
        <w:tc>
          <w:tcPr>
            <w:tcW w:w="855" w:type="dxa"/>
            <w:gridSpan w:val="3"/>
            <w:shd w:val="clear" w:color="auto" w:fill="D9D9D9" w:themeFill="background1" w:themeFillShade="D9"/>
            <w:vAlign w:val="center"/>
          </w:tcPr>
          <w:p w14:paraId="1EF834AC" w14:textId="77777777" w:rsidR="00F12A3C" w:rsidRPr="00F12A3C" w:rsidRDefault="00F12A3C" w:rsidP="00F12A3C">
            <w:pPr>
              <w:keepNext/>
              <w:spacing w:before="60"/>
              <w:rPr>
                <w:rFonts w:asciiTheme="minorHAnsi" w:hAnsiTheme="minorHAnsi"/>
                <w:b/>
                <w:sz w:val="20"/>
                <w:lang w:eastAsia="en-GB"/>
              </w:rPr>
            </w:pPr>
            <w:r w:rsidRPr="00F12A3C">
              <w:rPr>
                <w:rFonts w:asciiTheme="minorHAnsi" w:hAnsiTheme="minorHAnsi"/>
                <w:b/>
                <w:sz w:val="20"/>
                <w:lang w:eastAsia="en-GB"/>
              </w:rPr>
              <w:t>RNAV 1</w:t>
            </w:r>
          </w:p>
        </w:tc>
        <w:sdt>
          <w:sdtPr>
            <w:rPr>
              <w:rFonts w:ascii="Arial" w:hAnsi="Arial"/>
              <w:b/>
              <w:sz w:val="20"/>
              <w:lang w:eastAsia="en-GB"/>
            </w:rPr>
            <w:id w:val="129140868"/>
            <w14:checkbox>
              <w14:checked w14:val="0"/>
              <w14:checkedState w14:val="2612" w14:font="MS Gothic"/>
              <w14:uncheckedState w14:val="2610" w14:font="MS Gothic"/>
            </w14:checkbox>
          </w:sdtPr>
          <w:sdtEndPr/>
          <w:sdtContent>
            <w:tc>
              <w:tcPr>
                <w:tcW w:w="515" w:type="dxa"/>
                <w:gridSpan w:val="4"/>
                <w:vAlign w:val="center"/>
              </w:tcPr>
              <w:p w14:paraId="1EF834AD" w14:textId="1065ED8D" w:rsidR="00F12A3C" w:rsidRPr="00F12A3C" w:rsidRDefault="00F12A3C" w:rsidP="00F12A3C">
                <w:pPr>
                  <w:rPr>
                    <w:rFonts w:asciiTheme="minorHAnsi" w:hAnsiTheme="minorHAnsi"/>
                    <w:sz w:val="20"/>
                    <w:lang w:eastAsia="en-GB"/>
                  </w:rPr>
                </w:pPr>
                <w:r w:rsidRPr="00F12A3C">
                  <w:rPr>
                    <w:rFonts w:ascii="MS Gothic" w:eastAsia="MS Gothic" w:hAnsi="MS Gothic" w:cs="MS Gothic" w:hint="eastAsia"/>
                    <w:b/>
                    <w:sz w:val="20"/>
                    <w:lang w:eastAsia="en-GB"/>
                  </w:rPr>
                  <w:t>☐</w:t>
                </w:r>
              </w:p>
            </w:tc>
          </w:sdtContent>
        </w:sdt>
        <w:tc>
          <w:tcPr>
            <w:tcW w:w="1464" w:type="dxa"/>
            <w:gridSpan w:val="7"/>
            <w:shd w:val="clear" w:color="auto" w:fill="D9D9D9" w:themeFill="background1" w:themeFillShade="D9"/>
            <w:vAlign w:val="center"/>
          </w:tcPr>
          <w:p w14:paraId="1EF834AE" w14:textId="77777777" w:rsidR="00F12A3C" w:rsidRPr="00F12A3C" w:rsidRDefault="00F12A3C" w:rsidP="00F12A3C">
            <w:pPr>
              <w:keepNext/>
              <w:spacing w:before="60"/>
              <w:rPr>
                <w:rFonts w:asciiTheme="minorHAnsi" w:hAnsiTheme="minorHAnsi"/>
                <w:b/>
                <w:sz w:val="20"/>
                <w:lang w:eastAsia="en-GB"/>
              </w:rPr>
            </w:pPr>
            <w:r w:rsidRPr="00F12A3C">
              <w:rPr>
                <w:rFonts w:asciiTheme="minorHAnsi" w:hAnsiTheme="minorHAnsi"/>
                <w:b/>
                <w:sz w:val="20"/>
                <w:lang w:eastAsia="en-GB"/>
              </w:rPr>
              <w:t xml:space="preserve">RNP </w:t>
            </w:r>
            <w:r w:rsidRPr="00F12A3C">
              <w:rPr>
                <w:rFonts w:asciiTheme="minorHAnsi" w:hAnsiTheme="minorHAnsi"/>
                <w:b/>
                <w:sz w:val="20"/>
                <w:shd w:val="clear" w:color="auto" w:fill="D9D9D9" w:themeFill="background1" w:themeFillShade="D9"/>
                <w:lang w:eastAsia="en-GB"/>
              </w:rPr>
              <w:t>APCH</w:t>
            </w:r>
          </w:p>
        </w:tc>
        <w:sdt>
          <w:sdtPr>
            <w:rPr>
              <w:b/>
              <w:sz w:val="20"/>
              <w:lang w:eastAsia="en-GB"/>
            </w:rPr>
            <w:id w:val="-1676647938"/>
            <w14:checkbox>
              <w14:checked w14:val="0"/>
              <w14:checkedState w14:val="2612" w14:font="MS Gothic"/>
              <w14:uncheckedState w14:val="2610" w14:font="MS Gothic"/>
            </w14:checkbox>
          </w:sdtPr>
          <w:sdtEndPr/>
          <w:sdtContent>
            <w:tc>
              <w:tcPr>
                <w:tcW w:w="331" w:type="dxa"/>
                <w:vAlign w:val="center"/>
              </w:tcPr>
              <w:p w14:paraId="1EF834AF" w14:textId="42F8229C" w:rsidR="00F12A3C" w:rsidRPr="00F12A3C" w:rsidRDefault="00F12A3C" w:rsidP="00F12A3C">
                <w:pPr>
                  <w:rPr>
                    <w:sz w:val="20"/>
                    <w:lang w:eastAsia="en-GB"/>
                  </w:rPr>
                </w:pPr>
                <w:r w:rsidRPr="00F12A3C">
                  <w:rPr>
                    <w:rFonts w:ascii="MS Mincho" w:eastAsia="MS Mincho" w:hAnsi="MS Mincho" w:cs="MS Mincho" w:hint="eastAsia"/>
                    <w:b/>
                    <w:sz w:val="20"/>
                    <w:lang w:eastAsia="en-GB"/>
                  </w:rPr>
                  <w:t>☐</w:t>
                </w:r>
              </w:p>
            </w:tc>
          </w:sdtContent>
        </w:sdt>
        <w:tc>
          <w:tcPr>
            <w:tcW w:w="2318" w:type="dxa"/>
            <w:gridSpan w:val="5"/>
            <w:shd w:val="clear" w:color="auto" w:fill="D9D9D9" w:themeFill="background1" w:themeFillShade="D9"/>
            <w:vAlign w:val="center"/>
          </w:tcPr>
          <w:p w14:paraId="1EF834B0" w14:textId="77777777" w:rsidR="00F12A3C" w:rsidRPr="00F12A3C" w:rsidRDefault="00F12A3C" w:rsidP="00F12A3C">
            <w:pPr>
              <w:keepNext/>
              <w:spacing w:before="60"/>
              <w:rPr>
                <w:rFonts w:ascii="Arial" w:hAnsi="Arial"/>
                <w:sz w:val="20"/>
                <w:lang w:eastAsia="en-GB"/>
              </w:rPr>
            </w:pPr>
            <w:r w:rsidRPr="00F12A3C">
              <w:rPr>
                <w:rFonts w:asciiTheme="minorHAnsi" w:hAnsiTheme="minorHAnsi"/>
                <w:b/>
                <w:sz w:val="20"/>
                <w:lang w:eastAsia="en-GB"/>
              </w:rPr>
              <w:t>If RNP APCH so, indicate minima type:</w:t>
            </w:r>
          </w:p>
        </w:tc>
        <w:tc>
          <w:tcPr>
            <w:tcW w:w="683" w:type="dxa"/>
            <w:gridSpan w:val="3"/>
            <w:shd w:val="clear" w:color="auto" w:fill="D9D9D9" w:themeFill="background1" w:themeFillShade="D9"/>
            <w:vAlign w:val="center"/>
          </w:tcPr>
          <w:p w14:paraId="1EF834B1" w14:textId="77777777" w:rsidR="00F12A3C" w:rsidRPr="00F12A3C" w:rsidRDefault="00F12A3C" w:rsidP="00F12A3C">
            <w:pPr>
              <w:keepNext/>
              <w:spacing w:before="60"/>
              <w:rPr>
                <w:rFonts w:asciiTheme="minorHAnsi" w:hAnsiTheme="minorHAnsi"/>
                <w:b/>
                <w:sz w:val="20"/>
                <w:lang w:eastAsia="en-GB"/>
              </w:rPr>
            </w:pPr>
            <w:r w:rsidRPr="00F12A3C">
              <w:rPr>
                <w:rFonts w:asciiTheme="minorHAnsi" w:hAnsiTheme="minorHAnsi"/>
                <w:b/>
                <w:sz w:val="20"/>
                <w:lang w:eastAsia="en-GB"/>
              </w:rPr>
              <w:t>LNAV</w:t>
            </w:r>
          </w:p>
        </w:tc>
        <w:sdt>
          <w:sdtPr>
            <w:rPr>
              <w:rFonts w:ascii="Arial" w:hAnsi="Arial"/>
              <w:b/>
              <w:sz w:val="20"/>
              <w:lang w:eastAsia="en-GB"/>
            </w:rPr>
            <w:id w:val="-1324343401"/>
            <w14:checkbox>
              <w14:checked w14:val="0"/>
              <w14:checkedState w14:val="2612" w14:font="MS Gothic"/>
              <w14:uncheckedState w14:val="2610" w14:font="MS Gothic"/>
            </w14:checkbox>
          </w:sdtPr>
          <w:sdtEndPr/>
          <w:sdtContent>
            <w:tc>
              <w:tcPr>
                <w:tcW w:w="451" w:type="dxa"/>
                <w:gridSpan w:val="2"/>
                <w:vAlign w:val="center"/>
              </w:tcPr>
              <w:p w14:paraId="1EF834B2" w14:textId="4790CC06" w:rsidR="00F12A3C" w:rsidRPr="00F12A3C" w:rsidRDefault="00F12A3C" w:rsidP="00F12A3C">
                <w:pPr>
                  <w:rPr>
                    <w:rFonts w:asciiTheme="minorHAnsi" w:hAnsiTheme="minorHAnsi"/>
                    <w:sz w:val="20"/>
                    <w:lang w:eastAsia="en-GB"/>
                  </w:rPr>
                </w:pPr>
                <w:r w:rsidRPr="00F12A3C">
                  <w:rPr>
                    <w:rFonts w:ascii="MS Gothic" w:eastAsia="MS Gothic" w:hAnsi="MS Gothic" w:cs="MS Gothic" w:hint="eastAsia"/>
                    <w:b/>
                    <w:sz w:val="20"/>
                    <w:lang w:eastAsia="en-GB"/>
                  </w:rPr>
                  <w:t>☐</w:t>
                </w:r>
              </w:p>
            </w:tc>
          </w:sdtContent>
        </w:sdt>
        <w:tc>
          <w:tcPr>
            <w:tcW w:w="1276" w:type="dxa"/>
            <w:gridSpan w:val="5"/>
            <w:shd w:val="clear" w:color="auto" w:fill="D9D9D9" w:themeFill="background1" w:themeFillShade="D9"/>
            <w:vAlign w:val="center"/>
          </w:tcPr>
          <w:p w14:paraId="1EF834B3" w14:textId="77777777" w:rsidR="00F12A3C" w:rsidRPr="00F12A3C" w:rsidRDefault="00F12A3C" w:rsidP="00F12A3C">
            <w:pPr>
              <w:keepNext/>
              <w:spacing w:before="60"/>
              <w:rPr>
                <w:rFonts w:asciiTheme="minorHAnsi" w:hAnsiTheme="minorHAnsi"/>
                <w:b/>
                <w:sz w:val="20"/>
                <w:lang w:eastAsia="en-GB"/>
              </w:rPr>
            </w:pPr>
            <w:r w:rsidRPr="00F12A3C">
              <w:rPr>
                <w:rFonts w:asciiTheme="minorHAnsi" w:hAnsiTheme="minorHAnsi"/>
                <w:b/>
                <w:sz w:val="20"/>
                <w:lang w:eastAsia="en-GB"/>
              </w:rPr>
              <w:t>LNAV/VNAV</w:t>
            </w:r>
          </w:p>
        </w:tc>
        <w:sdt>
          <w:sdtPr>
            <w:rPr>
              <w:rFonts w:ascii="Arial" w:hAnsi="Arial"/>
              <w:b/>
              <w:sz w:val="20"/>
              <w:lang w:eastAsia="en-GB"/>
            </w:rPr>
            <w:id w:val="934013308"/>
            <w14:checkbox>
              <w14:checked w14:val="0"/>
              <w14:checkedState w14:val="2612" w14:font="MS Gothic"/>
              <w14:uncheckedState w14:val="2610" w14:font="MS Gothic"/>
            </w14:checkbox>
          </w:sdtPr>
          <w:sdtEndPr/>
          <w:sdtContent>
            <w:tc>
              <w:tcPr>
                <w:tcW w:w="661" w:type="dxa"/>
                <w:gridSpan w:val="3"/>
                <w:shd w:val="clear" w:color="auto" w:fill="auto"/>
                <w:vAlign w:val="center"/>
              </w:tcPr>
              <w:p w14:paraId="1EF834B4" w14:textId="35269D89" w:rsidR="00F12A3C" w:rsidRPr="00F12A3C" w:rsidRDefault="00F12A3C" w:rsidP="00F12A3C">
                <w:pPr>
                  <w:rPr>
                    <w:rFonts w:asciiTheme="minorHAnsi" w:hAnsiTheme="minorHAnsi"/>
                    <w:sz w:val="20"/>
                    <w:lang w:eastAsia="en-GB"/>
                  </w:rPr>
                </w:pPr>
                <w:r w:rsidRPr="00F12A3C">
                  <w:rPr>
                    <w:rFonts w:ascii="MS Gothic" w:eastAsia="MS Gothic" w:hAnsi="MS Gothic" w:cs="MS Gothic" w:hint="eastAsia"/>
                    <w:b/>
                    <w:sz w:val="20"/>
                    <w:lang w:eastAsia="en-GB"/>
                  </w:rPr>
                  <w:t>☐</w:t>
                </w:r>
              </w:p>
            </w:tc>
          </w:sdtContent>
        </w:sdt>
        <w:tc>
          <w:tcPr>
            <w:tcW w:w="425" w:type="dxa"/>
            <w:shd w:val="clear" w:color="auto" w:fill="D9D9D9" w:themeFill="background1" w:themeFillShade="D9"/>
            <w:vAlign w:val="center"/>
          </w:tcPr>
          <w:p w14:paraId="1EF834B5" w14:textId="77777777" w:rsidR="00F12A3C" w:rsidRPr="00F12A3C" w:rsidRDefault="00F12A3C" w:rsidP="00F12A3C">
            <w:pPr>
              <w:keepNext/>
              <w:spacing w:before="60"/>
              <w:rPr>
                <w:rFonts w:asciiTheme="minorHAnsi" w:hAnsiTheme="minorHAnsi"/>
                <w:b/>
                <w:sz w:val="20"/>
                <w:lang w:eastAsia="en-GB"/>
              </w:rPr>
            </w:pPr>
            <w:r w:rsidRPr="00F12A3C">
              <w:rPr>
                <w:rFonts w:asciiTheme="minorHAnsi" w:hAnsiTheme="minorHAnsi"/>
                <w:b/>
                <w:sz w:val="20"/>
                <w:lang w:eastAsia="en-GB"/>
              </w:rPr>
              <w:t>LP</w:t>
            </w:r>
          </w:p>
        </w:tc>
        <w:sdt>
          <w:sdtPr>
            <w:rPr>
              <w:rFonts w:ascii="Arial" w:hAnsi="Arial"/>
              <w:b/>
              <w:sz w:val="20"/>
              <w:lang w:eastAsia="en-GB"/>
            </w:rPr>
            <w:id w:val="1165436901"/>
            <w14:checkbox>
              <w14:checked w14:val="0"/>
              <w14:checkedState w14:val="2612" w14:font="MS Gothic"/>
              <w14:uncheckedState w14:val="2610" w14:font="MS Gothic"/>
            </w14:checkbox>
          </w:sdtPr>
          <w:sdtEndPr/>
          <w:sdtContent>
            <w:tc>
              <w:tcPr>
                <w:tcW w:w="683" w:type="dxa"/>
                <w:gridSpan w:val="2"/>
                <w:shd w:val="clear" w:color="auto" w:fill="auto"/>
                <w:vAlign w:val="center"/>
              </w:tcPr>
              <w:p w14:paraId="1EF834B6" w14:textId="73324BA3" w:rsidR="00F12A3C" w:rsidRPr="00F12A3C" w:rsidRDefault="00F12A3C" w:rsidP="00F12A3C">
                <w:pPr>
                  <w:keepNext/>
                  <w:spacing w:before="60"/>
                  <w:rPr>
                    <w:rFonts w:asciiTheme="minorHAnsi" w:hAnsiTheme="minorHAnsi"/>
                    <w:sz w:val="20"/>
                    <w:lang w:eastAsia="en-GB"/>
                  </w:rPr>
                </w:pPr>
                <w:r w:rsidRPr="00F12A3C">
                  <w:rPr>
                    <w:rFonts w:ascii="MS Gothic" w:eastAsia="MS Gothic" w:hAnsi="MS Gothic" w:cs="MS Gothic" w:hint="eastAsia"/>
                    <w:b/>
                    <w:sz w:val="20"/>
                    <w:lang w:eastAsia="en-GB"/>
                  </w:rPr>
                  <w:t>☐</w:t>
                </w:r>
              </w:p>
            </w:tc>
          </w:sdtContent>
        </w:sdt>
        <w:tc>
          <w:tcPr>
            <w:tcW w:w="593" w:type="dxa"/>
            <w:shd w:val="clear" w:color="auto" w:fill="D9D9D9" w:themeFill="background1" w:themeFillShade="D9"/>
            <w:vAlign w:val="center"/>
          </w:tcPr>
          <w:p w14:paraId="1EF834B7" w14:textId="77777777" w:rsidR="00F12A3C" w:rsidRPr="00F12A3C" w:rsidRDefault="00F12A3C" w:rsidP="00F12A3C">
            <w:pPr>
              <w:keepNext/>
              <w:spacing w:before="60"/>
              <w:rPr>
                <w:rFonts w:asciiTheme="minorHAnsi" w:hAnsiTheme="minorHAnsi"/>
                <w:b/>
                <w:sz w:val="20"/>
                <w:lang w:eastAsia="en-GB"/>
              </w:rPr>
            </w:pPr>
            <w:r w:rsidRPr="00F12A3C">
              <w:rPr>
                <w:rFonts w:asciiTheme="minorHAnsi" w:hAnsiTheme="minorHAnsi"/>
                <w:b/>
                <w:sz w:val="20"/>
                <w:lang w:eastAsia="en-GB"/>
              </w:rPr>
              <w:t>LPV</w:t>
            </w:r>
          </w:p>
        </w:tc>
        <w:sdt>
          <w:sdtPr>
            <w:rPr>
              <w:rFonts w:ascii="Arial" w:hAnsi="Arial"/>
              <w:b/>
              <w:sz w:val="20"/>
              <w:lang w:eastAsia="en-GB"/>
            </w:rPr>
            <w:id w:val="-444768383"/>
            <w14:checkbox>
              <w14:checked w14:val="0"/>
              <w14:checkedState w14:val="2612" w14:font="MS Gothic"/>
              <w14:uncheckedState w14:val="2610" w14:font="MS Gothic"/>
            </w14:checkbox>
          </w:sdtPr>
          <w:sdtEndPr/>
          <w:sdtContent>
            <w:tc>
              <w:tcPr>
                <w:tcW w:w="390" w:type="dxa"/>
                <w:vAlign w:val="center"/>
              </w:tcPr>
              <w:p w14:paraId="1EF834B8" w14:textId="62BCB299" w:rsidR="00F12A3C" w:rsidRPr="00F12A3C" w:rsidRDefault="00F12A3C" w:rsidP="00F12A3C">
                <w:pPr>
                  <w:keepNext/>
                  <w:spacing w:before="60"/>
                  <w:rPr>
                    <w:rFonts w:asciiTheme="minorHAnsi" w:hAnsiTheme="minorHAnsi"/>
                    <w:sz w:val="20"/>
                    <w:lang w:eastAsia="en-GB"/>
                  </w:rPr>
                </w:pPr>
                <w:r w:rsidRPr="00F12A3C">
                  <w:rPr>
                    <w:rFonts w:ascii="MS Gothic" w:eastAsia="MS Gothic" w:hAnsi="MS Gothic" w:cs="MS Gothic" w:hint="eastAsia"/>
                    <w:b/>
                    <w:sz w:val="20"/>
                    <w:lang w:eastAsia="en-GB"/>
                  </w:rPr>
                  <w:t>☐</w:t>
                </w:r>
              </w:p>
            </w:tc>
          </w:sdtContent>
        </w:sdt>
      </w:tr>
      <w:tr w:rsidR="00F12A3C" w:rsidRPr="00F12A3C" w14:paraId="1EF834BC" w14:textId="77777777" w:rsidTr="00A16496">
        <w:trPr>
          <w:trHeight w:val="576"/>
        </w:trPr>
        <w:tc>
          <w:tcPr>
            <w:tcW w:w="7399" w:type="dxa"/>
            <w:gridSpan w:val="28"/>
            <w:shd w:val="clear" w:color="auto" w:fill="D9D9D9" w:themeFill="background1" w:themeFillShade="D9"/>
          </w:tcPr>
          <w:p w14:paraId="1EF834BA" w14:textId="77777777" w:rsidR="00F12A3C" w:rsidRPr="00F12A3C" w:rsidRDefault="00F12A3C" w:rsidP="00F12A3C">
            <w:pPr>
              <w:keepNext/>
              <w:spacing w:before="60"/>
              <w:rPr>
                <w:rFonts w:asciiTheme="minorHAnsi" w:hAnsiTheme="minorHAnsi"/>
                <w:b/>
                <w:sz w:val="20"/>
                <w:lang w:eastAsia="en-GB"/>
              </w:rPr>
            </w:pPr>
            <w:r w:rsidRPr="00F12A3C">
              <w:rPr>
                <w:rFonts w:asciiTheme="minorHAnsi" w:hAnsiTheme="minorHAnsi"/>
                <w:b/>
                <w:sz w:val="20"/>
                <w:lang w:eastAsia="en-GB"/>
              </w:rPr>
              <w:t>In case the aircraft is already certified for RNP APCH procedures down to LPV minima (AMC 20-28), indicate the purpose of this Service Bulletin development</w:t>
            </w:r>
          </w:p>
        </w:tc>
        <w:tc>
          <w:tcPr>
            <w:tcW w:w="7343" w:type="dxa"/>
            <w:gridSpan w:val="22"/>
          </w:tcPr>
          <w:p w14:paraId="1EF834BB" w14:textId="77777777" w:rsidR="00F12A3C" w:rsidRPr="00F12A3C" w:rsidRDefault="00F12A3C" w:rsidP="00F12A3C">
            <w:pPr>
              <w:rPr>
                <w:sz w:val="20"/>
                <w:lang w:eastAsia="en-GB"/>
              </w:rPr>
            </w:pPr>
          </w:p>
        </w:tc>
      </w:tr>
      <w:tr w:rsidR="00F12A3C" w:rsidRPr="00F12A3C" w14:paraId="1EF834BE" w14:textId="77777777" w:rsidTr="00A16496">
        <w:tc>
          <w:tcPr>
            <w:tcW w:w="14742" w:type="dxa"/>
            <w:gridSpan w:val="50"/>
            <w:shd w:val="clear" w:color="auto" w:fill="D9D9D9" w:themeFill="background1" w:themeFillShade="D9"/>
          </w:tcPr>
          <w:p w14:paraId="1EF834BD"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Planned activities</w:t>
            </w:r>
          </w:p>
        </w:tc>
      </w:tr>
      <w:tr w:rsidR="00F12A3C" w:rsidRPr="00F12A3C" w14:paraId="1EF834C7" w14:textId="77777777" w:rsidTr="00A16496">
        <w:tc>
          <w:tcPr>
            <w:tcW w:w="3729" w:type="dxa"/>
            <w:gridSpan w:val="11"/>
            <w:shd w:val="clear" w:color="auto" w:fill="D9D9D9" w:themeFill="background1" w:themeFillShade="D9"/>
          </w:tcPr>
          <w:p w14:paraId="1EF834BF"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Indicate which activities are covered in the proposal:</w:t>
            </w:r>
          </w:p>
        </w:tc>
        <w:tc>
          <w:tcPr>
            <w:tcW w:w="1308" w:type="dxa"/>
            <w:gridSpan w:val="5"/>
            <w:shd w:val="clear" w:color="auto" w:fill="D9D9D9" w:themeFill="background1" w:themeFillShade="D9"/>
          </w:tcPr>
          <w:p w14:paraId="1EF834C0" w14:textId="77777777" w:rsidR="00F12A3C" w:rsidRPr="00F12A3C" w:rsidRDefault="00F12A3C" w:rsidP="00F12A3C">
            <w:pPr>
              <w:rPr>
                <w:b/>
                <w:sz w:val="20"/>
                <w:lang w:eastAsia="en-GB"/>
              </w:rPr>
            </w:pPr>
            <w:r w:rsidRPr="00F12A3C">
              <w:rPr>
                <w:b/>
                <w:sz w:val="20"/>
                <w:lang w:eastAsia="en-GB"/>
              </w:rPr>
              <w:t>Check if applicable:</w:t>
            </w:r>
          </w:p>
        </w:tc>
        <w:tc>
          <w:tcPr>
            <w:tcW w:w="1417" w:type="dxa"/>
            <w:gridSpan w:val="7"/>
            <w:shd w:val="clear" w:color="auto" w:fill="D9D9D9" w:themeFill="background1" w:themeFillShade="D9"/>
          </w:tcPr>
          <w:p w14:paraId="1EF834C1" w14:textId="77777777" w:rsidR="00F12A3C" w:rsidRPr="00F12A3C" w:rsidRDefault="00F12A3C" w:rsidP="00F12A3C">
            <w:pPr>
              <w:rPr>
                <w:b/>
                <w:sz w:val="20"/>
                <w:lang w:eastAsia="en-GB"/>
              </w:rPr>
            </w:pPr>
            <w:r w:rsidRPr="00F12A3C">
              <w:rPr>
                <w:b/>
                <w:sz w:val="20"/>
                <w:lang w:eastAsia="en-GB"/>
              </w:rPr>
              <w:t>Completion date</w:t>
            </w:r>
            <w:r w:rsidRPr="00F12A3C">
              <w:rPr>
                <w:b/>
                <w:sz w:val="20"/>
                <w:vertAlign w:val="superscript"/>
                <w:lang w:eastAsia="en-GB"/>
              </w:rPr>
              <w:t>1</w:t>
            </w:r>
          </w:p>
        </w:tc>
        <w:tc>
          <w:tcPr>
            <w:tcW w:w="1323" w:type="dxa"/>
            <w:gridSpan w:val="7"/>
            <w:shd w:val="clear" w:color="auto" w:fill="D9D9D9" w:themeFill="background1" w:themeFillShade="D9"/>
          </w:tcPr>
          <w:p w14:paraId="1EF834C2"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Total Cost (€)</w:t>
            </w:r>
          </w:p>
        </w:tc>
        <w:tc>
          <w:tcPr>
            <w:tcW w:w="1701" w:type="dxa"/>
            <w:shd w:val="clear" w:color="auto" w:fill="D9D9D9" w:themeFill="background1" w:themeFillShade="D9"/>
          </w:tcPr>
          <w:p w14:paraId="1EF834C3"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Main responsible partner</w:t>
            </w:r>
          </w:p>
        </w:tc>
        <w:tc>
          <w:tcPr>
            <w:tcW w:w="1418" w:type="dxa"/>
            <w:gridSpan w:val="7"/>
            <w:shd w:val="clear" w:color="auto" w:fill="D9D9D9" w:themeFill="background1" w:themeFillShade="D9"/>
          </w:tcPr>
          <w:p w14:paraId="1EF834C4"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Subcontractor (if needed)</w:t>
            </w:r>
          </w:p>
        </w:tc>
        <w:tc>
          <w:tcPr>
            <w:tcW w:w="1653" w:type="dxa"/>
            <w:gridSpan w:val="6"/>
            <w:shd w:val="clear" w:color="auto" w:fill="D9D9D9" w:themeFill="background1" w:themeFillShade="D9"/>
          </w:tcPr>
          <w:p w14:paraId="1EF834C5"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Subcontracting costs</w:t>
            </w:r>
          </w:p>
        </w:tc>
        <w:tc>
          <w:tcPr>
            <w:tcW w:w="2193" w:type="dxa"/>
            <w:gridSpan w:val="6"/>
            <w:shd w:val="clear" w:color="auto" w:fill="D9D9D9" w:themeFill="background1" w:themeFillShade="D9"/>
          </w:tcPr>
          <w:p w14:paraId="1EF834C6" w14:textId="77777777" w:rsidR="00F12A3C" w:rsidRPr="00F12A3C" w:rsidRDefault="00F12A3C" w:rsidP="00F12A3C">
            <w:pPr>
              <w:rPr>
                <w:rFonts w:asciiTheme="minorHAnsi" w:hAnsiTheme="minorHAnsi"/>
                <w:sz w:val="20"/>
                <w:lang w:eastAsia="en-GB"/>
              </w:rPr>
            </w:pPr>
            <w:r w:rsidRPr="00F12A3C">
              <w:rPr>
                <w:rFonts w:asciiTheme="minorHAnsi" w:hAnsiTheme="minorHAnsi"/>
                <w:b/>
                <w:sz w:val="20"/>
                <w:lang w:eastAsia="en-GB"/>
              </w:rPr>
              <w:t>Description/Comments</w:t>
            </w:r>
          </w:p>
        </w:tc>
      </w:tr>
      <w:tr w:rsidR="00F12A3C" w:rsidRPr="00F12A3C" w14:paraId="1EF834D0" w14:textId="77777777" w:rsidTr="00A16496">
        <w:tc>
          <w:tcPr>
            <w:tcW w:w="3729" w:type="dxa"/>
            <w:gridSpan w:val="11"/>
            <w:shd w:val="clear" w:color="auto" w:fill="D9D9D9" w:themeFill="background1" w:themeFillShade="D9"/>
          </w:tcPr>
          <w:p w14:paraId="1EF834C8"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Aircraft Survey</w:t>
            </w:r>
          </w:p>
        </w:tc>
        <w:sdt>
          <w:sdtPr>
            <w:rPr>
              <w:b/>
              <w:sz w:val="20"/>
              <w:lang w:eastAsia="en-GB"/>
            </w:rPr>
            <w:id w:val="1646626272"/>
            <w14:checkbox>
              <w14:checked w14:val="0"/>
              <w14:checkedState w14:val="2612" w14:font="MS Gothic"/>
              <w14:uncheckedState w14:val="2610" w14:font="MS Gothic"/>
            </w14:checkbox>
          </w:sdtPr>
          <w:sdtEndPr/>
          <w:sdtContent>
            <w:tc>
              <w:tcPr>
                <w:tcW w:w="1308" w:type="dxa"/>
                <w:gridSpan w:val="5"/>
                <w:shd w:val="clear" w:color="auto" w:fill="FFFFFF" w:themeFill="background1"/>
              </w:tcPr>
              <w:p w14:paraId="1EF834C9" w14:textId="399E8D5A" w:rsidR="00F12A3C" w:rsidRPr="00F12A3C" w:rsidRDefault="00F12A3C" w:rsidP="00F12A3C">
                <w:pPr>
                  <w:rPr>
                    <w:b/>
                    <w:sz w:val="20"/>
                    <w:lang w:eastAsia="en-GB"/>
                  </w:rPr>
                </w:pPr>
                <w:r w:rsidRPr="00F12A3C">
                  <w:rPr>
                    <w:rFonts w:ascii="MS Mincho" w:eastAsia="MS Mincho" w:hAnsi="MS Mincho" w:cs="MS Mincho" w:hint="eastAsia"/>
                    <w:b/>
                    <w:sz w:val="20"/>
                    <w:lang w:eastAsia="en-GB"/>
                  </w:rPr>
                  <w:t>☐</w:t>
                </w:r>
              </w:p>
            </w:tc>
          </w:sdtContent>
        </w:sdt>
        <w:tc>
          <w:tcPr>
            <w:tcW w:w="1417" w:type="dxa"/>
            <w:gridSpan w:val="7"/>
            <w:shd w:val="clear" w:color="auto" w:fill="FFFFFF" w:themeFill="background1"/>
          </w:tcPr>
          <w:p w14:paraId="1EF834CA" w14:textId="77777777" w:rsidR="00F12A3C" w:rsidRPr="00F12A3C" w:rsidRDefault="00F12A3C" w:rsidP="00F12A3C">
            <w:pPr>
              <w:rPr>
                <w:rFonts w:asciiTheme="minorHAnsi" w:hAnsiTheme="minorHAnsi"/>
                <w:b/>
                <w:sz w:val="20"/>
                <w:lang w:eastAsia="en-GB"/>
              </w:rPr>
            </w:pPr>
          </w:p>
        </w:tc>
        <w:tc>
          <w:tcPr>
            <w:tcW w:w="1323" w:type="dxa"/>
            <w:gridSpan w:val="7"/>
            <w:shd w:val="clear" w:color="auto" w:fill="FFFFFF" w:themeFill="background1"/>
          </w:tcPr>
          <w:p w14:paraId="1EF834CB" w14:textId="77777777" w:rsidR="00F12A3C" w:rsidRPr="00F12A3C" w:rsidRDefault="00F12A3C" w:rsidP="00F12A3C">
            <w:pPr>
              <w:rPr>
                <w:rFonts w:asciiTheme="minorHAnsi" w:hAnsiTheme="minorHAnsi"/>
                <w:sz w:val="20"/>
                <w:lang w:eastAsia="en-GB"/>
              </w:rPr>
            </w:pPr>
          </w:p>
        </w:tc>
        <w:tc>
          <w:tcPr>
            <w:tcW w:w="1701" w:type="dxa"/>
            <w:shd w:val="clear" w:color="auto" w:fill="FFFFFF" w:themeFill="background1"/>
          </w:tcPr>
          <w:p w14:paraId="1EF834CC" w14:textId="77777777" w:rsidR="00F12A3C" w:rsidRPr="00F12A3C" w:rsidRDefault="00F12A3C" w:rsidP="00F12A3C">
            <w:pPr>
              <w:rPr>
                <w:rFonts w:asciiTheme="minorHAnsi" w:hAnsiTheme="minorHAnsi"/>
                <w:b/>
                <w:sz w:val="20"/>
                <w:lang w:eastAsia="en-GB"/>
              </w:rPr>
            </w:pPr>
          </w:p>
        </w:tc>
        <w:tc>
          <w:tcPr>
            <w:tcW w:w="1418" w:type="dxa"/>
            <w:gridSpan w:val="7"/>
            <w:shd w:val="clear" w:color="auto" w:fill="FFFFFF" w:themeFill="background1"/>
          </w:tcPr>
          <w:p w14:paraId="1EF834CD" w14:textId="77777777" w:rsidR="00F12A3C" w:rsidRPr="00F12A3C" w:rsidRDefault="00F12A3C" w:rsidP="00F12A3C">
            <w:pPr>
              <w:rPr>
                <w:rFonts w:asciiTheme="minorHAnsi" w:hAnsiTheme="minorHAnsi"/>
                <w:sz w:val="20"/>
                <w:lang w:eastAsia="en-GB"/>
              </w:rPr>
            </w:pPr>
          </w:p>
        </w:tc>
        <w:tc>
          <w:tcPr>
            <w:tcW w:w="1653" w:type="dxa"/>
            <w:gridSpan w:val="6"/>
            <w:shd w:val="clear" w:color="auto" w:fill="FFFFFF" w:themeFill="background1"/>
          </w:tcPr>
          <w:p w14:paraId="1EF834CE" w14:textId="77777777" w:rsidR="00F12A3C" w:rsidRPr="00F12A3C" w:rsidRDefault="00F12A3C" w:rsidP="00F12A3C">
            <w:pPr>
              <w:rPr>
                <w:rFonts w:asciiTheme="minorHAnsi" w:hAnsiTheme="minorHAnsi"/>
                <w:b/>
                <w:sz w:val="20"/>
                <w:lang w:eastAsia="en-GB"/>
              </w:rPr>
            </w:pPr>
          </w:p>
        </w:tc>
        <w:tc>
          <w:tcPr>
            <w:tcW w:w="2193" w:type="dxa"/>
            <w:gridSpan w:val="6"/>
            <w:shd w:val="clear" w:color="auto" w:fill="FFFFFF" w:themeFill="background1"/>
          </w:tcPr>
          <w:p w14:paraId="1EF834CF" w14:textId="77777777" w:rsidR="00F12A3C" w:rsidRPr="00F12A3C" w:rsidRDefault="00F12A3C" w:rsidP="00F12A3C">
            <w:pPr>
              <w:rPr>
                <w:rFonts w:asciiTheme="minorHAnsi" w:hAnsiTheme="minorHAnsi"/>
                <w:sz w:val="20"/>
                <w:lang w:eastAsia="en-GB"/>
              </w:rPr>
            </w:pPr>
          </w:p>
        </w:tc>
      </w:tr>
      <w:tr w:rsidR="00F12A3C" w:rsidRPr="00F12A3C" w14:paraId="1EF834D9" w14:textId="77777777" w:rsidTr="00A16496">
        <w:tc>
          <w:tcPr>
            <w:tcW w:w="3729" w:type="dxa"/>
            <w:gridSpan w:val="11"/>
            <w:shd w:val="clear" w:color="auto" w:fill="D9D9D9" w:themeFill="background1" w:themeFillShade="D9"/>
          </w:tcPr>
          <w:p w14:paraId="1EF834D1"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Design Data Package completion</w:t>
            </w:r>
          </w:p>
        </w:tc>
        <w:sdt>
          <w:sdtPr>
            <w:rPr>
              <w:b/>
              <w:sz w:val="20"/>
              <w:lang w:eastAsia="en-GB"/>
            </w:rPr>
            <w:id w:val="1354304542"/>
            <w14:checkbox>
              <w14:checked w14:val="0"/>
              <w14:checkedState w14:val="2612" w14:font="MS Gothic"/>
              <w14:uncheckedState w14:val="2610" w14:font="MS Gothic"/>
            </w14:checkbox>
          </w:sdtPr>
          <w:sdtEndPr/>
          <w:sdtContent>
            <w:tc>
              <w:tcPr>
                <w:tcW w:w="1308" w:type="dxa"/>
                <w:gridSpan w:val="5"/>
                <w:shd w:val="clear" w:color="auto" w:fill="FFFFFF" w:themeFill="background1"/>
              </w:tcPr>
              <w:p w14:paraId="1EF834D2" w14:textId="1C9FAB82" w:rsidR="00F12A3C" w:rsidRPr="00F12A3C" w:rsidRDefault="00F12A3C" w:rsidP="00F12A3C">
                <w:pPr>
                  <w:rPr>
                    <w:b/>
                    <w:sz w:val="20"/>
                    <w:lang w:eastAsia="en-GB"/>
                  </w:rPr>
                </w:pPr>
                <w:r w:rsidRPr="00F12A3C">
                  <w:rPr>
                    <w:rFonts w:ascii="MS Mincho" w:eastAsia="MS Mincho" w:hAnsi="MS Mincho" w:cs="MS Mincho" w:hint="eastAsia"/>
                    <w:b/>
                    <w:sz w:val="20"/>
                    <w:lang w:eastAsia="en-GB"/>
                  </w:rPr>
                  <w:t>☐</w:t>
                </w:r>
              </w:p>
            </w:tc>
          </w:sdtContent>
        </w:sdt>
        <w:tc>
          <w:tcPr>
            <w:tcW w:w="1417" w:type="dxa"/>
            <w:gridSpan w:val="7"/>
            <w:shd w:val="clear" w:color="auto" w:fill="FFFFFF" w:themeFill="background1"/>
          </w:tcPr>
          <w:p w14:paraId="1EF834D3" w14:textId="77777777" w:rsidR="00F12A3C" w:rsidRPr="00F12A3C" w:rsidRDefault="00F12A3C" w:rsidP="00F12A3C">
            <w:pPr>
              <w:rPr>
                <w:rFonts w:asciiTheme="minorHAnsi" w:hAnsiTheme="minorHAnsi"/>
                <w:b/>
                <w:sz w:val="20"/>
                <w:lang w:eastAsia="en-GB"/>
              </w:rPr>
            </w:pPr>
          </w:p>
        </w:tc>
        <w:tc>
          <w:tcPr>
            <w:tcW w:w="1323" w:type="dxa"/>
            <w:gridSpan w:val="7"/>
            <w:shd w:val="clear" w:color="auto" w:fill="FFFFFF" w:themeFill="background1"/>
          </w:tcPr>
          <w:p w14:paraId="1EF834D4" w14:textId="77777777" w:rsidR="00F12A3C" w:rsidRPr="00F12A3C" w:rsidRDefault="00F12A3C" w:rsidP="00F12A3C">
            <w:pPr>
              <w:rPr>
                <w:rFonts w:asciiTheme="minorHAnsi" w:hAnsiTheme="minorHAnsi"/>
                <w:sz w:val="20"/>
                <w:lang w:eastAsia="en-GB"/>
              </w:rPr>
            </w:pPr>
          </w:p>
        </w:tc>
        <w:tc>
          <w:tcPr>
            <w:tcW w:w="1701" w:type="dxa"/>
            <w:shd w:val="clear" w:color="auto" w:fill="FFFFFF" w:themeFill="background1"/>
          </w:tcPr>
          <w:p w14:paraId="1EF834D5" w14:textId="77777777" w:rsidR="00F12A3C" w:rsidRPr="00F12A3C" w:rsidRDefault="00F12A3C" w:rsidP="00F12A3C">
            <w:pPr>
              <w:rPr>
                <w:rFonts w:asciiTheme="minorHAnsi" w:hAnsiTheme="minorHAnsi"/>
                <w:b/>
                <w:sz w:val="20"/>
                <w:lang w:eastAsia="en-GB"/>
              </w:rPr>
            </w:pPr>
          </w:p>
        </w:tc>
        <w:tc>
          <w:tcPr>
            <w:tcW w:w="1418" w:type="dxa"/>
            <w:gridSpan w:val="7"/>
            <w:shd w:val="clear" w:color="auto" w:fill="FFFFFF" w:themeFill="background1"/>
          </w:tcPr>
          <w:p w14:paraId="1EF834D6" w14:textId="77777777" w:rsidR="00F12A3C" w:rsidRPr="00F12A3C" w:rsidRDefault="00F12A3C" w:rsidP="00F12A3C">
            <w:pPr>
              <w:rPr>
                <w:rFonts w:asciiTheme="minorHAnsi" w:hAnsiTheme="minorHAnsi"/>
                <w:sz w:val="20"/>
                <w:lang w:eastAsia="en-GB"/>
              </w:rPr>
            </w:pPr>
          </w:p>
        </w:tc>
        <w:tc>
          <w:tcPr>
            <w:tcW w:w="1653" w:type="dxa"/>
            <w:gridSpan w:val="6"/>
            <w:shd w:val="clear" w:color="auto" w:fill="FFFFFF" w:themeFill="background1"/>
          </w:tcPr>
          <w:p w14:paraId="1EF834D7" w14:textId="77777777" w:rsidR="00F12A3C" w:rsidRPr="00F12A3C" w:rsidRDefault="00F12A3C" w:rsidP="00F12A3C">
            <w:pPr>
              <w:rPr>
                <w:rFonts w:asciiTheme="minorHAnsi" w:hAnsiTheme="minorHAnsi"/>
                <w:b/>
                <w:sz w:val="20"/>
                <w:lang w:eastAsia="en-GB"/>
              </w:rPr>
            </w:pPr>
          </w:p>
        </w:tc>
        <w:tc>
          <w:tcPr>
            <w:tcW w:w="2193" w:type="dxa"/>
            <w:gridSpan w:val="6"/>
            <w:shd w:val="clear" w:color="auto" w:fill="FFFFFF" w:themeFill="background1"/>
          </w:tcPr>
          <w:p w14:paraId="1EF834D8" w14:textId="77777777" w:rsidR="00F12A3C" w:rsidRPr="00F12A3C" w:rsidRDefault="00F12A3C" w:rsidP="00F12A3C">
            <w:pPr>
              <w:rPr>
                <w:rFonts w:asciiTheme="minorHAnsi" w:hAnsiTheme="minorHAnsi"/>
                <w:sz w:val="20"/>
                <w:lang w:eastAsia="en-GB"/>
              </w:rPr>
            </w:pPr>
          </w:p>
        </w:tc>
      </w:tr>
      <w:tr w:rsidR="00F12A3C" w:rsidRPr="00F12A3C" w14:paraId="1EF834E2" w14:textId="77777777" w:rsidTr="00A16496">
        <w:tc>
          <w:tcPr>
            <w:tcW w:w="3729" w:type="dxa"/>
            <w:gridSpan w:val="11"/>
            <w:shd w:val="clear" w:color="auto" w:fill="D9D9D9" w:themeFill="background1" w:themeFillShade="D9"/>
          </w:tcPr>
          <w:p w14:paraId="1EF834DA"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A/C conversion and ground test</w:t>
            </w:r>
          </w:p>
        </w:tc>
        <w:sdt>
          <w:sdtPr>
            <w:rPr>
              <w:b/>
              <w:sz w:val="20"/>
              <w:lang w:eastAsia="en-GB"/>
            </w:rPr>
            <w:id w:val="634607856"/>
            <w14:checkbox>
              <w14:checked w14:val="0"/>
              <w14:checkedState w14:val="2612" w14:font="MS Gothic"/>
              <w14:uncheckedState w14:val="2610" w14:font="MS Gothic"/>
            </w14:checkbox>
          </w:sdtPr>
          <w:sdtEndPr/>
          <w:sdtContent>
            <w:tc>
              <w:tcPr>
                <w:tcW w:w="1308" w:type="dxa"/>
                <w:gridSpan w:val="5"/>
                <w:shd w:val="clear" w:color="auto" w:fill="FFFFFF" w:themeFill="background1"/>
              </w:tcPr>
              <w:p w14:paraId="1EF834DB" w14:textId="2B88C96F" w:rsidR="00F12A3C" w:rsidRPr="00F12A3C" w:rsidRDefault="00F12A3C" w:rsidP="00F12A3C">
                <w:pPr>
                  <w:rPr>
                    <w:b/>
                    <w:sz w:val="20"/>
                    <w:lang w:eastAsia="en-GB"/>
                  </w:rPr>
                </w:pPr>
                <w:r w:rsidRPr="00F12A3C">
                  <w:rPr>
                    <w:rFonts w:ascii="MS Mincho" w:eastAsia="MS Mincho" w:hAnsi="MS Mincho" w:cs="MS Mincho" w:hint="eastAsia"/>
                    <w:b/>
                    <w:sz w:val="20"/>
                    <w:lang w:eastAsia="en-GB"/>
                  </w:rPr>
                  <w:t>☐</w:t>
                </w:r>
              </w:p>
            </w:tc>
          </w:sdtContent>
        </w:sdt>
        <w:tc>
          <w:tcPr>
            <w:tcW w:w="1417" w:type="dxa"/>
            <w:gridSpan w:val="7"/>
            <w:shd w:val="clear" w:color="auto" w:fill="FFFFFF" w:themeFill="background1"/>
          </w:tcPr>
          <w:p w14:paraId="1EF834DC" w14:textId="77777777" w:rsidR="00F12A3C" w:rsidRPr="00F12A3C" w:rsidRDefault="00F12A3C" w:rsidP="00F12A3C">
            <w:pPr>
              <w:rPr>
                <w:rFonts w:asciiTheme="minorHAnsi" w:hAnsiTheme="minorHAnsi"/>
                <w:b/>
                <w:sz w:val="20"/>
                <w:lang w:eastAsia="en-GB"/>
              </w:rPr>
            </w:pPr>
          </w:p>
        </w:tc>
        <w:tc>
          <w:tcPr>
            <w:tcW w:w="1323" w:type="dxa"/>
            <w:gridSpan w:val="7"/>
            <w:shd w:val="clear" w:color="auto" w:fill="FFFFFF" w:themeFill="background1"/>
          </w:tcPr>
          <w:p w14:paraId="1EF834DD" w14:textId="77777777" w:rsidR="00F12A3C" w:rsidRPr="00F12A3C" w:rsidRDefault="00F12A3C" w:rsidP="00F12A3C">
            <w:pPr>
              <w:rPr>
                <w:rFonts w:asciiTheme="minorHAnsi" w:hAnsiTheme="minorHAnsi"/>
                <w:sz w:val="20"/>
                <w:lang w:eastAsia="en-GB"/>
              </w:rPr>
            </w:pPr>
          </w:p>
        </w:tc>
        <w:tc>
          <w:tcPr>
            <w:tcW w:w="1701" w:type="dxa"/>
            <w:shd w:val="clear" w:color="auto" w:fill="FFFFFF" w:themeFill="background1"/>
          </w:tcPr>
          <w:p w14:paraId="1EF834DE" w14:textId="77777777" w:rsidR="00F12A3C" w:rsidRPr="00F12A3C" w:rsidRDefault="00F12A3C" w:rsidP="00F12A3C">
            <w:pPr>
              <w:rPr>
                <w:rFonts w:asciiTheme="minorHAnsi" w:hAnsiTheme="minorHAnsi"/>
                <w:b/>
                <w:sz w:val="20"/>
                <w:lang w:eastAsia="en-GB"/>
              </w:rPr>
            </w:pPr>
          </w:p>
        </w:tc>
        <w:tc>
          <w:tcPr>
            <w:tcW w:w="1418" w:type="dxa"/>
            <w:gridSpan w:val="7"/>
            <w:shd w:val="clear" w:color="auto" w:fill="FFFFFF" w:themeFill="background1"/>
          </w:tcPr>
          <w:p w14:paraId="1EF834DF" w14:textId="77777777" w:rsidR="00F12A3C" w:rsidRPr="00F12A3C" w:rsidRDefault="00F12A3C" w:rsidP="00F12A3C">
            <w:pPr>
              <w:rPr>
                <w:rFonts w:asciiTheme="minorHAnsi" w:hAnsiTheme="minorHAnsi"/>
                <w:sz w:val="20"/>
                <w:lang w:eastAsia="en-GB"/>
              </w:rPr>
            </w:pPr>
          </w:p>
        </w:tc>
        <w:tc>
          <w:tcPr>
            <w:tcW w:w="1653" w:type="dxa"/>
            <w:gridSpan w:val="6"/>
            <w:shd w:val="clear" w:color="auto" w:fill="FFFFFF" w:themeFill="background1"/>
          </w:tcPr>
          <w:p w14:paraId="1EF834E0" w14:textId="77777777" w:rsidR="00F12A3C" w:rsidRPr="00F12A3C" w:rsidRDefault="00F12A3C" w:rsidP="00F12A3C">
            <w:pPr>
              <w:rPr>
                <w:rFonts w:asciiTheme="minorHAnsi" w:hAnsiTheme="minorHAnsi"/>
                <w:b/>
                <w:sz w:val="20"/>
                <w:lang w:eastAsia="en-GB"/>
              </w:rPr>
            </w:pPr>
          </w:p>
        </w:tc>
        <w:tc>
          <w:tcPr>
            <w:tcW w:w="2193" w:type="dxa"/>
            <w:gridSpan w:val="6"/>
            <w:shd w:val="clear" w:color="auto" w:fill="FFFFFF" w:themeFill="background1"/>
          </w:tcPr>
          <w:p w14:paraId="1EF834E1" w14:textId="77777777" w:rsidR="00F12A3C" w:rsidRPr="00F12A3C" w:rsidRDefault="00F12A3C" w:rsidP="00F12A3C">
            <w:pPr>
              <w:rPr>
                <w:rFonts w:asciiTheme="minorHAnsi" w:hAnsiTheme="minorHAnsi"/>
                <w:sz w:val="20"/>
                <w:lang w:eastAsia="en-GB"/>
              </w:rPr>
            </w:pPr>
          </w:p>
        </w:tc>
      </w:tr>
      <w:tr w:rsidR="00F12A3C" w:rsidRPr="00F12A3C" w14:paraId="1EF834EB" w14:textId="77777777" w:rsidTr="00A16496">
        <w:tc>
          <w:tcPr>
            <w:tcW w:w="3729" w:type="dxa"/>
            <w:gridSpan w:val="11"/>
            <w:shd w:val="clear" w:color="auto" w:fill="D9D9D9" w:themeFill="background1" w:themeFillShade="D9"/>
          </w:tcPr>
          <w:p w14:paraId="1EF834E3"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Compliance demonstration</w:t>
            </w:r>
          </w:p>
        </w:tc>
        <w:sdt>
          <w:sdtPr>
            <w:rPr>
              <w:b/>
              <w:sz w:val="20"/>
              <w:lang w:eastAsia="en-GB"/>
            </w:rPr>
            <w:id w:val="1321625558"/>
            <w14:checkbox>
              <w14:checked w14:val="0"/>
              <w14:checkedState w14:val="2612" w14:font="MS Gothic"/>
              <w14:uncheckedState w14:val="2610" w14:font="MS Gothic"/>
            </w14:checkbox>
          </w:sdtPr>
          <w:sdtEndPr/>
          <w:sdtContent>
            <w:tc>
              <w:tcPr>
                <w:tcW w:w="1308" w:type="dxa"/>
                <w:gridSpan w:val="5"/>
                <w:shd w:val="clear" w:color="auto" w:fill="FFFFFF" w:themeFill="background1"/>
              </w:tcPr>
              <w:p w14:paraId="1EF834E4" w14:textId="63A83262" w:rsidR="00F12A3C" w:rsidRPr="00F12A3C" w:rsidRDefault="00F12A3C" w:rsidP="00F12A3C">
                <w:pPr>
                  <w:rPr>
                    <w:b/>
                    <w:sz w:val="20"/>
                    <w:lang w:eastAsia="en-GB"/>
                  </w:rPr>
                </w:pPr>
                <w:r w:rsidRPr="00F12A3C">
                  <w:rPr>
                    <w:rFonts w:ascii="MS Mincho" w:eastAsia="MS Mincho" w:hAnsi="MS Mincho" w:cs="MS Mincho" w:hint="eastAsia"/>
                    <w:b/>
                    <w:sz w:val="20"/>
                    <w:lang w:eastAsia="en-GB"/>
                  </w:rPr>
                  <w:t>☐</w:t>
                </w:r>
              </w:p>
            </w:tc>
          </w:sdtContent>
        </w:sdt>
        <w:tc>
          <w:tcPr>
            <w:tcW w:w="1417" w:type="dxa"/>
            <w:gridSpan w:val="7"/>
            <w:shd w:val="clear" w:color="auto" w:fill="FFFFFF" w:themeFill="background1"/>
          </w:tcPr>
          <w:p w14:paraId="1EF834E5" w14:textId="77777777" w:rsidR="00F12A3C" w:rsidRPr="00F12A3C" w:rsidRDefault="00F12A3C" w:rsidP="00F12A3C">
            <w:pPr>
              <w:rPr>
                <w:rFonts w:asciiTheme="minorHAnsi" w:hAnsiTheme="minorHAnsi"/>
                <w:b/>
                <w:sz w:val="20"/>
                <w:lang w:eastAsia="en-GB"/>
              </w:rPr>
            </w:pPr>
          </w:p>
        </w:tc>
        <w:tc>
          <w:tcPr>
            <w:tcW w:w="1323" w:type="dxa"/>
            <w:gridSpan w:val="7"/>
            <w:shd w:val="clear" w:color="auto" w:fill="FFFFFF" w:themeFill="background1"/>
          </w:tcPr>
          <w:p w14:paraId="1EF834E6" w14:textId="77777777" w:rsidR="00F12A3C" w:rsidRPr="00F12A3C" w:rsidRDefault="00F12A3C" w:rsidP="00F12A3C">
            <w:pPr>
              <w:rPr>
                <w:rFonts w:asciiTheme="minorHAnsi" w:hAnsiTheme="minorHAnsi"/>
                <w:sz w:val="20"/>
                <w:lang w:eastAsia="en-GB"/>
              </w:rPr>
            </w:pPr>
          </w:p>
        </w:tc>
        <w:tc>
          <w:tcPr>
            <w:tcW w:w="1701" w:type="dxa"/>
            <w:shd w:val="clear" w:color="auto" w:fill="FFFFFF" w:themeFill="background1"/>
          </w:tcPr>
          <w:p w14:paraId="1EF834E7" w14:textId="77777777" w:rsidR="00F12A3C" w:rsidRPr="00F12A3C" w:rsidRDefault="00F12A3C" w:rsidP="00F12A3C">
            <w:pPr>
              <w:rPr>
                <w:rFonts w:asciiTheme="minorHAnsi" w:hAnsiTheme="minorHAnsi"/>
                <w:b/>
                <w:sz w:val="20"/>
                <w:lang w:eastAsia="en-GB"/>
              </w:rPr>
            </w:pPr>
          </w:p>
        </w:tc>
        <w:tc>
          <w:tcPr>
            <w:tcW w:w="1418" w:type="dxa"/>
            <w:gridSpan w:val="7"/>
            <w:shd w:val="clear" w:color="auto" w:fill="FFFFFF" w:themeFill="background1"/>
          </w:tcPr>
          <w:p w14:paraId="1EF834E8" w14:textId="77777777" w:rsidR="00F12A3C" w:rsidRPr="00F12A3C" w:rsidRDefault="00F12A3C" w:rsidP="00F12A3C">
            <w:pPr>
              <w:rPr>
                <w:rFonts w:asciiTheme="minorHAnsi" w:hAnsiTheme="minorHAnsi"/>
                <w:sz w:val="20"/>
                <w:lang w:eastAsia="en-GB"/>
              </w:rPr>
            </w:pPr>
          </w:p>
        </w:tc>
        <w:tc>
          <w:tcPr>
            <w:tcW w:w="1653" w:type="dxa"/>
            <w:gridSpan w:val="6"/>
            <w:shd w:val="clear" w:color="auto" w:fill="FFFFFF" w:themeFill="background1"/>
          </w:tcPr>
          <w:p w14:paraId="1EF834E9" w14:textId="77777777" w:rsidR="00F12A3C" w:rsidRPr="00F12A3C" w:rsidRDefault="00F12A3C" w:rsidP="00F12A3C">
            <w:pPr>
              <w:rPr>
                <w:rFonts w:asciiTheme="minorHAnsi" w:hAnsiTheme="minorHAnsi"/>
                <w:b/>
                <w:sz w:val="20"/>
                <w:lang w:eastAsia="en-GB"/>
              </w:rPr>
            </w:pPr>
          </w:p>
        </w:tc>
        <w:tc>
          <w:tcPr>
            <w:tcW w:w="2193" w:type="dxa"/>
            <w:gridSpan w:val="6"/>
            <w:shd w:val="clear" w:color="auto" w:fill="FFFFFF" w:themeFill="background1"/>
          </w:tcPr>
          <w:p w14:paraId="1EF834EA" w14:textId="77777777" w:rsidR="00F12A3C" w:rsidRPr="00F12A3C" w:rsidRDefault="00F12A3C" w:rsidP="00F12A3C">
            <w:pPr>
              <w:rPr>
                <w:rFonts w:asciiTheme="minorHAnsi" w:hAnsiTheme="minorHAnsi"/>
                <w:sz w:val="20"/>
                <w:lang w:eastAsia="en-GB"/>
              </w:rPr>
            </w:pPr>
          </w:p>
        </w:tc>
      </w:tr>
      <w:tr w:rsidR="00F12A3C" w:rsidRPr="00F12A3C" w14:paraId="1EF834F4" w14:textId="77777777" w:rsidTr="00A16496">
        <w:tc>
          <w:tcPr>
            <w:tcW w:w="3729" w:type="dxa"/>
            <w:gridSpan w:val="11"/>
            <w:shd w:val="clear" w:color="auto" w:fill="D9D9D9" w:themeFill="background1" w:themeFillShade="D9"/>
          </w:tcPr>
          <w:p w14:paraId="1EF834EC"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SB design approval</w:t>
            </w:r>
          </w:p>
        </w:tc>
        <w:sdt>
          <w:sdtPr>
            <w:rPr>
              <w:b/>
              <w:sz w:val="20"/>
              <w:lang w:eastAsia="en-GB"/>
            </w:rPr>
            <w:id w:val="-969671338"/>
            <w14:checkbox>
              <w14:checked w14:val="0"/>
              <w14:checkedState w14:val="2612" w14:font="MS Gothic"/>
              <w14:uncheckedState w14:val="2610" w14:font="MS Gothic"/>
            </w14:checkbox>
          </w:sdtPr>
          <w:sdtEndPr/>
          <w:sdtContent>
            <w:tc>
              <w:tcPr>
                <w:tcW w:w="1308" w:type="dxa"/>
                <w:gridSpan w:val="5"/>
                <w:shd w:val="clear" w:color="auto" w:fill="FFFFFF" w:themeFill="background1"/>
              </w:tcPr>
              <w:p w14:paraId="1EF834ED" w14:textId="3D96311C" w:rsidR="00F12A3C" w:rsidRPr="00F12A3C" w:rsidRDefault="00F12A3C" w:rsidP="00F12A3C">
                <w:pPr>
                  <w:rPr>
                    <w:b/>
                    <w:sz w:val="20"/>
                    <w:lang w:eastAsia="en-GB"/>
                  </w:rPr>
                </w:pPr>
                <w:r w:rsidRPr="00F12A3C">
                  <w:rPr>
                    <w:rFonts w:ascii="MS Mincho" w:eastAsia="MS Mincho" w:hAnsi="MS Mincho" w:cs="MS Mincho" w:hint="eastAsia"/>
                    <w:b/>
                    <w:sz w:val="20"/>
                    <w:lang w:eastAsia="en-GB"/>
                  </w:rPr>
                  <w:t>☐</w:t>
                </w:r>
              </w:p>
            </w:tc>
          </w:sdtContent>
        </w:sdt>
        <w:tc>
          <w:tcPr>
            <w:tcW w:w="1417" w:type="dxa"/>
            <w:gridSpan w:val="7"/>
            <w:shd w:val="clear" w:color="auto" w:fill="FFFFFF" w:themeFill="background1"/>
          </w:tcPr>
          <w:p w14:paraId="1EF834EE" w14:textId="77777777" w:rsidR="00F12A3C" w:rsidRPr="00F12A3C" w:rsidRDefault="00F12A3C" w:rsidP="00F12A3C">
            <w:pPr>
              <w:rPr>
                <w:rFonts w:asciiTheme="minorHAnsi" w:hAnsiTheme="minorHAnsi"/>
                <w:b/>
                <w:sz w:val="20"/>
                <w:lang w:eastAsia="en-GB"/>
              </w:rPr>
            </w:pPr>
          </w:p>
        </w:tc>
        <w:tc>
          <w:tcPr>
            <w:tcW w:w="1323" w:type="dxa"/>
            <w:gridSpan w:val="7"/>
            <w:shd w:val="clear" w:color="auto" w:fill="FFFFFF" w:themeFill="background1"/>
          </w:tcPr>
          <w:p w14:paraId="1EF834EF" w14:textId="77777777" w:rsidR="00F12A3C" w:rsidRPr="00F12A3C" w:rsidRDefault="00F12A3C" w:rsidP="00F12A3C">
            <w:pPr>
              <w:rPr>
                <w:rFonts w:asciiTheme="minorHAnsi" w:hAnsiTheme="minorHAnsi"/>
                <w:sz w:val="20"/>
                <w:lang w:eastAsia="en-GB"/>
              </w:rPr>
            </w:pPr>
          </w:p>
        </w:tc>
        <w:tc>
          <w:tcPr>
            <w:tcW w:w="1701" w:type="dxa"/>
            <w:shd w:val="clear" w:color="auto" w:fill="FFFFFF" w:themeFill="background1"/>
          </w:tcPr>
          <w:p w14:paraId="1EF834F0" w14:textId="77777777" w:rsidR="00F12A3C" w:rsidRPr="00F12A3C" w:rsidRDefault="00F12A3C" w:rsidP="00F12A3C">
            <w:pPr>
              <w:rPr>
                <w:rFonts w:asciiTheme="minorHAnsi" w:hAnsiTheme="minorHAnsi"/>
                <w:b/>
                <w:sz w:val="20"/>
                <w:lang w:eastAsia="en-GB"/>
              </w:rPr>
            </w:pPr>
          </w:p>
        </w:tc>
        <w:tc>
          <w:tcPr>
            <w:tcW w:w="1418" w:type="dxa"/>
            <w:gridSpan w:val="7"/>
            <w:shd w:val="clear" w:color="auto" w:fill="FFFFFF" w:themeFill="background1"/>
          </w:tcPr>
          <w:p w14:paraId="1EF834F1" w14:textId="77777777" w:rsidR="00F12A3C" w:rsidRPr="00F12A3C" w:rsidRDefault="00F12A3C" w:rsidP="00F12A3C">
            <w:pPr>
              <w:rPr>
                <w:rFonts w:asciiTheme="minorHAnsi" w:hAnsiTheme="minorHAnsi"/>
                <w:sz w:val="20"/>
                <w:lang w:eastAsia="en-GB"/>
              </w:rPr>
            </w:pPr>
          </w:p>
        </w:tc>
        <w:tc>
          <w:tcPr>
            <w:tcW w:w="1653" w:type="dxa"/>
            <w:gridSpan w:val="6"/>
            <w:shd w:val="clear" w:color="auto" w:fill="FFFFFF" w:themeFill="background1"/>
          </w:tcPr>
          <w:p w14:paraId="1EF834F2" w14:textId="77777777" w:rsidR="00F12A3C" w:rsidRPr="00F12A3C" w:rsidRDefault="00F12A3C" w:rsidP="00F12A3C">
            <w:pPr>
              <w:rPr>
                <w:rFonts w:asciiTheme="minorHAnsi" w:hAnsiTheme="minorHAnsi"/>
                <w:b/>
                <w:sz w:val="20"/>
                <w:lang w:eastAsia="en-GB"/>
              </w:rPr>
            </w:pPr>
          </w:p>
        </w:tc>
        <w:tc>
          <w:tcPr>
            <w:tcW w:w="2193" w:type="dxa"/>
            <w:gridSpan w:val="6"/>
            <w:shd w:val="clear" w:color="auto" w:fill="FFFFFF" w:themeFill="background1"/>
          </w:tcPr>
          <w:p w14:paraId="1EF834F3" w14:textId="77777777" w:rsidR="00F12A3C" w:rsidRPr="00F12A3C" w:rsidRDefault="00F12A3C" w:rsidP="00F12A3C">
            <w:pPr>
              <w:rPr>
                <w:rFonts w:asciiTheme="minorHAnsi" w:hAnsiTheme="minorHAnsi"/>
                <w:sz w:val="20"/>
                <w:lang w:eastAsia="en-GB"/>
              </w:rPr>
            </w:pPr>
          </w:p>
        </w:tc>
      </w:tr>
      <w:tr w:rsidR="00F12A3C" w:rsidRPr="00F12A3C" w14:paraId="1EF834FD" w14:textId="77777777" w:rsidTr="00A16496">
        <w:tc>
          <w:tcPr>
            <w:tcW w:w="1766" w:type="dxa"/>
            <w:gridSpan w:val="5"/>
            <w:shd w:val="clear" w:color="auto" w:fill="D9D9D9" w:themeFill="background1" w:themeFillShade="D9"/>
          </w:tcPr>
          <w:p w14:paraId="1EF834F5"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Other (specify)</w:t>
            </w:r>
          </w:p>
        </w:tc>
        <w:tc>
          <w:tcPr>
            <w:tcW w:w="3271" w:type="dxa"/>
            <w:gridSpan w:val="11"/>
            <w:shd w:val="clear" w:color="auto" w:fill="FFFFFF" w:themeFill="background1"/>
          </w:tcPr>
          <w:p w14:paraId="1EF834F6" w14:textId="77777777" w:rsidR="00F12A3C" w:rsidRPr="00F12A3C" w:rsidRDefault="00F12A3C" w:rsidP="00F12A3C">
            <w:pPr>
              <w:keepNext/>
              <w:spacing w:before="60" w:after="60"/>
              <w:rPr>
                <w:rFonts w:ascii="Arial" w:hAnsi="Arial"/>
                <w:sz w:val="20"/>
                <w:lang w:eastAsia="en-GB"/>
              </w:rPr>
            </w:pPr>
          </w:p>
        </w:tc>
        <w:tc>
          <w:tcPr>
            <w:tcW w:w="1417" w:type="dxa"/>
            <w:gridSpan w:val="7"/>
            <w:shd w:val="clear" w:color="auto" w:fill="FFFFFF" w:themeFill="background1"/>
          </w:tcPr>
          <w:p w14:paraId="1EF834F7" w14:textId="77777777" w:rsidR="00F12A3C" w:rsidRPr="00F12A3C" w:rsidRDefault="00F12A3C" w:rsidP="00F12A3C">
            <w:pPr>
              <w:rPr>
                <w:rFonts w:asciiTheme="minorHAnsi" w:hAnsiTheme="minorHAnsi"/>
                <w:b/>
                <w:sz w:val="20"/>
                <w:lang w:eastAsia="en-GB"/>
              </w:rPr>
            </w:pPr>
          </w:p>
        </w:tc>
        <w:tc>
          <w:tcPr>
            <w:tcW w:w="1323" w:type="dxa"/>
            <w:gridSpan w:val="7"/>
            <w:shd w:val="clear" w:color="auto" w:fill="FFFFFF" w:themeFill="background1"/>
          </w:tcPr>
          <w:p w14:paraId="1EF834F8" w14:textId="77777777" w:rsidR="00F12A3C" w:rsidRPr="00F12A3C" w:rsidRDefault="00F12A3C" w:rsidP="00F12A3C">
            <w:pPr>
              <w:rPr>
                <w:rFonts w:asciiTheme="minorHAnsi" w:hAnsiTheme="minorHAnsi"/>
                <w:sz w:val="20"/>
                <w:lang w:eastAsia="en-GB"/>
              </w:rPr>
            </w:pPr>
          </w:p>
        </w:tc>
        <w:tc>
          <w:tcPr>
            <w:tcW w:w="1701" w:type="dxa"/>
            <w:shd w:val="clear" w:color="auto" w:fill="FFFFFF" w:themeFill="background1"/>
          </w:tcPr>
          <w:p w14:paraId="1EF834F9" w14:textId="77777777" w:rsidR="00F12A3C" w:rsidRPr="00F12A3C" w:rsidRDefault="00F12A3C" w:rsidP="00F12A3C">
            <w:pPr>
              <w:rPr>
                <w:rFonts w:asciiTheme="minorHAnsi" w:hAnsiTheme="minorHAnsi"/>
                <w:b/>
                <w:sz w:val="20"/>
                <w:lang w:eastAsia="en-GB"/>
              </w:rPr>
            </w:pPr>
          </w:p>
        </w:tc>
        <w:tc>
          <w:tcPr>
            <w:tcW w:w="1418" w:type="dxa"/>
            <w:gridSpan w:val="7"/>
            <w:shd w:val="clear" w:color="auto" w:fill="FFFFFF" w:themeFill="background1"/>
          </w:tcPr>
          <w:p w14:paraId="1EF834FA" w14:textId="77777777" w:rsidR="00F12A3C" w:rsidRPr="00F12A3C" w:rsidRDefault="00F12A3C" w:rsidP="00F12A3C">
            <w:pPr>
              <w:rPr>
                <w:rFonts w:asciiTheme="minorHAnsi" w:hAnsiTheme="minorHAnsi"/>
                <w:sz w:val="20"/>
                <w:lang w:eastAsia="en-GB"/>
              </w:rPr>
            </w:pPr>
          </w:p>
        </w:tc>
        <w:tc>
          <w:tcPr>
            <w:tcW w:w="1653" w:type="dxa"/>
            <w:gridSpan w:val="6"/>
            <w:shd w:val="clear" w:color="auto" w:fill="FFFFFF" w:themeFill="background1"/>
          </w:tcPr>
          <w:p w14:paraId="1EF834FB" w14:textId="77777777" w:rsidR="00F12A3C" w:rsidRPr="00F12A3C" w:rsidRDefault="00F12A3C" w:rsidP="00F12A3C">
            <w:pPr>
              <w:rPr>
                <w:rFonts w:asciiTheme="minorHAnsi" w:hAnsiTheme="minorHAnsi"/>
                <w:b/>
                <w:sz w:val="20"/>
                <w:lang w:eastAsia="en-GB"/>
              </w:rPr>
            </w:pPr>
          </w:p>
        </w:tc>
        <w:tc>
          <w:tcPr>
            <w:tcW w:w="2193" w:type="dxa"/>
            <w:gridSpan w:val="6"/>
            <w:shd w:val="clear" w:color="auto" w:fill="FFFFFF" w:themeFill="background1"/>
          </w:tcPr>
          <w:p w14:paraId="1EF834FC" w14:textId="77777777" w:rsidR="00F12A3C" w:rsidRPr="00F12A3C" w:rsidRDefault="00F12A3C" w:rsidP="00F12A3C">
            <w:pPr>
              <w:rPr>
                <w:rFonts w:asciiTheme="minorHAnsi" w:hAnsiTheme="minorHAnsi"/>
                <w:sz w:val="20"/>
                <w:lang w:eastAsia="en-GB"/>
              </w:rPr>
            </w:pPr>
          </w:p>
        </w:tc>
      </w:tr>
      <w:tr w:rsidR="00F12A3C" w:rsidRPr="00F12A3C" w14:paraId="1EF83506" w14:textId="77777777" w:rsidTr="00A16496">
        <w:tc>
          <w:tcPr>
            <w:tcW w:w="1766" w:type="dxa"/>
            <w:gridSpan w:val="5"/>
            <w:shd w:val="clear" w:color="auto" w:fill="D9D9D9" w:themeFill="background1" w:themeFillShade="D9"/>
          </w:tcPr>
          <w:p w14:paraId="1EF834FE"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Other (specify)</w:t>
            </w:r>
          </w:p>
        </w:tc>
        <w:tc>
          <w:tcPr>
            <w:tcW w:w="3271" w:type="dxa"/>
            <w:gridSpan w:val="11"/>
            <w:shd w:val="clear" w:color="auto" w:fill="FFFFFF" w:themeFill="background1"/>
          </w:tcPr>
          <w:p w14:paraId="1EF834FF" w14:textId="77777777" w:rsidR="00F12A3C" w:rsidRPr="00F12A3C" w:rsidRDefault="00F12A3C" w:rsidP="00F12A3C">
            <w:pPr>
              <w:keepNext/>
              <w:spacing w:before="60" w:after="60"/>
              <w:rPr>
                <w:rFonts w:ascii="Arial" w:hAnsi="Arial"/>
                <w:sz w:val="20"/>
                <w:lang w:eastAsia="en-GB"/>
              </w:rPr>
            </w:pPr>
          </w:p>
        </w:tc>
        <w:tc>
          <w:tcPr>
            <w:tcW w:w="1417" w:type="dxa"/>
            <w:gridSpan w:val="7"/>
            <w:shd w:val="clear" w:color="auto" w:fill="FFFFFF" w:themeFill="background1"/>
          </w:tcPr>
          <w:p w14:paraId="1EF83500" w14:textId="77777777" w:rsidR="00F12A3C" w:rsidRPr="00F12A3C" w:rsidRDefault="00F12A3C" w:rsidP="00F12A3C">
            <w:pPr>
              <w:rPr>
                <w:rFonts w:asciiTheme="minorHAnsi" w:hAnsiTheme="minorHAnsi"/>
                <w:b/>
                <w:sz w:val="20"/>
                <w:lang w:eastAsia="en-GB"/>
              </w:rPr>
            </w:pPr>
          </w:p>
        </w:tc>
        <w:tc>
          <w:tcPr>
            <w:tcW w:w="1323" w:type="dxa"/>
            <w:gridSpan w:val="7"/>
            <w:shd w:val="clear" w:color="auto" w:fill="FFFFFF" w:themeFill="background1"/>
          </w:tcPr>
          <w:p w14:paraId="1EF83501" w14:textId="77777777" w:rsidR="00F12A3C" w:rsidRPr="00F12A3C" w:rsidRDefault="00F12A3C" w:rsidP="00F12A3C">
            <w:pPr>
              <w:rPr>
                <w:rFonts w:asciiTheme="minorHAnsi" w:hAnsiTheme="minorHAnsi"/>
                <w:sz w:val="20"/>
                <w:lang w:eastAsia="en-GB"/>
              </w:rPr>
            </w:pPr>
          </w:p>
        </w:tc>
        <w:tc>
          <w:tcPr>
            <w:tcW w:w="1701" w:type="dxa"/>
            <w:shd w:val="clear" w:color="auto" w:fill="FFFFFF" w:themeFill="background1"/>
          </w:tcPr>
          <w:p w14:paraId="1EF83502" w14:textId="77777777" w:rsidR="00F12A3C" w:rsidRPr="00F12A3C" w:rsidRDefault="00F12A3C" w:rsidP="00F12A3C">
            <w:pPr>
              <w:rPr>
                <w:rFonts w:asciiTheme="minorHAnsi" w:hAnsiTheme="minorHAnsi"/>
                <w:b/>
                <w:sz w:val="20"/>
                <w:lang w:eastAsia="en-GB"/>
              </w:rPr>
            </w:pPr>
          </w:p>
        </w:tc>
        <w:tc>
          <w:tcPr>
            <w:tcW w:w="1418" w:type="dxa"/>
            <w:gridSpan w:val="7"/>
            <w:shd w:val="clear" w:color="auto" w:fill="FFFFFF" w:themeFill="background1"/>
          </w:tcPr>
          <w:p w14:paraId="1EF83503" w14:textId="77777777" w:rsidR="00F12A3C" w:rsidRPr="00F12A3C" w:rsidRDefault="00F12A3C" w:rsidP="00F12A3C">
            <w:pPr>
              <w:rPr>
                <w:rFonts w:asciiTheme="minorHAnsi" w:hAnsiTheme="minorHAnsi"/>
                <w:sz w:val="20"/>
                <w:lang w:eastAsia="en-GB"/>
              </w:rPr>
            </w:pPr>
          </w:p>
        </w:tc>
        <w:tc>
          <w:tcPr>
            <w:tcW w:w="1653" w:type="dxa"/>
            <w:gridSpan w:val="6"/>
            <w:shd w:val="clear" w:color="auto" w:fill="FFFFFF" w:themeFill="background1"/>
          </w:tcPr>
          <w:p w14:paraId="1EF83504" w14:textId="77777777" w:rsidR="00F12A3C" w:rsidRPr="00F12A3C" w:rsidRDefault="00F12A3C" w:rsidP="00F12A3C">
            <w:pPr>
              <w:rPr>
                <w:rFonts w:asciiTheme="minorHAnsi" w:hAnsiTheme="minorHAnsi"/>
                <w:b/>
                <w:sz w:val="20"/>
                <w:lang w:eastAsia="en-GB"/>
              </w:rPr>
            </w:pPr>
          </w:p>
        </w:tc>
        <w:tc>
          <w:tcPr>
            <w:tcW w:w="2193" w:type="dxa"/>
            <w:gridSpan w:val="6"/>
            <w:shd w:val="clear" w:color="auto" w:fill="FFFFFF" w:themeFill="background1"/>
          </w:tcPr>
          <w:p w14:paraId="1EF83505" w14:textId="77777777" w:rsidR="00F12A3C" w:rsidRPr="00F12A3C" w:rsidRDefault="00F12A3C" w:rsidP="00F12A3C">
            <w:pPr>
              <w:rPr>
                <w:rFonts w:asciiTheme="minorHAnsi" w:hAnsiTheme="minorHAnsi"/>
                <w:sz w:val="20"/>
                <w:lang w:eastAsia="en-GB"/>
              </w:rPr>
            </w:pPr>
          </w:p>
        </w:tc>
      </w:tr>
      <w:tr w:rsidR="00F12A3C" w:rsidRPr="00F12A3C" w14:paraId="1EF83508" w14:textId="77777777" w:rsidTr="00A16496">
        <w:tc>
          <w:tcPr>
            <w:tcW w:w="14742" w:type="dxa"/>
            <w:gridSpan w:val="50"/>
            <w:shd w:val="clear" w:color="auto" w:fill="D9D9D9" w:themeFill="background1" w:themeFillShade="D9"/>
          </w:tcPr>
          <w:p w14:paraId="1EF83507"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Expected Impact</w:t>
            </w:r>
          </w:p>
        </w:tc>
      </w:tr>
      <w:tr w:rsidR="00F12A3C" w:rsidRPr="00F12A3C" w14:paraId="1EF8350D" w14:textId="77777777" w:rsidTr="00A16496">
        <w:tc>
          <w:tcPr>
            <w:tcW w:w="5037" w:type="dxa"/>
            <w:gridSpan w:val="16"/>
            <w:shd w:val="clear" w:color="auto" w:fill="D9D9D9" w:themeFill="background1" w:themeFillShade="D9"/>
          </w:tcPr>
          <w:p w14:paraId="1EF83509"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What is the number of a/c units that you expect to sell in Europe in the next 5 years with this SB functionality?</w:t>
            </w:r>
          </w:p>
        </w:tc>
        <w:tc>
          <w:tcPr>
            <w:tcW w:w="708" w:type="dxa"/>
            <w:gridSpan w:val="5"/>
          </w:tcPr>
          <w:p w14:paraId="1EF8350A" w14:textId="77777777" w:rsidR="00F12A3C" w:rsidRPr="00F12A3C" w:rsidRDefault="00F12A3C" w:rsidP="00F12A3C">
            <w:pPr>
              <w:rPr>
                <w:sz w:val="20"/>
                <w:lang w:eastAsia="en-GB"/>
              </w:rPr>
            </w:pPr>
          </w:p>
        </w:tc>
        <w:tc>
          <w:tcPr>
            <w:tcW w:w="5303" w:type="dxa"/>
            <w:gridSpan w:val="18"/>
            <w:shd w:val="clear" w:color="auto" w:fill="D9D9D9" w:themeFill="background1" w:themeFillShade="D9"/>
          </w:tcPr>
          <w:p w14:paraId="1EF8350B"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 xml:space="preserve">Has any operator already shown interest in this SB feature? If so, please indicate company and number of units. </w:t>
            </w:r>
          </w:p>
        </w:tc>
        <w:tc>
          <w:tcPr>
            <w:tcW w:w="3694" w:type="dxa"/>
            <w:gridSpan w:val="11"/>
          </w:tcPr>
          <w:p w14:paraId="1EF8350C" w14:textId="77777777" w:rsidR="00F12A3C" w:rsidRPr="00F12A3C" w:rsidRDefault="00F12A3C" w:rsidP="00F12A3C">
            <w:pPr>
              <w:rPr>
                <w:rFonts w:asciiTheme="minorHAnsi" w:hAnsiTheme="minorHAnsi"/>
                <w:sz w:val="20"/>
                <w:lang w:eastAsia="en-GB"/>
              </w:rPr>
            </w:pPr>
          </w:p>
        </w:tc>
      </w:tr>
      <w:tr w:rsidR="00F12A3C" w:rsidRPr="00F12A3C" w14:paraId="1EF83512" w14:textId="77777777" w:rsidTr="00A16496">
        <w:tc>
          <w:tcPr>
            <w:tcW w:w="5320" w:type="dxa"/>
            <w:gridSpan w:val="18"/>
            <w:shd w:val="clear" w:color="auto" w:fill="D9D9D9" w:themeFill="background1" w:themeFillShade="D9"/>
          </w:tcPr>
          <w:p w14:paraId="1EF8350E"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What is the estimated final cost of this SB for the operator?</w:t>
            </w:r>
          </w:p>
        </w:tc>
        <w:tc>
          <w:tcPr>
            <w:tcW w:w="1512" w:type="dxa"/>
            <w:gridSpan w:val="7"/>
          </w:tcPr>
          <w:p w14:paraId="1EF8350F" w14:textId="77777777" w:rsidR="00F12A3C" w:rsidRPr="00F12A3C" w:rsidRDefault="00F12A3C" w:rsidP="00F12A3C">
            <w:pPr>
              <w:rPr>
                <w:sz w:val="20"/>
                <w:lang w:eastAsia="en-GB"/>
              </w:rPr>
            </w:pPr>
          </w:p>
        </w:tc>
        <w:tc>
          <w:tcPr>
            <w:tcW w:w="5071" w:type="dxa"/>
            <w:gridSpan w:val="16"/>
            <w:shd w:val="clear" w:color="auto" w:fill="D9D9D9" w:themeFill="background1" w:themeFillShade="D9"/>
          </w:tcPr>
          <w:p w14:paraId="1EF83510"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Will the SB include other features than the certification for LPV use? If so, please indicate which ones</w:t>
            </w:r>
          </w:p>
        </w:tc>
        <w:tc>
          <w:tcPr>
            <w:tcW w:w="2839" w:type="dxa"/>
            <w:gridSpan w:val="9"/>
          </w:tcPr>
          <w:p w14:paraId="1EF83511" w14:textId="77777777" w:rsidR="00F12A3C" w:rsidRPr="00F12A3C" w:rsidRDefault="00F12A3C" w:rsidP="00F12A3C">
            <w:pPr>
              <w:rPr>
                <w:rFonts w:asciiTheme="minorHAnsi" w:hAnsiTheme="minorHAnsi"/>
                <w:sz w:val="20"/>
                <w:lang w:eastAsia="en-GB"/>
              </w:rPr>
            </w:pPr>
          </w:p>
        </w:tc>
      </w:tr>
      <w:tr w:rsidR="00F12A3C" w:rsidRPr="00F12A3C" w14:paraId="1EF83517" w14:textId="77777777" w:rsidTr="00A16496">
        <w:tc>
          <w:tcPr>
            <w:tcW w:w="6380" w:type="dxa"/>
            <w:gridSpan w:val="22"/>
            <w:shd w:val="clear" w:color="auto" w:fill="D9D9D9" w:themeFill="background1" w:themeFillShade="D9"/>
          </w:tcPr>
          <w:p w14:paraId="1EF83513"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Do you, as manufacturer, count on other aircraft models in production which are already certified for use in RNP APCH procedures to LPV minima? If so indicate which models and the fitted EGNOS avionics.</w:t>
            </w:r>
          </w:p>
        </w:tc>
        <w:tc>
          <w:tcPr>
            <w:tcW w:w="3827" w:type="dxa"/>
            <w:gridSpan w:val="12"/>
          </w:tcPr>
          <w:p w14:paraId="1EF83514" w14:textId="77777777" w:rsidR="00F12A3C" w:rsidRPr="00F12A3C" w:rsidRDefault="00F12A3C" w:rsidP="00F12A3C">
            <w:pPr>
              <w:rPr>
                <w:sz w:val="20"/>
                <w:lang w:eastAsia="en-GB"/>
              </w:rPr>
            </w:pPr>
          </w:p>
        </w:tc>
        <w:tc>
          <w:tcPr>
            <w:tcW w:w="3006" w:type="dxa"/>
            <w:gridSpan w:val="13"/>
            <w:shd w:val="clear" w:color="auto" w:fill="D9D9D9" w:themeFill="background1" w:themeFillShade="D9"/>
          </w:tcPr>
          <w:p w14:paraId="1EF83515" w14:textId="77777777" w:rsidR="00F12A3C" w:rsidRPr="00F12A3C" w:rsidRDefault="00F12A3C" w:rsidP="00F12A3C">
            <w:pPr>
              <w:rPr>
                <w:rFonts w:asciiTheme="minorHAnsi" w:hAnsiTheme="minorHAnsi"/>
                <w:b/>
                <w:sz w:val="20"/>
                <w:lang w:eastAsia="en-GB"/>
              </w:rPr>
            </w:pPr>
            <w:r w:rsidRPr="00F12A3C">
              <w:rPr>
                <w:rFonts w:asciiTheme="minorHAnsi" w:hAnsiTheme="minorHAnsi"/>
                <w:b/>
                <w:color w:val="000000" w:themeColor="text1"/>
                <w:sz w:val="20"/>
                <w:lang w:eastAsia="en-GB"/>
              </w:rPr>
              <w:t>What is the number of operating units in Europe for older versions of this aircraft model?</w:t>
            </w:r>
          </w:p>
        </w:tc>
        <w:tc>
          <w:tcPr>
            <w:tcW w:w="1529" w:type="dxa"/>
            <w:gridSpan w:val="3"/>
          </w:tcPr>
          <w:p w14:paraId="1EF83516" w14:textId="77777777" w:rsidR="00F12A3C" w:rsidRPr="00F12A3C" w:rsidRDefault="00F12A3C" w:rsidP="00F12A3C">
            <w:pPr>
              <w:rPr>
                <w:rFonts w:asciiTheme="minorHAnsi" w:hAnsiTheme="minorHAnsi"/>
                <w:sz w:val="20"/>
                <w:lang w:eastAsia="en-GB"/>
              </w:rPr>
            </w:pPr>
          </w:p>
        </w:tc>
      </w:tr>
      <w:tr w:rsidR="00F12A3C" w:rsidRPr="00F12A3C" w14:paraId="1EF83519" w14:textId="77777777" w:rsidTr="00A16496">
        <w:trPr>
          <w:trHeight w:val="368"/>
        </w:trPr>
        <w:tc>
          <w:tcPr>
            <w:tcW w:w="14742" w:type="dxa"/>
            <w:gridSpan w:val="50"/>
            <w:shd w:val="clear" w:color="auto" w:fill="D9D9D9" w:themeFill="background1" w:themeFillShade="D9"/>
          </w:tcPr>
          <w:p w14:paraId="1EF83518" w14:textId="77E93918" w:rsidR="00F12A3C" w:rsidRPr="00F12A3C" w:rsidRDefault="00F12A3C" w:rsidP="00411D6E">
            <w:pPr>
              <w:rPr>
                <w:b/>
                <w:sz w:val="20"/>
                <w:lang w:eastAsia="en-GB"/>
              </w:rPr>
            </w:pPr>
            <w:r w:rsidRPr="00F12A3C">
              <w:rPr>
                <w:b/>
                <w:sz w:val="20"/>
                <w:vertAlign w:val="superscript"/>
                <w:lang w:eastAsia="en-GB"/>
              </w:rPr>
              <w:t xml:space="preserve">1. </w:t>
            </w:r>
            <w:r w:rsidRPr="00F12A3C">
              <w:rPr>
                <w:rFonts w:asciiTheme="minorHAnsi" w:hAnsiTheme="minorHAnsi"/>
                <w:b/>
                <w:sz w:val="20"/>
                <w:lang w:eastAsia="en-GB"/>
              </w:rPr>
              <w:t xml:space="preserve">Indicate expected completion date (MM/YYYY) assuming that the project will start in </w:t>
            </w:r>
            <w:r w:rsidR="00411D6E">
              <w:rPr>
                <w:rFonts w:asciiTheme="minorHAnsi" w:hAnsiTheme="minorHAnsi"/>
                <w:b/>
                <w:sz w:val="20"/>
                <w:lang w:eastAsia="en-GB"/>
              </w:rPr>
              <w:t>Oct 2018</w:t>
            </w:r>
            <w:r w:rsidR="00411D6E" w:rsidRPr="00F12A3C">
              <w:rPr>
                <w:rFonts w:asciiTheme="minorHAnsi" w:hAnsiTheme="minorHAnsi"/>
                <w:b/>
                <w:sz w:val="20"/>
                <w:lang w:eastAsia="en-GB"/>
              </w:rPr>
              <w:t xml:space="preserve"> (</w:t>
            </w:r>
            <w:r w:rsidR="00411D6E">
              <w:rPr>
                <w:rFonts w:asciiTheme="minorHAnsi" w:hAnsiTheme="minorHAnsi"/>
                <w:b/>
                <w:sz w:val="20"/>
                <w:lang w:eastAsia="en-GB"/>
              </w:rPr>
              <w:t>10</w:t>
            </w:r>
            <w:r w:rsidR="00411D6E" w:rsidRPr="00F12A3C">
              <w:rPr>
                <w:rFonts w:asciiTheme="minorHAnsi" w:hAnsiTheme="minorHAnsi"/>
                <w:b/>
                <w:sz w:val="20"/>
                <w:lang w:eastAsia="en-GB"/>
              </w:rPr>
              <w:t>/201</w:t>
            </w:r>
            <w:r w:rsidR="00411D6E">
              <w:rPr>
                <w:rFonts w:asciiTheme="minorHAnsi" w:hAnsiTheme="minorHAnsi"/>
                <w:b/>
                <w:sz w:val="20"/>
                <w:lang w:eastAsia="en-GB"/>
              </w:rPr>
              <w:t>8</w:t>
            </w:r>
            <w:r w:rsidR="00411D6E" w:rsidRPr="00F12A3C">
              <w:rPr>
                <w:rFonts w:asciiTheme="minorHAnsi" w:hAnsiTheme="minorHAnsi"/>
                <w:b/>
                <w:sz w:val="20"/>
                <w:lang w:eastAsia="en-GB"/>
              </w:rPr>
              <w:t>)</w:t>
            </w:r>
          </w:p>
        </w:tc>
      </w:tr>
    </w:tbl>
    <w:p w14:paraId="1EF8351A" w14:textId="77777777" w:rsidR="00F12A3C" w:rsidRPr="00F12A3C" w:rsidRDefault="00F12A3C" w:rsidP="00F12A3C">
      <w:pPr>
        <w:spacing w:after="200" w:line="276" w:lineRule="auto"/>
        <w:rPr>
          <w:rFonts w:asciiTheme="minorHAnsi" w:eastAsiaTheme="minorHAnsi" w:hAnsiTheme="minorHAnsi" w:cstheme="minorBidi"/>
          <w:sz w:val="22"/>
          <w:szCs w:val="22"/>
          <w:lang w:eastAsia="es-ES"/>
        </w:rPr>
      </w:pPr>
    </w:p>
    <w:p w14:paraId="1EF8351B" w14:textId="77777777" w:rsidR="00F12A3C" w:rsidRPr="00F12A3C" w:rsidRDefault="00F12A3C" w:rsidP="00F12A3C">
      <w:pPr>
        <w:spacing w:after="200" w:line="276" w:lineRule="auto"/>
        <w:rPr>
          <w:rFonts w:asciiTheme="minorHAnsi" w:eastAsiaTheme="minorHAnsi" w:hAnsiTheme="minorHAnsi" w:cstheme="minorBidi"/>
          <w:sz w:val="22"/>
          <w:szCs w:val="22"/>
          <w:lang w:eastAsia="es-ES"/>
        </w:rPr>
      </w:pPr>
    </w:p>
    <w:p w14:paraId="1EF8351C" w14:textId="77777777" w:rsidR="00F12A3C" w:rsidRPr="00F12A3C" w:rsidRDefault="00F12A3C" w:rsidP="00F12A3C">
      <w:pPr>
        <w:spacing w:after="200" w:line="276" w:lineRule="auto"/>
        <w:rPr>
          <w:rFonts w:asciiTheme="minorHAnsi" w:eastAsiaTheme="minorHAnsi" w:hAnsiTheme="minorHAnsi" w:cstheme="minorBidi"/>
          <w:sz w:val="22"/>
          <w:szCs w:val="22"/>
          <w:lang w:eastAsia="es-ES"/>
        </w:rPr>
      </w:pPr>
    </w:p>
    <w:p w14:paraId="1EF8351D" w14:textId="77777777" w:rsidR="00F12A3C" w:rsidRPr="00F12A3C" w:rsidRDefault="00F12A3C" w:rsidP="00F12A3C">
      <w:pPr>
        <w:spacing w:after="200" w:line="276" w:lineRule="auto"/>
        <w:rPr>
          <w:rFonts w:asciiTheme="minorHAnsi" w:eastAsiaTheme="minorHAnsi" w:hAnsiTheme="minorHAnsi" w:cstheme="minorBidi"/>
          <w:sz w:val="22"/>
          <w:szCs w:val="22"/>
          <w:lang w:eastAsia="es-ES"/>
        </w:rPr>
      </w:pPr>
    </w:p>
    <w:p w14:paraId="1EF8351E" w14:textId="77777777" w:rsidR="00F12A3C" w:rsidRPr="00F12A3C" w:rsidRDefault="00F12A3C" w:rsidP="00F12A3C">
      <w:pPr>
        <w:spacing w:after="200" w:line="276" w:lineRule="auto"/>
        <w:rPr>
          <w:rFonts w:asciiTheme="minorHAnsi" w:eastAsiaTheme="minorHAnsi" w:hAnsiTheme="minorHAnsi" w:cstheme="minorBidi"/>
          <w:sz w:val="22"/>
          <w:szCs w:val="22"/>
          <w:lang w:eastAsia="es-ES"/>
        </w:rPr>
      </w:pPr>
    </w:p>
    <w:p w14:paraId="1EF8351F" w14:textId="77777777" w:rsidR="00F12A3C" w:rsidRPr="00F12A3C" w:rsidRDefault="00F12A3C" w:rsidP="00F12A3C">
      <w:pPr>
        <w:spacing w:after="200" w:line="276" w:lineRule="auto"/>
        <w:rPr>
          <w:rFonts w:asciiTheme="minorHAnsi" w:eastAsiaTheme="minorHAnsi" w:hAnsiTheme="minorHAnsi" w:cstheme="minorBidi"/>
          <w:sz w:val="22"/>
          <w:szCs w:val="22"/>
          <w:lang w:eastAsia="es-ES"/>
        </w:rPr>
      </w:pPr>
    </w:p>
    <w:tbl>
      <w:tblPr>
        <w:tblStyle w:val="TableGrid1"/>
        <w:tblW w:w="15788" w:type="dxa"/>
        <w:tblInd w:w="-318" w:type="dxa"/>
        <w:tblLayout w:type="fixed"/>
        <w:tblLook w:val="04A0" w:firstRow="1" w:lastRow="0" w:firstColumn="1" w:lastColumn="0" w:noHBand="0" w:noVBand="1"/>
      </w:tblPr>
      <w:tblGrid>
        <w:gridCol w:w="1107"/>
        <w:gridCol w:w="446"/>
        <w:gridCol w:w="216"/>
        <w:gridCol w:w="360"/>
        <w:gridCol w:w="423"/>
        <w:gridCol w:w="369"/>
        <w:gridCol w:w="48"/>
        <w:gridCol w:w="141"/>
        <w:gridCol w:w="141"/>
        <w:gridCol w:w="503"/>
        <w:gridCol w:w="207"/>
        <w:gridCol w:w="151"/>
        <w:gridCol w:w="227"/>
        <w:gridCol w:w="189"/>
        <w:gridCol w:w="94"/>
        <w:gridCol w:w="334"/>
        <w:gridCol w:w="432"/>
        <w:gridCol w:w="12"/>
        <w:gridCol w:w="72"/>
        <w:gridCol w:w="284"/>
        <w:gridCol w:w="190"/>
        <w:gridCol w:w="93"/>
        <w:gridCol w:w="620"/>
        <w:gridCol w:w="269"/>
        <w:gridCol w:w="85"/>
        <w:gridCol w:w="195"/>
        <w:gridCol w:w="231"/>
        <w:gridCol w:w="189"/>
        <w:gridCol w:w="1154"/>
        <w:gridCol w:w="499"/>
        <w:gridCol w:w="1645"/>
        <w:gridCol w:w="137"/>
        <w:gridCol w:w="284"/>
        <w:gridCol w:w="278"/>
        <w:gridCol w:w="305"/>
        <w:gridCol w:w="404"/>
        <w:gridCol w:w="272"/>
        <w:gridCol w:w="258"/>
        <w:gridCol w:w="817"/>
        <w:gridCol w:w="354"/>
        <w:gridCol w:w="283"/>
        <w:gridCol w:w="142"/>
        <w:gridCol w:w="425"/>
        <w:gridCol w:w="567"/>
        <w:gridCol w:w="336"/>
      </w:tblGrid>
      <w:tr w:rsidR="00F12A3C" w:rsidRPr="00F12A3C" w14:paraId="1EF83521" w14:textId="77777777" w:rsidTr="00F12A3C">
        <w:tc>
          <w:tcPr>
            <w:tcW w:w="15788" w:type="dxa"/>
            <w:gridSpan w:val="45"/>
            <w:shd w:val="clear" w:color="auto" w:fill="000000" w:themeFill="text1"/>
          </w:tcPr>
          <w:p w14:paraId="1EF83520" w14:textId="77777777" w:rsidR="00F12A3C" w:rsidRPr="00F12A3C" w:rsidRDefault="00F12A3C" w:rsidP="00F12A3C">
            <w:pPr>
              <w:rPr>
                <w:rFonts w:asciiTheme="minorHAnsi" w:hAnsiTheme="minorHAnsi"/>
                <w:b/>
                <w:sz w:val="20"/>
                <w:lang w:eastAsia="en-GB"/>
              </w:rPr>
            </w:pPr>
            <w:r w:rsidRPr="00F12A3C">
              <w:rPr>
                <w:rFonts w:asciiTheme="minorHAnsi" w:hAnsiTheme="minorHAnsi"/>
                <w:b/>
                <w:color w:val="FFFFFF" w:themeColor="background1"/>
                <w:sz w:val="20"/>
                <w:lang w:eastAsia="en-GB"/>
              </w:rPr>
              <w:t>Section 2. F – Development of Supplemental Type Certificate for RNP APCH down to LPV minima. Fill in one 2.F form for each STC</w:t>
            </w:r>
          </w:p>
        </w:tc>
      </w:tr>
      <w:tr w:rsidR="00F12A3C" w:rsidRPr="00F12A3C" w14:paraId="1EF83528" w14:textId="77777777" w:rsidTr="00F12A3C">
        <w:trPr>
          <w:trHeight w:val="326"/>
        </w:trPr>
        <w:tc>
          <w:tcPr>
            <w:tcW w:w="2129" w:type="dxa"/>
            <w:gridSpan w:val="4"/>
            <w:shd w:val="clear" w:color="auto" w:fill="D9D9D9" w:themeFill="background1" w:themeFillShade="D9"/>
          </w:tcPr>
          <w:p w14:paraId="1EF83522"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Aircraft Manufacturer</w:t>
            </w:r>
          </w:p>
        </w:tc>
        <w:tc>
          <w:tcPr>
            <w:tcW w:w="1832" w:type="dxa"/>
            <w:gridSpan w:val="7"/>
          </w:tcPr>
          <w:p w14:paraId="1EF83523" w14:textId="77777777" w:rsidR="00F12A3C" w:rsidRPr="00F12A3C" w:rsidRDefault="00F12A3C" w:rsidP="00F12A3C">
            <w:pPr>
              <w:rPr>
                <w:sz w:val="20"/>
                <w:lang w:eastAsia="en-GB"/>
              </w:rPr>
            </w:pPr>
          </w:p>
        </w:tc>
        <w:tc>
          <w:tcPr>
            <w:tcW w:w="2698" w:type="dxa"/>
            <w:gridSpan w:val="12"/>
            <w:shd w:val="clear" w:color="auto" w:fill="D9D9D9" w:themeFill="background1" w:themeFillShade="D9"/>
          </w:tcPr>
          <w:p w14:paraId="1EF83524" w14:textId="77777777" w:rsidR="00F12A3C" w:rsidRPr="00F12A3C" w:rsidRDefault="00F12A3C" w:rsidP="00F12A3C">
            <w:pPr>
              <w:rPr>
                <w:rFonts w:ascii="Arial" w:hAnsi="Arial"/>
                <w:b/>
                <w:sz w:val="20"/>
                <w:lang w:eastAsia="en-GB"/>
              </w:rPr>
            </w:pPr>
            <w:r w:rsidRPr="00F12A3C">
              <w:rPr>
                <w:rFonts w:asciiTheme="minorHAnsi" w:hAnsiTheme="minorHAnsi"/>
                <w:b/>
                <w:sz w:val="20"/>
                <w:lang w:eastAsia="en-GB"/>
              </w:rPr>
              <w:t>Applicable Aircraft Model(s):</w:t>
            </w:r>
          </w:p>
        </w:tc>
        <w:tc>
          <w:tcPr>
            <w:tcW w:w="4688" w:type="dxa"/>
            <w:gridSpan w:val="10"/>
          </w:tcPr>
          <w:p w14:paraId="1EF83525" w14:textId="77777777" w:rsidR="00F12A3C" w:rsidRPr="00F12A3C" w:rsidRDefault="00F12A3C" w:rsidP="00F12A3C">
            <w:pPr>
              <w:rPr>
                <w:rFonts w:asciiTheme="minorHAnsi" w:hAnsiTheme="minorHAnsi"/>
                <w:sz w:val="20"/>
                <w:lang w:eastAsia="en-GB"/>
              </w:rPr>
            </w:pPr>
          </w:p>
        </w:tc>
        <w:tc>
          <w:tcPr>
            <w:tcW w:w="1517" w:type="dxa"/>
            <w:gridSpan w:val="5"/>
            <w:shd w:val="clear" w:color="auto" w:fill="D9D9D9" w:themeFill="background1" w:themeFillShade="D9"/>
          </w:tcPr>
          <w:p w14:paraId="1EF83526"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Part 21 (DOA):</w:t>
            </w:r>
          </w:p>
        </w:tc>
        <w:tc>
          <w:tcPr>
            <w:tcW w:w="2924" w:type="dxa"/>
            <w:gridSpan w:val="7"/>
          </w:tcPr>
          <w:p w14:paraId="1EF83527" w14:textId="77777777" w:rsidR="00F12A3C" w:rsidRPr="00F12A3C" w:rsidRDefault="00F12A3C" w:rsidP="00F12A3C">
            <w:pPr>
              <w:rPr>
                <w:rFonts w:asciiTheme="minorHAnsi" w:hAnsiTheme="minorHAnsi"/>
                <w:sz w:val="20"/>
                <w:lang w:eastAsia="en-GB"/>
              </w:rPr>
            </w:pPr>
          </w:p>
        </w:tc>
      </w:tr>
      <w:tr w:rsidR="00F12A3C" w:rsidRPr="00F12A3C" w14:paraId="1EF8352F" w14:textId="77777777" w:rsidTr="00F12A3C">
        <w:trPr>
          <w:trHeight w:val="326"/>
        </w:trPr>
        <w:tc>
          <w:tcPr>
            <w:tcW w:w="3251" w:type="dxa"/>
            <w:gridSpan w:val="9"/>
            <w:shd w:val="clear" w:color="auto" w:fill="D9D9D9" w:themeFill="background1" w:themeFillShade="D9"/>
          </w:tcPr>
          <w:p w14:paraId="1EF83529"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Has the FAA approved a similar STC?</w:t>
            </w:r>
          </w:p>
        </w:tc>
        <w:sdt>
          <w:sdtPr>
            <w:rPr>
              <w:b/>
              <w:sz w:val="20"/>
              <w:lang w:eastAsia="en-GB"/>
            </w:rPr>
            <w:id w:val="-1162920492"/>
            <w14:checkbox>
              <w14:checked w14:val="0"/>
              <w14:checkedState w14:val="2612" w14:font="MS Gothic"/>
              <w14:uncheckedState w14:val="2610" w14:font="MS Gothic"/>
            </w14:checkbox>
          </w:sdtPr>
          <w:sdtEndPr/>
          <w:sdtContent>
            <w:tc>
              <w:tcPr>
                <w:tcW w:w="710" w:type="dxa"/>
                <w:gridSpan w:val="2"/>
              </w:tcPr>
              <w:p w14:paraId="1EF8352A" w14:textId="459A2B42" w:rsidR="00F12A3C" w:rsidRPr="00F12A3C" w:rsidRDefault="00F12A3C" w:rsidP="00F12A3C">
                <w:pPr>
                  <w:rPr>
                    <w:sz w:val="20"/>
                    <w:lang w:eastAsia="en-GB"/>
                  </w:rPr>
                </w:pPr>
                <w:r w:rsidRPr="00F12A3C">
                  <w:rPr>
                    <w:rFonts w:ascii="MS Mincho" w:eastAsia="MS Mincho" w:hAnsi="MS Mincho" w:cs="MS Mincho" w:hint="eastAsia"/>
                    <w:b/>
                    <w:sz w:val="20"/>
                    <w:lang w:eastAsia="en-GB"/>
                  </w:rPr>
                  <w:t>☐</w:t>
                </w:r>
              </w:p>
            </w:tc>
          </w:sdtContent>
        </w:sdt>
        <w:tc>
          <w:tcPr>
            <w:tcW w:w="2698" w:type="dxa"/>
            <w:gridSpan w:val="12"/>
            <w:shd w:val="clear" w:color="auto" w:fill="D9D9D9" w:themeFill="background1" w:themeFillShade="D9"/>
          </w:tcPr>
          <w:p w14:paraId="1EF8352B"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Is it an AML STC application?</w:t>
            </w:r>
          </w:p>
        </w:tc>
        <w:sdt>
          <w:sdtPr>
            <w:rPr>
              <w:rFonts w:ascii="Arial" w:hAnsi="Arial"/>
              <w:b/>
              <w:sz w:val="20"/>
              <w:lang w:eastAsia="en-GB"/>
            </w:rPr>
            <w:id w:val="34246070"/>
            <w14:checkbox>
              <w14:checked w14:val="0"/>
              <w14:checkedState w14:val="2612" w14:font="MS Gothic"/>
              <w14:uncheckedState w14:val="2610" w14:font="MS Gothic"/>
            </w14:checkbox>
          </w:sdtPr>
          <w:sdtEndPr/>
          <w:sdtContent>
            <w:tc>
              <w:tcPr>
                <w:tcW w:w="549" w:type="dxa"/>
                <w:gridSpan w:val="3"/>
              </w:tcPr>
              <w:p w14:paraId="1EF8352C" w14:textId="1240463C" w:rsidR="00F12A3C" w:rsidRPr="00F12A3C" w:rsidRDefault="00F12A3C" w:rsidP="00F12A3C">
                <w:pPr>
                  <w:rPr>
                    <w:rFonts w:asciiTheme="minorHAnsi" w:hAnsiTheme="minorHAnsi"/>
                    <w:sz w:val="20"/>
                    <w:lang w:eastAsia="en-GB"/>
                  </w:rPr>
                </w:pPr>
                <w:r w:rsidRPr="00F12A3C">
                  <w:rPr>
                    <w:rFonts w:ascii="MS Gothic" w:eastAsia="MS Gothic" w:hAnsi="MS Gothic" w:cs="MS Gothic" w:hint="eastAsia"/>
                    <w:b/>
                    <w:sz w:val="20"/>
                    <w:lang w:eastAsia="en-GB"/>
                  </w:rPr>
                  <w:t>☐</w:t>
                </w:r>
              </w:p>
            </w:tc>
          </w:sdtContent>
        </w:sdt>
        <w:tc>
          <w:tcPr>
            <w:tcW w:w="4139" w:type="dxa"/>
            <w:gridSpan w:val="7"/>
            <w:shd w:val="clear" w:color="auto" w:fill="D9D9D9" w:themeFill="background1" w:themeFillShade="D9"/>
          </w:tcPr>
          <w:p w14:paraId="1EF8352D" w14:textId="77777777" w:rsidR="00F12A3C" w:rsidRPr="00F12A3C" w:rsidRDefault="00F12A3C" w:rsidP="00F12A3C">
            <w:pPr>
              <w:rPr>
                <w:rFonts w:asciiTheme="minorHAnsi" w:hAnsiTheme="minorHAnsi"/>
                <w:sz w:val="20"/>
                <w:lang w:eastAsia="en-GB"/>
              </w:rPr>
            </w:pPr>
            <w:r w:rsidRPr="00F12A3C">
              <w:rPr>
                <w:rFonts w:asciiTheme="minorHAnsi" w:hAnsiTheme="minorHAnsi"/>
                <w:b/>
                <w:sz w:val="20"/>
                <w:lang w:eastAsia="en-GB"/>
              </w:rPr>
              <w:t>Which GPS/EGNOS avionics will be installed?</w:t>
            </w:r>
          </w:p>
        </w:tc>
        <w:tc>
          <w:tcPr>
            <w:tcW w:w="4441" w:type="dxa"/>
            <w:gridSpan w:val="12"/>
          </w:tcPr>
          <w:p w14:paraId="1EF8352E" w14:textId="77777777" w:rsidR="00F12A3C" w:rsidRPr="00F12A3C" w:rsidRDefault="00F12A3C" w:rsidP="00F12A3C">
            <w:pPr>
              <w:rPr>
                <w:rFonts w:ascii="Arial" w:hAnsi="Arial"/>
                <w:b/>
                <w:sz w:val="20"/>
                <w:lang w:eastAsia="en-GB"/>
              </w:rPr>
            </w:pPr>
          </w:p>
        </w:tc>
      </w:tr>
      <w:tr w:rsidR="00F12A3C" w:rsidRPr="00F12A3C" w14:paraId="1EF83532" w14:textId="77777777" w:rsidTr="00F12A3C">
        <w:trPr>
          <w:trHeight w:val="326"/>
        </w:trPr>
        <w:tc>
          <w:tcPr>
            <w:tcW w:w="5388" w:type="dxa"/>
            <w:gridSpan w:val="17"/>
            <w:shd w:val="clear" w:color="auto" w:fill="D9D9D9" w:themeFill="background1" w:themeFillShade="D9"/>
          </w:tcPr>
          <w:p w14:paraId="1EF83530"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Is this STC development part of a retrofit plan (Section 2.D)?</w:t>
            </w:r>
          </w:p>
        </w:tc>
        <w:tc>
          <w:tcPr>
            <w:tcW w:w="10400" w:type="dxa"/>
            <w:gridSpan w:val="28"/>
          </w:tcPr>
          <w:p w14:paraId="1EF83531" w14:textId="77777777" w:rsidR="00F12A3C" w:rsidRPr="00F12A3C" w:rsidRDefault="00F12A3C" w:rsidP="00F12A3C">
            <w:pPr>
              <w:rPr>
                <w:rFonts w:ascii="Arial" w:hAnsi="Arial"/>
                <w:b/>
                <w:sz w:val="20"/>
                <w:lang w:eastAsia="en-GB"/>
              </w:rPr>
            </w:pPr>
          </w:p>
        </w:tc>
      </w:tr>
      <w:tr w:rsidR="00F12A3C" w:rsidRPr="00F12A3C" w14:paraId="1EF83534" w14:textId="77777777" w:rsidTr="00F12A3C">
        <w:tc>
          <w:tcPr>
            <w:tcW w:w="15788" w:type="dxa"/>
            <w:gridSpan w:val="45"/>
            <w:shd w:val="clear" w:color="auto" w:fill="D9D9D9" w:themeFill="background1" w:themeFillShade="D9"/>
          </w:tcPr>
          <w:p w14:paraId="1EF83533"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Current avionics installation. Does the current aircraft model count on the following avionics?</w:t>
            </w:r>
          </w:p>
        </w:tc>
      </w:tr>
      <w:tr w:rsidR="00F12A3C" w:rsidRPr="00F12A3C" w14:paraId="1EF8353F" w14:textId="77777777" w:rsidTr="00F12A3C">
        <w:trPr>
          <w:trHeight w:val="279"/>
        </w:trPr>
        <w:tc>
          <w:tcPr>
            <w:tcW w:w="1107" w:type="dxa"/>
            <w:shd w:val="clear" w:color="auto" w:fill="D9D9D9" w:themeFill="background1" w:themeFillShade="D9"/>
          </w:tcPr>
          <w:p w14:paraId="1EF83535"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ADF/NDB</w:t>
            </w:r>
          </w:p>
        </w:tc>
        <w:sdt>
          <w:sdtPr>
            <w:rPr>
              <w:b/>
              <w:sz w:val="20"/>
              <w:lang w:eastAsia="en-GB"/>
            </w:rPr>
            <w:id w:val="-1778556550"/>
            <w14:checkbox>
              <w14:checked w14:val="0"/>
              <w14:checkedState w14:val="2612" w14:font="MS Gothic"/>
              <w14:uncheckedState w14:val="2610" w14:font="MS Gothic"/>
            </w14:checkbox>
          </w:sdtPr>
          <w:sdtEndPr/>
          <w:sdtContent>
            <w:tc>
              <w:tcPr>
                <w:tcW w:w="446" w:type="dxa"/>
              </w:tcPr>
              <w:p w14:paraId="1EF83536" w14:textId="71DCD3F7" w:rsidR="00F12A3C" w:rsidRPr="00F12A3C" w:rsidRDefault="00F12A3C" w:rsidP="00F12A3C">
                <w:pPr>
                  <w:rPr>
                    <w:sz w:val="20"/>
                    <w:lang w:eastAsia="en-GB"/>
                  </w:rPr>
                </w:pPr>
                <w:r w:rsidRPr="00F12A3C">
                  <w:rPr>
                    <w:rFonts w:ascii="MS Mincho" w:eastAsia="MS Mincho" w:hAnsi="MS Mincho" w:cs="MS Mincho" w:hint="eastAsia"/>
                    <w:b/>
                    <w:sz w:val="20"/>
                    <w:lang w:eastAsia="en-GB"/>
                  </w:rPr>
                  <w:t>☐</w:t>
                </w:r>
              </w:p>
            </w:tc>
          </w:sdtContent>
        </w:sdt>
        <w:tc>
          <w:tcPr>
            <w:tcW w:w="1368" w:type="dxa"/>
            <w:gridSpan w:val="4"/>
            <w:shd w:val="clear" w:color="auto" w:fill="D9D9D9" w:themeFill="background1" w:themeFillShade="D9"/>
          </w:tcPr>
          <w:p w14:paraId="1EF83537"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VOR/DME</w:t>
            </w:r>
          </w:p>
        </w:tc>
        <w:sdt>
          <w:sdtPr>
            <w:rPr>
              <w:rFonts w:ascii="Arial" w:hAnsi="Arial"/>
              <w:b/>
              <w:sz w:val="20"/>
              <w:lang w:eastAsia="en-GB"/>
            </w:rPr>
            <w:id w:val="-610357967"/>
            <w14:checkbox>
              <w14:checked w14:val="0"/>
              <w14:checkedState w14:val="2612" w14:font="MS Gothic"/>
              <w14:uncheckedState w14:val="2610" w14:font="MS Gothic"/>
            </w14:checkbox>
          </w:sdtPr>
          <w:sdtEndPr/>
          <w:sdtContent>
            <w:tc>
              <w:tcPr>
                <w:tcW w:w="833" w:type="dxa"/>
                <w:gridSpan w:val="4"/>
              </w:tcPr>
              <w:p w14:paraId="1EF83538" w14:textId="55A5849D" w:rsidR="00F12A3C" w:rsidRPr="00F12A3C" w:rsidRDefault="00F12A3C" w:rsidP="00F12A3C">
                <w:pPr>
                  <w:rPr>
                    <w:rFonts w:asciiTheme="minorHAnsi" w:hAnsiTheme="minorHAnsi"/>
                    <w:sz w:val="20"/>
                    <w:lang w:eastAsia="en-GB"/>
                  </w:rPr>
                </w:pPr>
                <w:r w:rsidRPr="00F12A3C">
                  <w:rPr>
                    <w:rFonts w:ascii="MS Gothic" w:eastAsia="MS Gothic" w:hAnsi="MS Gothic" w:cs="MS Gothic" w:hint="eastAsia"/>
                    <w:b/>
                    <w:sz w:val="20"/>
                    <w:lang w:eastAsia="en-GB"/>
                  </w:rPr>
                  <w:t>☐</w:t>
                </w:r>
              </w:p>
            </w:tc>
          </w:sdtContent>
        </w:sdt>
        <w:tc>
          <w:tcPr>
            <w:tcW w:w="1202" w:type="dxa"/>
            <w:gridSpan w:val="6"/>
            <w:shd w:val="clear" w:color="auto" w:fill="D9D9D9" w:themeFill="background1" w:themeFillShade="D9"/>
          </w:tcPr>
          <w:p w14:paraId="1EF83539"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ILS</w:t>
            </w:r>
          </w:p>
        </w:tc>
        <w:sdt>
          <w:sdtPr>
            <w:rPr>
              <w:rFonts w:ascii="Arial" w:hAnsi="Arial"/>
              <w:b/>
              <w:sz w:val="20"/>
              <w:lang w:eastAsia="en-GB"/>
            </w:rPr>
            <w:id w:val="-2129843446"/>
            <w14:checkbox>
              <w14:checked w14:val="0"/>
              <w14:checkedState w14:val="2612" w14:font="MS Gothic"/>
              <w14:uncheckedState w14:val="2610" w14:font="MS Gothic"/>
            </w14:checkbox>
          </w:sdtPr>
          <w:sdtEndPr/>
          <w:sdtContent>
            <w:tc>
              <w:tcPr>
                <w:tcW w:w="444" w:type="dxa"/>
                <w:gridSpan w:val="2"/>
              </w:tcPr>
              <w:p w14:paraId="1EF8353A" w14:textId="0D38406C" w:rsidR="00F12A3C" w:rsidRPr="00F12A3C" w:rsidRDefault="00F12A3C" w:rsidP="00F12A3C">
                <w:pPr>
                  <w:rPr>
                    <w:rFonts w:asciiTheme="minorHAnsi" w:hAnsiTheme="minorHAnsi"/>
                    <w:sz w:val="20"/>
                    <w:lang w:eastAsia="en-GB"/>
                  </w:rPr>
                </w:pPr>
                <w:r w:rsidRPr="00F12A3C">
                  <w:rPr>
                    <w:rFonts w:ascii="MS Gothic" w:eastAsia="MS Gothic" w:hAnsi="MS Gothic" w:cs="MS Gothic" w:hint="eastAsia"/>
                    <w:b/>
                    <w:sz w:val="20"/>
                    <w:lang w:eastAsia="en-GB"/>
                  </w:rPr>
                  <w:t>☐</w:t>
                </w:r>
              </w:p>
            </w:tc>
          </w:sdtContent>
        </w:sdt>
        <w:tc>
          <w:tcPr>
            <w:tcW w:w="3382" w:type="dxa"/>
            <w:gridSpan w:val="11"/>
            <w:shd w:val="clear" w:color="auto" w:fill="D9D9D9" w:themeFill="background1" w:themeFillShade="D9"/>
          </w:tcPr>
          <w:p w14:paraId="1EF8353B"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GPS (please indicate model)</w:t>
            </w:r>
          </w:p>
        </w:tc>
        <w:sdt>
          <w:sdtPr>
            <w:rPr>
              <w:rFonts w:ascii="Arial" w:hAnsi="Arial"/>
              <w:b/>
              <w:sz w:val="20"/>
              <w:lang w:eastAsia="en-GB"/>
            </w:rPr>
            <w:id w:val="1897008723"/>
            <w14:checkbox>
              <w14:checked w14:val="0"/>
              <w14:checkedState w14:val="2612" w14:font="MS Gothic"/>
              <w14:uncheckedState w14:val="2610" w14:font="MS Gothic"/>
            </w14:checkbox>
          </w:sdtPr>
          <w:sdtEndPr/>
          <w:sdtContent>
            <w:tc>
              <w:tcPr>
                <w:tcW w:w="2843" w:type="dxa"/>
                <w:gridSpan w:val="5"/>
              </w:tcPr>
              <w:p w14:paraId="1EF8353C" w14:textId="2A23EB39" w:rsidR="00F12A3C" w:rsidRPr="00F12A3C" w:rsidRDefault="00F12A3C" w:rsidP="00F12A3C">
                <w:pPr>
                  <w:rPr>
                    <w:rFonts w:asciiTheme="minorHAnsi" w:hAnsiTheme="minorHAnsi"/>
                    <w:sz w:val="20"/>
                    <w:lang w:eastAsia="en-GB"/>
                  </w:rPr>
                </w:pPr>
                <w:r w:rsidRPr="00F12A3C">
                  <w:rPr>
                    <w:rFonts w:ascii="MS Gothic" w:eastAsia="MS Gothic" w:hAnsi="MS Gothic" w:cs="MS Gothic" w:hint="eastAsia"/>
                    <w:b/>
                    <w:sz w:val="20"/>
                    <w:lang w:eastAsia="en-GB"/>
                  </w:rPr>
                  <w:t>☐</w:t>
                </w:r>
              </w:p>
            </w:tc>
          </w:sdtContent>
        </w:sdt>
        <w:tc>
          <w:tcPr>
            <w:tcW w:w="2693" w:type="dxa"/>
            <w:gridSpan w:val="7"/>
            <w:shd w:val="clear" w:color="auto" w:fill="D9D9D9" w:themeFill="background1" w:themeFillShade="D9"/>
          </w:tcPr>
          <w:p w14:paraId="1EF8353D"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FMS (please indicate model)</w:t>
            </w:r>
          </w:p>
        </w:tc>
        <w:sdt>
          <w:sdtPr>
            <w:rPr>
              <w:rFonts w:ascii="Arial" w:hAnsi="Arial"/>
              <w:b/>
              <w:sz w:val="20"/>
              <w:lang w:eastAsia="en-GB"/>
            </w:rPr>
            <w:id w:val="-978839030"/>
            <w14:checkbox>
              <w14:checked w14:val="0"/>
              <w14:checkedState w14:val="2612" w14:font="MS Gothic"/>
              <w14:uncheckedState w14:val="2610" w14:font="MS Gothic"/>
            </w14:checkbox>
          </w:sdtPr>
          <w:sdtEndPr/>
          <w:sdtContent>
            <w:tc>
              <w:tcPr>
                <w:tcW w:w="1470" w:type="dxa"/>
                <w:gridSpan w:val="4"/>
              </w:tcPr>
              <w:p w14:paraId="1EF8353E" w14:textId="5DA9474F" w:rsidR="00F12A3C" w:rsidRPr="00F12A3C" w:rsidRDefault="00F12A3C" w:rsidP="00F12A3C">
                <w:pPr>
                  <w:rPr>
                    <w:rFonts w:asciiTheme="minorHAnsi" w:hAnsiTheme="minorHAnsi"/>
                    <w:sz w:val="20"/>
                    <w:lang w:eastAsia="en-GB"/>
                  </w:rPr>
                </w:pPr>
                <w:r w:rsidRPr="00F12A3C">
                  <w:rPr>
                    <w:rFonts w:ascii="MS Gothic" w:eastAsia="MS Gothic" w:hAnsi="MS Gothic" w:cs="MS Gothic" w:hint="eastAsia"/>
                    <w:b/>
                    <w:sz w:val="20"/>
                    <w:lang w:eastAsia="en-GB"/>
                  </w:rPr>
                  <w:t>☐</w:t>
                </w:r>
              </w:p>
            </w:tc>
          </w:sdtContent>
        </w:sdt>
      </w:tr>
      <w:tr w:rsidR="00F12A3C" w:rsidRPr="00F12A3C" w14:paraId="1EF83541" w14:textId="77777777" w:rsidTr="00F12A3C">
        <w:trPr>
          <w:trHeight w:val="258"/>
        </w:trPr>
        <w:tc>
          <w:tcPr>
            <w:tcW w:w="15788" w:type="dxa"/>
            <w:gridSpan w:val="45"/>
            <w:shd w:val="clear" w:color="auto" w:fill="D9D9D9" w:themeFill="background1" w:themeFillShade="D9"/>
          </w:tcPr>
          <w:p w14:paraId="1EF83540" w14:textId="77777777" w:rsidR="00F12A3C" w:rsidRPr="00F12A3C" w:rsidRDefault="00F12A3C" w:rsidP="00F12A3C">
            <w:pPr>
              <w:rPr>
                <w:rFonts w:asciiTheme="minorHAnsi" w:hAnsiTheme="minorHAnsi"/>
                <w:sz w:val="20"/>
                <w:lang w:eastAsia="en-GB"/>
              </w:rPr>
            </w:pPr>
            <w:r w:rsidRPr="00F12A3C">
              <w:rPr>
                <w:rFonts w:asciiTheme="minorHAnsi" w:hAnsiTheme="minorHAnsi"/>
                <w:b/>
                <w:sz w:val="20"/>
                <w:lang w:eastAsia="en-GB"/>
              </w:rPr>
              <w:t>Is the aircraft certified against any of the following specifications?</w:t>
            </w:r>
          </w:p>
        </w:tc>
      </w:tr>
      <w:tr w:rsidR="00F12A3C" w:rsidRPr="00F12A3C" w14:paraId="1EF83555" w14:textId="77777777" w:rsidTr="00F12A3C">
        <w:trPr>
          <w:trHeight w:val="287"/>
        </w:trPr>
        <w:tc>
          <w:tcPr>
            <w:tcW w:w="1107" w:type="dxa"/>
            <w:shd w:val="clear" w:color="auto" w:fill="D9D9D9" w:themeFill="background1" w:themeFillShade="D9"/>
          </w:tcPr>
          <w:p w14:paraId="1EF83542" w14:textId="77777777" w:rsidR="00F12A3C" w:rsidRPr="00F12A3C" w:rsidRDefault="00F12A3C" w:rsidP="00F12A3C">
            <w:pPr>
              <w:keepNext/>
              <w:spacing w:before="60"/>
              <w:rPr>
                <w:rFonts w:asciiTheme="minorHAnsi" w:hAnsiTheme="minorHAnsi"/>
                <w:b/>
                <w:sz w:val="20"/>
                <w:lang w:eastAsia="en-GB"/>
              </w:rPr>
            </w:pPr>
            <w:r w:rsidRPr="00F12A3C">
              <w:rPr>
                <w:rFonts w:asciiTheme="minorHAnsi" w:hAnsiTheme="minorHAnsi"/>
                <w:b/>
                <w:sz w:val="20"/>
                <w:lang w:eastAsia="en-GB"/>
              </w:rPr>
              <w:t>RNAV 10</w:t>
            </w:r>
          </w:p>
        </w:tc>
        <w:sdt>
          <w:sdtPr>
            <w:rPr>
              <w:b/>
              <w:sz w:val="20"/>
              <w:lang w:eastAsia="en-GB"/>
            </w:rPr>
            <w:id w:val="1342050462"/>
            <w14:checkbox>
              <w14:checked w14:val="0"/>
              <w14:checkedState w14:val="2612" w14:font="MS Gothic"/>
              <w14:uncheckedState w14:val="2610" w14:font="MS Gothic"/>
            </w14:checkbox>
          </w:sdtPr>
          <w:sdtEndPr/>
          <w:sdtContent>
            <w:tc>
              <w:tcPr>
                <w:tcW w:w="446" w:type="dxa"/>
              </w:tcPr>
              <w:p w14:paraId="1EF83543" w14:textId="040085FD" w:rsidR="00F12A3C" w:rsidRPr="00F12A3C" w:rsidRDefault="00F12A3C" w:rsidP="00F12A3C">
                <w:pPr>
                  <w:rPr>
                    <w:sz w:val="20"/>
                    <w:lang w:eastAsia="en-GB"/>
                  </w:rPr>
                </w:pPr>
                <w:r w:rsidRPr="00F12A3C">
                  <w:rPr>
                    <w:rFonts w:ascii="MS Mincho" w:eastAsia="MS Mincho" w:hAnsi="MS Mincho" w:cs="MS Mincho" w:hint="eastAsia"/>
                    <w:b/>
                    <w:sz w:val="20"/>
                    <w:lang w:eastAsia="en-GB"/>
                  </w:rPr>
                  <w:t>☐</w:t>
                </w:r>
              </w:p>
            </w:tc>
          </w:sdtContent>
        </w:sdt>
        <w:tc>
          <w:tcPr>
            <w:tcW w:w="999" w:type="dxa"/>
            <w:gridSpan w:val="3"/>
            <w:shd w:val="clear" w:color="auto" w:fill="D9D9D9" w:themeFill="background1" w:themeFillShade="D9"/>
          </w:tcPr>
          <w:p w14:paraId="1EF83544" w14:textId="77777777" w:rsidR="00F12A3C" w:rsidRPr="00F12A3C" w:rsidRDefault="00F12A3C" w:rsidP="00F12A3C">
            <w:pPr>
              <w:keepNext/>
              <w:spacing w:before="60"/>
              <w:rPr>
                <w:rFonts w:asciiTheme="minorHAnsi" w:hAnsiTheme="minorHAnsi"/>
                <w:b/>
                <w:sz w:val="20"/>
                <w:lang w:eastAsia="en-GB"/>
              </w:rPr>
            </w:pPr>
            <w:r w:rsidRPr="00F12A3C">
              <w:rPr>
                <w:rFonts w:asciiTheme="minorHAnsi" w:hAnsiTheme="minorHAnsi"/>
                <w:b/>
                <w:sz w:val="20"/>
                <w:lang w:eastAsia="en-GB"/>
              </w:rPr>
              <w:t>RNAV 5</w:t>
            </w:r>
          </w:p>
        </w:tc>
        <w:sdt>
          <w:sdtPr>
            <w:rPr>
              <w:rFonts w:ascii="Arial" w:hAnsi="Arial"/>
              <w:b/>
              <w:sz w:val="20"/>
              <w:lang w:eastAsia="en-GB"/>
            </w:rPr>
            <w:id w:val="-915166885"/>
            <w14:checkbox>
              <w14:checked w14:val="0"/>
              <w14:checkedState w14:val="2612" w14:font="MS Gothic"/>
              <w14:uncheckedState w14:val="2610" w14:font="MS Gothic"/>
            </w14:checkbox>
          </w:sdtPr>
          <w:sdtEndPr/>
          <w:sdtContent>
            <w:tc>
              <w:tcPr>
                <w:tcW w:w="558" w:type="dxa"/>
                <w:gridSpan w:val="3"/>
              </w:tcPr>
              <w:p w14:paraId="1EF83545" w14:textId="676FAD60" w:rsidR="00F12A3C" w:rsidRPr="00F12A3C" w:rsidRDefault="00F12A3C" w:rsidP="00F12A3C">
                <w:pPr>
                  <w:rPr>
                    <w:rFonts w:asciiTheme="minorHAnsi" w:hAnsiTheme="minorHAnsi"/>
                    <w:sz w:val="20"/>
                    <w:lang w:eastAsia="en-GB"/>
                  </w:rPr>
                </w:pPr>
                <w:r w:rsidRPr="00F12A3C">
                  <w:rPr>
                    <w:rFonts w:ascii="MS Gothic" w:eastAsia="MS Gothic" w:hAnsi="MS Gothic" w:cs="MS Gothic" w:hint="eastAsia"/>
                    <w:b/>
                    <w:sz w:val="20"/>
                    <w:lang w:eastAsia="en-GB"/>
                  </w:rPr>
                  <w:t>☐</w:t>
                </w:r>
              </w:p>
            </w:tc>
          </w:sdtContent>
        </w:sdt>
        <w:tc>
          <w:tcPr>
            <w:tcW w:w="851" w:type="dxa"/>
            <w:gridSpan w:val="3"/>
            <w:shd w:val="clear" w:color="auto" w:fill="D9D9D9" w:themeFill="background1" w:themeFillShade="D9"/>
          </w:tcPr>
          <w:p w14:paraId="1EF83546" w14:textId="77777777" w:rsidR="00F12A3C" w:rsidRPr="00F12A3C" w:rsidRDefault="00F12A3C" w:rsidP="00F12A3C">
            <w:pPr>
              <w:keepNext/>
              <w:spacing w:before="60"/>
              <w:rPr>
                <w:rFonts w:asciiTheme="minorHAnsi" w:hAnsiTheme="minorHAnsi"/>
                <w:b/>
                <w:sz w:val="20"/>
                <w:lang w:eastAsia="en-GB"/>
              </w:rPr>
            </w:pPr>
            <w:r w:rsidRPr="00F12A3C">
              <w:rPr>
                <w:rFonts w:asciiTheme="minorHAnsi" w:hAnsiTheme="minorHAnsi"/>
                <w:b/>
                <w:sz w:val="20"/>
                <w:lang w:eastAsia="en-GB"/>
              </w:rPr>
              <w:t>RNAV 2</w:t>
            </w:r>
          </w:p>
        </w:tc>
        <w:sdt>
          <w:sdtPr>
            <w:rPr>
              <w:rFonts w:ascii="Arial" w:hAnsi="Arial"/>
              <w:b/>
              <w:sz w:val="20"/>
              <w:lang w:eastAsia="en-GB"/>
            </w:rPr>
            <w:id w:val="2064142000"/>
            <w14:checkbox>
              <w14:checked w14:val="0"/>
              <w14:checkedState w14:val="2612" w14:font="MS Gothic"/>
              <w14:uncheckedState w14:val="2610" w14:font="MS Gothic"/>
            </w14:checkbox>
          </w:sdtPr>
          <w:sdtEndPr/>
          <w:sdtContent>
            <w:tc>
              <w:tcPr>
                <w:tcW w:w="661" w:type="dxa"/>
                <w:gridSpan w:val="4"/>
              </w:tcPr>
              <w:p w14:paraId="1EF83547" w14:textId="066CE16A" w:rsidR="00F12A3C" w:rsidRPr="00F12A3C" w:rsidRDefault="00F12A3C" w:rsidP="00F12A3C">
                <w:pPr>
                  <w:rPr>
                    <w:rFonts w:asciiTheme="minorHAnsi" w:hAnsiTheme="minorHAnsi"/>
                    <w:sz w:val="20"/>
                    <w:lang w:eastAsia="en-GB"/>
                  </w:rPr>
                </w:pPr>
                <w:r w:rsidRPr="00F12A3C">
                  <w:rPr>
                    <w:rFonts w:ascii="MS Gothic" w:eastAsia="MS Gothic" w:hAnsi="MS Gothic" w:cs="MS Gothic" w:hint="eastAsia"/>
                    <w:b/>
                    <w:sz w:val="20"/>
                    <w:lang w:eastAsia="en-GB"/>
                  </w:rPr>
                  <w:t>☐</w:t>
                </w:r>
              </w:p>
            </w:tc>
          </w:sdtContent>
        </w:sdt>
        <w:tc>
          <w:tcPr>
            <w:tcW w:w="850" w:type="dxa"/>
            <w:gridSpan w:val="4"/>
            <w:shd w:val="clear" w:color="auto" w:fill="D9D9D9" w:themeFill="background1" w:themeFillShade="D9"/>
          </w:tcPr>
          <w:p w14:paraId="1EF83548" w14:textId="77777777" w:rsidR="00F12A3C" w:rsidRPr="00F12A3C" w:rsidRDefault="00F12A3C" w:rsidP="00F12A3C">
            <w:pPr>
              <w:keepNext/>
              <w:spacing w:before="60"/>
              <w:rPr>
                <w:rFonts w:asciiTheme="minorHAnsi" w:hAnsiTheme="minorHAnsi"/>
                <w:b/>
                <w:sz w:val="20"/>
                <w:lang w:eastAsia="en-GB"/>
              </w:rPr>
            </w:pPr>
            <w:r w:rsidRPr="00F12A3C">
              <w:rPr>
                <w:rFonts w:asciiTheme="minorHAnsi" w:hAnsiTheme="minorHAnsi"/>
                <w:b/>
                <w:sz w:val="20"/>
                <w:lang w:eastAsia="en-GB"/>
              </w:rPr>
              <w:t>RNAV 1</w:t>
            </w:r>
          </w:p>
        </w:tc>
        <w:sdt>
          <w:sdtPr>
            <w:rPr>
              <w:rFonts w:ascii="Arial" w:hAnsi="Arial"/>
              <w:b/>
              <w:sz w:val="20"/>
              <w:lang w:eastAsia="en-GB"/>
            </w:rPr>
            <w:id w:val="360557213"/>
            <w14:checkbox>
              <w14:checked w14:val="0"/>
              <w14:checkedState w14:val="2612" w14:font="MS Gothic"/>
              <w14:uncheckedState w14:val="2610" w14:font="MS Gothic"/>
            </w14:checkbox>
          </w:sdtPr>
          <w:sdtEndPr/>
          <w:sdtContent>
            <w:tc>
              <w:tcPr>
                <w:tcW w:w="284" w:type="dxa"/>
              </w:tcPr>
              <w:p w14:paraId="1EF83549" w14:textId="7EF43A78" w:rsidR="00F12A3C" w:rsidRPr="00F12A3C" w:rsidRDefault="00F12A3C" w:rsidP="00F12A3C">
                <w:pPr>
                  <w:rPr>
                    <w:rFonts w:asciiTheme="minorHAnsi" w:hAnsiTheme="minorHAnsi"/>
                    <w:sz w:val="20"/>
                    <w:lang w:eastAsia="en-GB"/>
                  </w:rPr>
                </w:pPr>
                <w:r w:rsidRPr="00F12A3C">
                  <w:rPr>
                    <w:rFonts w:ascii="MS Gothic" w:eastAsia="MS Gothic" w:hAnsi="MS Gothic" w:cs="MS Gothic" w:hint="eastAsia"/>
                    <w:b/>
                    <w:sz w:val="20"/>
                    <w:lang w:eastAsia="en-GB"/>
                  </w:rPr>
                  <w:t>☐</w:t>
                </w:r>
              </w:p>
            </w:tc>
          </w:sdtContent>
        </w:sdt>
        <w:tc>
          <w:tcPr>
            <w:tcW w:w="1172" w:type="dxa"/>
            <w:gridSpan w:val="4"/>
            <w:shd w:val="clear" w:color="auto" w:fill="D9D9D9" w:themeFill="background1" w:themeFillShade="D9"/>
          </w:tcPr>
          <w:p w14:paraId="1EF8354A" w14:textId="77777777" w:rsidR="00F12A3C" w:rsidRPr="00F12A3C" w:rsidRDefault="00F12A3C" w:rsidP="00F12A3C">
            <w:pPr>
              <w:keepNext/>
              <w:spacing w:before="60"/>
              <w:rPr>
                <w:rFonts w:asciiTheme="minorHAnsi" w:hAnsiTheme="minorHAnsi"/>
                <w:b/>
                <w:sz w:val="20"/>
                <w:lang w:eastAsia="en-GB"/>
              </w:rPr>
            </w:pPr>
            <w:r w:rsidRPr="00F12A3C">
              <w:rPr>
                <w:rFonts w:asciiTheme="minorHAnsi" w:hAnsiTheme="minorHAnsi"/>
                <w:b/>
                <w:sz w:val="20"/>
                <w:lang w:eastAsia="en-GB"/>
              </w:rPr>
              <w:t xml:space="preserve">RNP </w:t>
            </w:r>
            <w:r w:rsidRPr="00F12A3C">
              <w:rPr>
                <w:rFonts w:asciiTheme="minorHAnsi" w:hAnsiTheme="minorHAnsi"/>
                <w:b/>
                <w:sz w:val="20"/>
                <w:shd w:val="clear" w:color="auto" w:fill="D9D9D9" w:themeFill="background1" w:themeFillShade="D9"/>
                <w:lang w:eastAsia="en-GB"/>
              </w:rPr>
              <w:t>APCH</w:t>
            </w:r>
          </w:p>
        </w:tc>
        <w:sdt>
          <w:sdtPr>
            <w:rPr>
              <w:b/>
              <w:sz w:val="20"/>
              <w:lang w:eastAsia="en-GB"/>
            </w:rPr>
            <w:id w:val="-1129085040"/>
            <w14:checkbox>
              <w14:checked w14:val="0"/>
              <w14:checkedState w14:val="2612" w14:font="MS Gothic"/>
              <w14:uncheckedState w14:val="2610" w14:font="MS Gothic"/>
            </w14:checkbox>
          </w:sdtPr>
          <w:sdtEndPr/>
          <w:sdtContent>
            <w:tc>
              <w:tcPr>
                <w:tcW w:w="511" w:type="dxa"/>
                <w:gridSpan w:val="3"/>
              </w:tcPr>
              <w:p w14:paraId="1EF8354B" w14:textId="0984A6C0" w:rsidR="00F12A3C" w:rsidRPr="00F12A3C" w:rsidRDefault="00F12A3C" w:rsidP="00F12A3C">
                <w:pPr>
                  <w:rPr>
                    <w:sz w:val="20"/>
                    <w:lang w:eastAsia="en-GB"/>
                  </w:rPr>
                </w:pPr>
                <w:r w:rsidRPr="00F12A3C">
                  <w:rPr>
                    <w:rFonts w:ascii="MS Mincho" w:eastAsia="MS Mincho" w:hAnsi="MS Mincho" w:cs="MS Mincho" w:hint="eastAsia"/>
                    <w:b/>
                    <w:sz w:val="20"/>
                    <w:lang w:eastAsia="en-GB"/>
                  </w:rPr>
                  <w:t>☐</w:t>
                </w:r>
              </w:p>
            </w:tc>
          </w:sdtContent>
        </w:sdt>
        <w:tc>
          <w:tcPr>
            <w:tcW w:w="3487" w:type="dxa"/>
            <w:gridSpan w:val="4"/>
            <w:shd w:val="clear" w:color="auto" w:fill="D9D9D9" w:themeFill="background1" w:themeFillShade="D9"/>
          </w:tcPr>
          <w:p w14:paraId="1EF8354C" w14:textId="77777777" w:rsidR="00F12A3C" w:rsidRPr="00F12A3C" w:rsidRDefault="00F12A3C" w:rsidP="00F12A3C">
            <w:pPr>
              <w:keepNext/>
              <w:spacing w:before="60"/>
              <w:rPr>
                <w:rFonts w:ascii="Arial" w:hAnsi="Arial"/>
                <w:sz w:val="20"/>
                <w:lang w:eastAsia="en-GB"/>
              </w:rPr>
            </w:pPr>
            <w:r w:rsidRPr="00F12A3C">
              <w:rPr>
                <w:rFonts w:asciiTheme="minorHAnsi" w:hAnsiTheme="minorHAnsi"/>
                <w:b/>
                <w:sz w:val="20"/>
                <w:lang w:eastAsia="en-GB"/>
              </w:rPr>
              <w:t>If RNP APCH so, indicate minima type:</w:t>
            </w:r>
          </w:p>
        </w:tc>
        <w:tc>
          <w:tcPr>
            <w:tcW w:w="1004" w:type="dxa"/>
            <w:gridSpan w:val="4"/>
            <w:shd w:val="clear" w:color="auto" w:fill="D9D9D9" w:themeFill="background1" w:themeFillShade="D9"/>
          </w:tcPr>
          <w:p w14:paraId="1EF8354D" w14:textId="77777777" w:rsidR="00F12A3C" w:rsidRPr="00F12A3C" w:rsidRDefault="00F12A3C" w:rsidP="00F12A3C">
            <w:pPr>
              <w:keepNext/>
              <w:spacing w:before="60"/>
              <w:rPr>
                <w:rFonts w:asciiTheme="minorHAnsi" w:hAnsiTheme="minorHAnsi"/>
                <w:b/>
                <w:sz w:val="20"/>
                <w:lang w:eastAsia="en-GB"/>
              </w:rPr>
            </w:pPr>
            <w:r w:rsidRPr="00F12A3C">
              <w:rPr>
                <w:rFonts w:asciiTheme="minorHAnsi" w:hAnsiTheme="minorHAnsi"/>
                <w:b/>
                <w:sz w:val="20"/>
                <w:lang w:eastAsia="en-GB"/>
              </w:rPr>
              <w:t>LNAV</w:t>
            </w:r>
          </w:p>
        </w:tc>
        <w:sdt>
          <w:sdtPr>
            <w:rPr>
              <w:rFonts w:ascii="Arial" w:hAnsi="Arial"/>
              <w:b/>
              <w:sz w:val="20"/>
              <w:lang w:eastAsia="en-GB"/>
            </w:rPr>
            <w:id w:val="-218671491"/>
            <w14:checkbox>
              <w14:checked w14:val="0"/>
              <w14:checkedState w14:val="2612" w14:font="MS Gothic"/>
              <w14:uncheckedState w14:val="2610" w14:font="MS Gothic"/>
            </w14:checkbox>
          </w:sdtPr>
          <w:sdtEndPr/>
          <w:sdtContent>
            <w:tc>
              <w:tcPr>
                <w:tcW w:w="404" w:type="dxa"/>
              </w:tcPr>
              <w:p w14:paraId="1EF8354E" w14:textId="2581532E" w:rsidR="00F12A3C" w:rsidRPr="00F12A3C" w:rsidRDefault="00F12A3C" w:rsidP="00F12A3C">
                <w:pPr>
                  <w:rPr>
                    <w:rFonts w:asciiTheme="minorHAnsi" w:hAnsiTheme="minorHAnsi"/>
                    <w:sz w:val="20"/>
                    <w:lang w:eastAsia="en-GB"/>
                  </w:rPr>
                </w:pPr>
                <w:r w:rsidRPr="00F12A3C">
                  <w:rPr>
                    <w:rFonts w:ascii="MS Gothic" w:eastAsia="MS Gothic" w:hAnsi="MS Gothic" w:cs="MS Gothic" w:hint="eastAsia"/>
                    <w:b/>
                    <w:sz w:val="20"/>
                    <w:lang w:eastAsia="en-GB"/>
                  </w:rPr>
                  <w:t>☐</w:t>
                </w:r>
              </w:p>
            </w:tc>
          </w:sdtContent>
        </w:sdt>
        <w:tc>
          <w:tcPr>
            <w:tcW w:w="1347" w:type="dxa"/>
            <w:gridSpan w:val="3"/>
            <w:shd w:val="clear" w:color="auto" w:fill="D9D9D9" w:themeFill="background1" w:themeFillShade="D9"/>
          </w:tcPr>
          <w:p w14:paraId="1EF8354F" w14:textId="77777777" w:rsidR="00F12A3C" w:rsidRPr="00F12A3C" w:rsidRDefault="00F12A3C" w:rsidP="00F12A3C">
            <w:pPr>
              <w:keepNext/>
              <w:spacing w:before="60"/>
              <w:rPr>
                <w:rFonts w:asciiTheme="minorHAnsi" w:hAnsiTheme="minorHAnsi"/>
                <w:b/>
                <w:sz w:val="20"/>
                <w:lang w:eastAsia="en-GB"/>
              </w:rPr>
            </w:pPr>
            <w:r w:rsidRPr="00F12A3C">
              <w:rPr>
                <w:rFonts w:asciiTheme="minorHAnsi" w:hAnsiTheme="minorHAnsi"/>
                <w:b/>
                <w:sz w:val="20"/>
                <w:lang w:eastAsia="en-GB"/>
              </w:rPr>
              <w:t>LNAV/VNAV</w:t>
            </w:r>
          </w:p>
        </w:tc>
        <w:sdt>
          <w:sdtPr>
            <w:rPr>
              <w:rFonts w:ascii="Arial" w:hAnsi="Arial"/>
              <w:b/>
              <w:sz w:val="20"/>
              <w:lang w:eastAsia="en-GB"/>
            </w:rPr>
            <w:id w:val="1306890161"/>
            <w14:checkbox>
              <w14:checked w14:val="0"/>
              <w14:checkedState w14:val="2612" w14:font="MS Gothic"/>
              <w14:uncheckedState w14:val="2610" w14:font="MS Gothic"/>
            </w14:checkbox>
          </w:sdtPr>
          <w:sdtEndPr/>
          <w:sdtContent>
            <w:tc>
              <w:tcPr>
                <w:tcW w:w="354" w:type="dxa"/>
                <w:shd w:val="clear" w:color="auto" w:fill="auto"/>
              </w:tcPr>
              <w:p w14:paraId="1EF83550" w14:textId="63CF7168" w:rsidR="00F12A3C" w:rsidRPr="00F12A3C" w:rsidRDefault="00F12A3C" w:rsidP="00F12A3C">
                <w:pPr>
                  <w:rPr>
                    <w:rFonts w:asciiTheme="minorHAnsi" w:hAnsiTheme="minorHAnsi"/>
                    <w:sz w:val="20"/>
                    <w:lang w:eastAsia="en-GB"/>
                  </w:rPr>
                </w:pPr>
                <w:r w:rsidRPr="00F12A3C">
                  <w:rPr>
                    <w:rFonts w:ascii="MS Gothic" w:eastAsia="MS Gothic" w:hAnsi="MS Gothic" w:cs="MS Gothic" w:hint="eastAsia"/>
                    <w:b/>
                    <w:sz w:val="20"/>
                    <w:lang w:eastAsia="en-GB"/>
                  </w:rPr>
                  <w:t>☐</w:t>
                </w:r>
              </w:p>
            </w:tc>
          </w:sdtContent>
        </w:sdt>
        <w:tc>
          <w:tcPr>
            <w:tcW w:w="425" w:type="dxa"/>
            <w:gridSpan w:val="2"/>
            <w:shd w:val="clear" w:color="auto" w:fill="D9D9D9" w:themeFill="background1" w:themeFillShade="D9"/>
          </w:tcPr>
          <w:p w14:paraId="1EF83551" w14:textId="77777777" w:rsidR="00F12A3C" w:rsidRPr="00F12A3C" w:rsidRDefault="00F12A3C" w:rsidP="00F12A3C">
            <w:pPr>
              <w:keepNext/>
              <w:spacing w:before="60"/>
              <w:rPr>
                <w:rFonts w:asciiTheme="minorHAnsi" w:hAnsiTheme="minorHAnsi"/>
                <w:b/>
                <w:sz w:val="20"/>
                <w:lang w:eastAsia="en-GB"/>
              </w:rPr>
            </w:pPr>
            <w:r w:rsidRPr="00F12A3C">
              <w:rPr>
                <w:rFonts w:asciiTheme="minorHAnsi" w:hAnsiTheme="minorHAnsi"/>
                <w:b/>
                <w:sz w:val="20"/>
                <w:lang w:eastAsia="en-GB"/>
              </w:rPr>
              <w:t>LP</w:t>
            </w:r>
          </w:p>
        </w:tc>
        <w:sdt>
          <w:sdtPr>
            <w:rPr>
              <w:rFonts w:ascii="Arial" w:hAnsi="Arial"/>
              <w:b/>
              <w:sz w:val="20"/>
              <w:lang w:eastAsia="en-GB"/>
            </w:rPr>
            <w:id w:val="-553322656"/>
            <w14:checkbox>
              <w14:checked w14:val="0"/>
              <w14:checkedState w14:val="2612" w14:font="MS Gothic"/>
              <w14:uncheckedState w14:val="2610" w14:font="MS Gothic"/>
            </w14:checkbox>
          </w:sdtPr>
          <w:sdtEndPr/>
          <w:sdtContent>
            <w:tc>
              <w:tcPr>
                <w:tcW w:w="425" w:type="dxa"/>
                <w:shd w:val="clear" w:color="auto" w:fill="auto"/>
              </w:tcPr>
              <w:p w14:paraId="1EF83552" w14:textId="1DB3C0BB" w:rsidR="00F12A3C" w:rsidRPr="00F12A3C" w:rsidRDefault="00F12A3C" w:rsidP="00F12A3C">
                <w:pPr>
                  <w:keepNext/>
                  <w:spacing w:before="60"/>
                  <w:rPr>
                    <w:rFonts w:asciiTheme="minorHAnsi" w:hAnsiTheme="minorHAnsi"/>
                    <w:sz w:val="20"/>
                    <w:lang w:eastAsia="en-GB"/>
                  </w:rPr>
                </w:pPr>
                <w:r w:rsidRPr="00F12A3C">
                  <w:rPr>
                    <w:rFonts w:ascii="MS Gothic" w:eastAsia="MS Gothic" w:hAnsi="MS Gothic" w:cs="MS Gothic" w:hint="eastAsia"/>
                    <w:b/>
                    <w:sz w:val="20"/>
                    <w:lang w:eastAsia="en-GB"/>
                  </w:rPr>
                  <w:t>☐</w:t>
                </w:r>
              </w:p>
            </w:tc>
          </w:sdtContent>
        </w:sdt>
        <w:tc>
          <w:tcPr>
            <w:tcW w:w="567" w:type="dxa"/>
            <w:shd w:val="clear" w:color="auto" w:fill="D9D9D9" w:themeFill="background1" w:themeFillShade="D9"/>
          </w:tcPr>
          <w:p w14:paraId="1EF83553" w14:textId="77777777" w:rsidR="00F12A3C" w:rsidRPr="00F12A3C" w:rsidRDefault="00F12A3C" w:rsidP="00F12A3C">
            <w:pPr>
              <w:keepNext/>
              <w:spacing w:before="60"/>
              <w:rPr>
                <w:rFonts w:asciiTheme="minorHAnsi" w:hAnsiTheme="minorHAnsi"/>
                <w:b/>
                <w:sz w:val="20"/>
                <w:lang w:eastAsia="en-GB"/>
              </w:rPr>
            </w:pPr>
            <w:r w:rsidRPr="00F12A3C">
              <w:rPr>
                <w:rFonts w:asciiTheme="minorHAnsi" w:hAnsiTheme="minorHAnsi"/>
                <w:b/>
                <w:sz w:val="20"/>
                <w:lang w:eastAsia="en-GB"/>
              </w:rPr>
              <w:t>LPV</w:t>
            </w:r>
          </w:p>
        </w:tc>
        <w:sdt>
          <w:sdtPr>
            <w:rPr>
              <w:rFonts w:ascii="Arial" w:hAnsi="Arial"/>
              <w:b/>
              <w:sz w:val="20"/>
              <w:lang w:eastAsia="en-GB"/>
            </w:rPr>
            <w:id w:val="-1977286019"/>
            <w14:checkbox>
              <w14:checked w14:val="0"/>
              <w14:checkedState w14:val="2612" w14:font="MS Gothic"/>
              <w14:uncheckedState w14:val="2610" w14:font="MS Gothic"/>
            </w14:checkbox>
          </w:sdtPr>
          <w:sdtEndPr/>
          <w:sdtContent>
            <w:tc>
              <w:tcPr>
                <w:tcW w:w="336" w:type="dxa"/>
              </w:tcPr>
              <w:p w14:paraId="1EF83554" w14:textId="3DF64C37" w:rsidR="00F12A3C" w:rsidRPr="00F12A3C" w:rsidRDefault="00F12A3C" w:rsidP="00F12A3C">
                <w:pPr>
                  <w:keepNext/>
                  <w:spacing w:before="60"/>
                  <w:rPr>
                    <w:rFonts w:asciiTheme="minorHAnsi" w:hAnsiTheme="minorHAnsi"/>
                    <w:sz w:val="20"/>
                    <w:lang w:eastAsia="en-GB"/>
                  </w:rPr>
                </w:pPr>
                <w:r w:rsidRPr="00F12A3C">
                  <w:rPr>
                    <w:rFonts w:ascii="MS Gothic" w:eastAsia="MS Gothic" w:hAnsi="MS Gothic" w:cs="MS Gothic" w:hint="eastAsia"/>
                    <w:b/>
                    <w:sz w:val="20"/>
                    <w:lang w:eastAsia="en-GB"/>
                  </w:rPr>
                  <w:t>☐</w:t>
                </w:r>
              </w:p>
            </w:tc>
          </w:sdtContent>
        </w:sdt>
      </w:tr>
      <w:tr w:rsidR="00F12A3C" w:rsidRPr="00F12A3C" w14:paraId="1EF83558" w14:textId="77777777" w:rsidTr="00F12A3C">
        <w:trPr>
          <w:trHeight w:val="576"/>
        </w:trPr>
        <w:tc>
          <w:tcPr>
            <w:tcW w:w="5756" w:type="dxa"/>
            <w:gridSpan w:val="20"/>
            <w:shd w:val="clear" w:color="auto" w:fill="D9D9D9" w:themeFill="background1" w:themeFillShade="D9"/>
          </w:tcPr>
          <w:p w14:paraId="1EF83556" w14:textId="77777777" w:rsidR="00F12A3C" w:rsidRPr="00F12A3C" w:rsidRDefault="00F12A3C" w:rsidP="00F12A3C">
            <w:pPr>
              <w:keepNext/>
              <w:spacing w:before="60"/>
              <w:rPr>
                <w:rFonts w:asciiTheme="minorHAnsi" w:hAnsiTheme="minorHAnsi"/>
                <w:b/>
                <w:sz w:val="20"/>
                <w:lang w:eastAsia="en-GB"/>
              </w:rPr>
            </w:pPr>
            <w:r w:rsidRPr="00F12A3C">
              <w:rPr>
                <w:rFonts w:asciiTheme="minorHAnsi" w:hAnsiTheme="minorHAnsi"/>
                <w:b/>
                <w:sz w:val="20"/>
                <w:lang w:eastAsia="en-GB"/>
              </w:rPr>
              <w:t>In case the aircraft is already certified for RNP APCH procedures down to LPV minima (AMC 20-28), indicate the purpose of this STC</w:t>
            </w:r>
          </w:p>
        </w:tc>
        <w:tc>
          <w:tcPr>
            <w:tcW w:w="10032" w:type="dxa"/>
            <w:gridSpan w:val="25"/>
          </w:tcPr>
          <w:p w14:paraId="1EF83557" w14:textId="77777777" w:rsidR="00F12A3C" w:rsidRPr="00F12A3C" w:rsidRDefault="00F12A3C" w:rsidP="00F12A3C">
            <w:pPr>
              <w:rPr>
                <w:sz w:val="20"/>
                <w:lang w:eastAsia="en-GB"/>
              </w:rPr>
            </w:pPr>
          </w:p>
        </w:tc>
      </w:tr>
      <w:tr w:rsidR="00F12A3C" w:rsidRPr="00F12A3C" w14:paraId="1EF8355A" w14:textId="77777777" w:rsidTr="00F12A3C">
        <w:tc>
          <w:tcPr>
            <w:tcW w:w="15788" w:type="dxa"/>
            <w:gridSpan w:val="45"/>
            <w:shd w:val="clear" w:color="auto" w:fill="D9D9D9" w:themeFill="background1" w:themeFillShade="D9"/>
          </w:tcPr>
          <w:p w14:paraId="1EF83559"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Planned activities</w:t>
            </w:r>
          </w:p>
        </w:tc>
      </w:tr>
      <w:tr w:rsidR="00F12A3C" w:rsidRPr="00F12A3C" w14:paraId="1EF83563" w14:textId="77777777" w:rsidTr="00F12A3C">
        <w:tc>
          <w:tcPr>
            <w:tcW w:w="2969" w:type="dxa"/>
            <w:gridSpan w:val="7"/>
            <w:shd w:val="clear" w:color="auto" w:fill="D9D9D9" w:themeFill="background1" w:themeFillShade="D9"/>
          </w:tcPr>
          <w:p w14:paraId="1EF8355B"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Indicate which activities are covered in the proposal:</w:t>
            </w:r>
          </w:p>
        </w:tc>
        <w:tc>
          <w:tcPr>
            <w:tcW w:w="1370" w:type="dxa"/>
            <w:gridSpan w:val="6"/>
            <w:shd w:val="clear" w:color="auto" w:fill="D9D9D9" w:themeFill="background1" w:themeFillShade="D9"/>
          </w:tcPr>
          <w:p w14:paraId="1EF8355C" w14:textId="77777777" w:rsidR="00F12A3C" w:rsidRPr="00F12A3C" w:rsidRDefault="00F12A3C" w:rsidP="00F12A3C">
            <w:pPr>
              <w:rPr>
                <w:b/>
                <w:sz w:val="20"/>
                <w:lang w:eastAsia="en-GB"/>
              </w:rPr>
            </w:pPr>
            <w:r w:rsidRPr="00F12A3C">
              <w:rPr>
                <w:b/>
                <w:sz w:val="20"/>
                <w:lang w:eastAsia="en-GB"/>
              </w:rPr>
              <w:t>Check if applicable:</w:t>
            </w:r>
          </w:p>
        </w:tc>
        <w:tc>
          <w:tcPr>
            <w:tcW w:w="1607" w:type="dxa"/>
            <w:gridSpan w:val="8"/>
            <w:shd w:val="clear" w:color="auto" w:fill="D9D9D9" w:themeFill="background1" w:themeFillShade="D9"/>
          </w:tcPr>
          <w:p w14:paraId="1EF8355D" w14:textId="77777777" w:rsidR="00F12A3C" w:rsidRPr="00F12A3C" w:rsidRDefault="00F12A3C" w:rsidP="00F12A3C">
            <w:pPr>
              <w:rPr>
                <w:b/>
                <w:sz w:val="20"/>
                <w:lang w:eastAsia="en-GB"/>
              </w:rPr>
            </w:pPr>
            <w:r w:rsidRPr="00F12A3C">
              <w:rPr>
                <w:b/>
                <w:sz w:val="20"/>
                <w:lang w:eastAsia="en-GB"/>
              </w:rPr>
              <w:t>Completion date</w:t>
            </w:r>
            <w:r w:rsidRPr="00F12A3C">
              <w:rPr>
                <w:b/>
                <w:sz w:val="20"/>
                <w:vertAlign w:val="superscript"/>
                <w:lang w:eastAsia="en-GB"/>
              </w:rPr>
              <w:t>1</w:t>
            </w:r>
          </w:p>
        </w:tc>
        <w:tc>
          <w:tcPr>
            <w:tcW w:w="1682" w:type="dxa"/>
            <w:gridSpan w:val="7"/>
            <w:shd w:val="clear" w:color="auto" w:fill="D9D9D9" w:themeFill="background1" w:themeFillShade="D9"/>
          </w:tcPr>
          <w:p w14:paraId="1EF8355E"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Total Cost (€)</w:t>
            </w:r>
          </w:p>
        </w:tc>
        <w:tc>
          <w:tcPr>
            <w:tcW w:w="1653" w:type="dxa"/>
            <w:gridSpan w:val="2"/>
            <w:shd w:val="clear" w:color="auto" w:fill="D9D9D9" w:themeFill="background1" w:themeFillShade="D9"/>
          </w:tcPr>
          <w:p w14:paraId="1EF8355F"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Main responsible partner</w:t>
            </w:r>
          </w:p>
        </w:tc>
        <w:tc>
          <w:tcPr>
            <w:tcW w:w="1782" w:type="dxa"/>
            <w:gridSpan w:val="2"/>
            <w:shd w:val="clear" w:color="auto" w:fill="D9D9D9" w:themeFill="background1" w:themeFillShade="D9"/>
          </w:tcPr>
          <w:p w14:paraId="1EF83560"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Subcontractor (if needed)</w:t>
            </w:r>
          </w:p>
        </w:tc>
        <w:tc>
          <w:tcPr>
            <w:tcW w:w="1543" w:type="dxa"/>
            <w:gridSpan w:val="5"/>
            <w:shd w:val="clear" w:color="auto" w:fill="D9D9D9" w:themeFill="background1" w:themeFillShade="D9"/>
          </w:tcPr>
          <w:p w14:paraId="1EF83561"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Subcontracting costs</w:t>
            </w:r>
          </w:p>
        </w:tc>
        <w:tc>
          <w:tcPr>
            <w:tcW w:w="3182" w:type="dxa"/>
            <w:gridSpan w:val="8"/>
            <w:shd w:val="clear" w:color="auto" w:fill="D9D9D9" w:themeFill="background1" w:themeFillShade="D9"/>
          </w:tcPr>
          <w:p w14:paraId="1EF83562" w14:textId="77777777" w:rsidR="00F12A3C" w:rsidRPr="00F12A3C" w:rsidRDefault="00F12A3C" w:rsidP="00F12A3C">
            <w:pPr>
              <w:rPr>
                <w:rFonts w:asciiTheme="minorHAnsi" w:hAnsiTheme="minorHAnsi"/>
                <w:sz w:val="20"/>
                <w:lang w:eastAsia="en-GB"/>
              </w:rPr>
            </w:pPr>
            <w:r w:rsidRPr="00F12A3C">
              <w:rPr>
                <w:rFonts w:asciiTheme="minorHAnsi" w:hAnsiTheme="minorHAnsi"/>
                <w:b/>
                <w:sz w:val="20"/>
                <w:lang w:eastAsia="en-GB"/>
              </w:rPr>
              <w:t>Description/Comments</w:t>
            </w:r>
          </w:p>
        </w:tc>
      </w:tr>
      <w:tr w:rsidR="00F12A3C" w:rsidRPr="00F12A3C" w14:paraId="1EF8356C" w14:textId="77777777" w:rsidTr="00F12A3C">
        <w:tc>
          <w:tcPr>
            <w:tcW w:w="2969" w:type="dxa"/>
            <w:gridSpan w:val="7"/>
            <w:shd w:val="clear" w:color="auto" w:fill="D9D9D9" w:themeFill="background1" w:themeFillShade="D9"/>
          </w:tcPr>
          <w:p w14:paraId="1EF83564"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Aircraft Survey</w:t>
            </w:r>
          </w:p>
        </w:tc>
        <w:sdt>
          <w:sdtPr>
            <w:rPr>
              <w:b/>
              <w:sz w:val="20"/>
              <w:lang w:eastAsia="en-GB"/>
            </w:rPr>
            <w:id w:val="-801683762"/>
            <w14:checkbox>
              <w14:checked w14:val="0"/>
              <w14:checkedState w14:val="2612" w14:font="MS Gothic"/>
              <w14:uncheckedState w14:val="2610" w14:font="MS Gothic"/>
            </w14:checkbox>
          </w:sdtPr>
          <w:sdtEndPr/>
          <w:sdtContent>
            <w:tc>
              <w:tcPr>
                <w:tcW w:w="1370" w:type="dxa"/>
                <w:gridSpan w:val="6"/>
                <w:shd w:val="clear" w:color="auto" w:fill="FFFFFF" w:themeFill="background1"/>
              </w:tcPr>
              <w:p w14:paraId="1EF83565" w14:textId="6E15CA30" w:rsidR="00F12A3C" w:rsidRPr="00F12A3C" w:rsidRDefault="00F12A3C" w:rsidP="00F12A3C">
                <w:pPr>
                  <w:rPr>
                    <w:b/>
                    <w:sz w:val="20"/>
                    <w:lang w:eastAsia="en-GB"/>
                  </w:rPr>
                </w:pPr>
                <w:r w:rsidRPr="00F12A3C">
                  <w:rPr>
                    <w:rFonts w:ascii="MS Mincho" w:eastAsia="MS Mincho" w:hAnsi="MS Mincho" w:cs="MS Mincho" w:hint="eastAsia"/>
                    <w:b/>
                    <w:sz w:val="20"/>
                    <w:lang w:eastAsia="en-GB"/>
                  </w:rPr>
                  <w:t>☐</w:t>
                </w:r>
              </w:p>
            </w:tc>
          </w:sdtContent>
        </w:sdt>
        <w:tc>
          <w:tcPr>
            <w:tcW w:w="1607" w:type="dxa"/>
            <w:gridSpan w:val="8"/>
            <w:shd w:val="clear" w:color="auto" w:fill="FFFFFF" w:themeFill="background1"/>
          </w:tcPr>
          <w:p w14:paraId="1EF83566" w14:textId="77777777" w:rsidR="00F12A3C" w:rsidRPr="00F12A3C" w:rsidRDefault="00F12A3C" w:rsidP="00F12A3C">
            <w:pPr>
              <w:rPr>
                <w:rFonts w:asciiTheme="minorHAnsi" w:hAnsiTheme="minorHAnsi"/>
                <w:b/>
                <w:sz w:val="20"/>
                <w:lang w:eastAsia="en-GB"/>
              </w:rPr>
            </w:pPr>
          </w:p>
        </w:tc>
        <w:tc>
          <w:tcPr>
            <w:tcW w:w="1682" w:type="dxa"/>
            <w:gridSpan w:val="7"/>
            <w:shd w:val="clear" w:color="auto" w:fill="FFFFFF" w:themeFill="background1"/>
          </w:tcPr>
          <w:p w14:paraId="1EF83567" w14:textId="77777777" w:rsidR="00F12A3C" w:rsidRPr="00F12A3C" w:rsidRDefault="00F12A3C" w:rsidP="00F12A3C">
            <w:pPr>
              <w:rPr>
                <w:rFonts w:asciiTheme="minorHAnsi" w:hAnsiTheme="minorHAnsi"/>
                <w:sz w:val="20"/>
                <w:lang w:eastAsia="en-GB"/>
              </w:rPr>
            </w:pPr>
          </w:p>
        </w:tc>
        <w:tc>
          <w:tcPr>
            <w:tcW w:w="1653" w:type="dxa"/>
            <w:gridSpan w:val="2"/>
            <w:shd w:val="clear" w:color="auto" w:fill="FFFFFF" w:themeFill="background1"/>
          </w:tcPr>
          <w:p w14:paraId="1EF83568" w14:textId="77777777" w:rsidR="00F12A3C" w:rsidRPr="00F12A3C" w:rsidRDefault="00F12A3C" w:rsidP="00F12A3C">
            <w:pPr>
              <w:rPr>
                <w:rFonts w:asciiTheme="minorHAnsi" w:hAnsiTheme="minorHAnsi"/>
                <w:b/>
                <w:sz w:val="20"/>
                <w:lang w:eastAsia="en-GB"/>
              </w:rPr>
            </w:pPr>
          </w:p>
        </w:tc>
        <w:tc>
          <w:tcPr>
            <w:tcW w:w="1782" w:type="dxa"/>
            <w:gridSpan w:val="2"/>
            <w:shd w:val="clear" w:color="auto" w:fill="FFFFFF" w:themeFill="background1"/>
          </w:tcPr>
          <w:p w14:paraId="1EF83569" w14:textId="77777777" w:rsidR="00F12A3C" w:rsidRPr="00F12A3C" w:rsidRDefault="00F12A3C" w:rsidP="00F12A3C">
            <w:pPr>
              <w:rPr>
                <w:rFonts w:asciiTheme="minorHAnsi" w:hAnsiTheme="minorHAnsi"/>
                <w:sz w:val="20"/>
                <w:lang w:eastAsia="en-GB"/>
              </w:rPr>
            </w:pPr>
          </w:p>
        </w:tc>
        <w:tc>
          <w:tcPr>
            <w:tcW w:w="1543" w:type="dxa"/>
            <w:gridSpan w:val="5"/>
            <w:shd w:val="clear" w:color="auto" w:fill="FFFFFF" w:themeFill="background1"/>
          </w:tcPr>
          <w:p w14:paraId="1EF8356A" w14:textId="77777777" w:rsidR="00F12A3C" w:rsidRPr="00F12A3C" w:rsidRDefault="00F12A3C" w:rsidP="00F12A3C">
            <w:pPr>
              <w:rPr>
                <w:rFonts w:asciiTheme="minorHAnsi" w:hAnsiTheme="minorHAnsi"/>
                <w:b/>
                <w:sz w:val="20"/>
                <w:lang w:eastAsia="en-GB"/>
              </w:rPr>
            </w:pPr>
          </w:p>
        </w:tc>
        <w:tc>
          <w:tcPr>
            <w:tcW w:w="3182" w:type="dxa"/>
            <w:gridSpan w:val="8"/>
            <w:shd w:val="clear" w:color="auto" w:fill="FFFFFF" w:themeFill="background1"/>
          </w:tcPr>
          <w:p w14:paraId="1EF8356B" w14:textId="77777777" w:rsidR="00F12A3C" w:rsidRPr="00F12A3C" w:rsidRDefault="00F12A3C" w:rsidP="00F12A3C">
            <w:pPr>
              <w:rPr>
                <w:rFonts w:asciiTheme="minorHAnsi" w:hAnsiTheme="minorHAnsi"/>
                <w:sz w:val="20"/>
                <w:lang w:eastAsia="en-GB"/>
              </w:rPr>
            </w:pPr>
          </w:p>
        </w:tc>
      </w:tr>
      <w:tr w:rsidR="00F12A3C" w:rsidRPr="00F12A3C" w14:paraId="1EF83575" w14:textId="77777777" w:rsidTr="00F12A3C">
        <w:tc>
          <w:tcPr>
            <w:tcW w:w="2969" w:type="dxa"/>
            <w:gridSpan w:val="7"/>
            <w:shd w:val="clear" w:color="auto" w:fill="D9D9D9" w:themeFill="background1" w:themeFillShade="D9"/>
          </w:tcPr>
          <w:p w14:paraId="1EF8356D"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Design Data Package completion</w:t>
            </w:r>
          </w:p>
        </w:tc>
        <w:sdt>
          <w:sdtPr>
            <w:rPr>
              <w:b/>
              <w:sz w:val="20"/>
              <w:lang w:eastAsia="en-GB"/>
            </w:rPr>
            <w:id w:val="-1762369751"/>
            <w14:checkbox>
              <w14:checked w14:val="0"/>
              <w14:checkedState w14:val="2612" w14:font="MS Gothic"/>
              <w14:uncheckedState w14:val="2610" w14:font="MS Gothic"/>
            </w14:checkbox>
          </w:sdtPr>
          <w:sdtEndPr/>
          <w:sdtContent>
            <w:tc>
              <w:tcPr>
                <w:tcW w:w="1370" w:type="dxa"/>
                <w:gridSpan w:val="6"/>
                <w:shd w:val="clear" w:color="auto" w:fill="FFFFFF" w:themeFill="background1"/>
              </w:tcPr>
              <w:p w14:paraId="1EF8356E" w14:textId="00373BC9" w:rsidR="00F12A3C" w:rsidRPr="00F12A3C" w:rsidRDefault="00F12A3C" w:rsidP="00F12A3C">
                <w:pPr>
                  <w:rPr>
                    <w:b/>
                    <w:sz w:val="20"/>
                    <w:lang w:eastAsia="en-GB"/>
                  </w:rPr>
                </w:pPr>
                <w:r w:rsidRPr="00F12A3C">
                  <w:rPr>
                    <w:rFonts w:ascii="MS Mincho" w:eastAsia="MS Mincho" w:hAnsi="MS Mincho" w:cs="MS Mincho" w:hint="eastAsia"/>
                    <w:b/>
                    <w:sz w:val="20"/>
                    <w:lang w:eastAsia="en-GB"/>
                  </w:rPr>
                  <w:t>☐</w:t>
                </w:r>
              </w:p>
            </w:tc>
          </w:sdtContent>
        </w:sdt>
        <w:tc>
          <w:tcPr>
            <w:tcW w:w="1607" w:type="dxa"/>
            <w:gridSpan w:val="8"/>
            <w:shd w:val="clear" w:color="auto" w:fill="FFFFFF" w:themeFill="background1"/>
          </w:tcPr>
          <w:p w14:paraId="1EF8356F" w14:textId="77777777" w:rsidR="00F12A3C" w:rsidRPr="00F12A3C" w:rsidRDefault="00F12A3C" w:rsidP="00F12A3C">
            <w:pPr>
              <w:rPr>
                <w:rFonts w:asciiTheme="minorHAnsi" w:hAnsiTheme="minorHAnsi"/>
                <w:b/>
                <w:sz w:val="20"/>
                <w:lang w:eastAsia="en-GB"/>
              </w:rPr>
            </w:pPr>
          </w:p>
        </w:tc>
        <w:tc>
          <w:tcPr>
            <w:tcW w:w="1682" w:type="dxa"/>
            <w:gridSpan w:val="7"/>
            <w:shd w:val="clear" w:color="auto" w:fill="FFFFFF" w:themeFill="background1"/>
          </w:tcPr>
          <w:p w14:paraId="1EF83570" w14:textId="77777777" w:rsidR="00F12A3C" w:rsidRPr="00F12A3C" w:rsidRDefault="00F12A3C" w:rsidP="00F12A3C">
            <w:pPr>
              <w:rPr>
                <w:rFonts w:asciiTheme="minorHAnsi" w:hAnsiTheme="minorHAnsi"/>
                <w:sz w:val="20"/>
                <w:lang w:eastAsia="en-GB"/>
              </w:rPr>
            </w:pPr>
          </w:p>
        </w:tc>
        <w:tc>
          <w:tcPr>
            <w:tcW w:w="1653" w:type="dxa"/>
            <w:gridSpan w:val="2"/>
            <w:shd w:val="clear" w:color="auto" w:fill="FFFFFF" w:themeFill="background1"/>
          </w:tcPr>
          <w:p w14:paraId="1EF83571" w14:textId="77777777" w:rsidR="00F12A3C" w:rsidRPr="00F12A3C" w:rsidRDefault="00F12A3C" w:rsidP="00F12A3C">
            <w:pPr>
              <w:rPr>
                <w:rFonts w:asciiTheme="minorHAnsi" w:hAnsiTheme="minorHAnsi"/>
                <w:b/>
                <w:sz w:val="20"/>
                <w:lang w:eastAsia="en-GB"/>
              </w:rPr>
            </w:pPr>
          </w:p>
        </w:tc>
        <w:tc>
          <w:tcPr>
            <w:tcW w:w="1782" w:type="dxa"/>
            <w:gridSpan w:val="2"/>
            <w:shd w:val="clear" w:color="auto" w:fill="FFFFFF" w:themeFill="background1"/>
          </w:tcPr>
          <w:p w14:paraId="1EF83572" w14:textId="77777777" w:rsidR="00F12A3C" w:rsidRPr="00F12A3C" w:rsidRDefault="00F12A3C" w:rsidP="00F12A3C">
            <w:pPr>
              <w:rPr>
                <w:rFonts w:asciiTheme="minorHAnsi" w:hAnsiTheme="minorHAnsi"/>
                <w:sz w:val="20"/>
                <w:lang w:eastAsia="en-GB"/>
              </w:rPr>
            </w:pPr>
          </w:p>
        </w:tc>
        <w:tc>
          <w:tcPr>
            <w:tcW w:w="1543" w:type="dxa"/>
            <w:gridSpan w:val="5"/>
            <w:shd w:val="clear" w:color="auto" w:fill="FFFFFF" w:themeFill="background1"/>
          </w:tcPr>
          <w:p w14:paraId="1EF83573" w14:textId="77777777" w:rsidR="00F12A3C" w:rsidRPr="00F12A3C" w:rsidRDefault="00F12A3C" w:rsidP="00F12A3C">
            <w:pPr>
              <w:rPr>
                <w:rFonts w:asciiTheme="minorHAnsi" w:hAnsiTheme="minorHAnsi"/>
                <w:b/>
                <w:sz w:val="20"/>
                <w:lang w:eastAsia="en-GB"/>
              </w:rPr>
            </w:pPr>
          </w:p>
        </w:tc>
        <w:tc>
          <w:tcPr>
            <w:tcW w:w="3182" w:type="dxa"/>
            <w:gridSpan w:val="8"/>
            <w:shd w:val="clear" w:color="auto" w:fill="FFFFFF" w:themeFill="background1"/>
          </w:tcPr>
          <w:p w14:paraId="1EF83574" w14:textId="77777777" w:rsidR="00F12A3C" w:rsidRPr="00F12A3C" w:rsidRDefault="00F12A3C" w:rsidP="00F12A3C">
            <w:pPr>
              <w:rPr>
                <w:rFonts w:asciiTheme="minorHAnsi" w:hAnsiTheme="minorHAnsi"/>
                <w:sz w:val="20"/>
                <w:lang w:eastAsia="en-GB"/>
              </w:rPr>
            </w:pPr>
          </w:p>
        </w:tc>
      </w:tr>
      <w:tr w:rsidR="00F12A3C" w:rsidRPr="00F12A3C" w14:paraId="1EF8357E" w14:textId="77777777" w:rsidTr="00F12A3C">
        <w:tc>
          <w:tcPr>
            <w:tcW w:w="2969" w:type="dxa"/>
            <w:gridSpan w:val="7"/>
            <w:shd w:val="clear" w:color="auto" w:fill="D9D9D9" w:themeFill="background1" w:themeFillShade="D9"/>
          </w:tcPr>
          <w:p w14:paraId="1EF83576"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A/C conversion and ground test</w:t>
            </w:r>
          </w:p>
        </w:tc>
        <w:sdt>
          <w:sdtPr>
            <w:rPr>
              <w:b/>
              <w:sz w:val="20"/>
              <w:lang w:eastAsia="en-GB"/>
            </w:rPr>
            <w:id w:val="96991051"/>
            <w14:checkbox>
              <w14:checked w14:val="0"/>
              <w14:checkedState w14:val="2612" w14:font="MS Gothic"/>
              <w14:uncheckedState w14:val="2610" w14:font="MS Gothic"/>
            </w14:checkbox>
          </w:sdtPr>
          <w:sdtEndPr/>
          <w:sdtContent>
            <w:tc>
              <w:tcPr>
                <w:tcW w:w="1370" w:type="dxa"/>
                <w:gridSpan w:val="6"/>
                <w:shd w:val="clear" w:color="auto" w:fill="FFFFFF" w:themeFill="background1"/>
              </w:tcPr>
              <w:p w14:paraId="1EF83577" w14:textId="373E44C6" w:rsidR="00F12A3C" w:rsidRPr="00F12A3C" w:rsidRDefault="00F12A3C" w:rsidP="00F12A3C">
                <w:pPr>
                  <w:rPr>
                    <w:b/>
                    <w:sz w:val="20"/>
                    <w:lang w:eastAsia="en-GB"/>
                  </w:rPr>
                </w:pPr>
                <w:r w:rsidRPr="00F12A3C">
                  <w:rPr>
                    <w:rFonts w:ascii="MS Mincho" w:eastAsia="MS Mincho" w:hAnsi="MS Mincho" w:cs="MS Mincho" w:hint="eastAsia"/>
                    <w:b/>
                    <w:sz w:val="20"/>
                    <w:lang w:eastAsia="en-GB"/>
                  </w:rPr>
                  <w:t>☐</w:t>
                </w:r>
              </w:p>
            </w:tc>
          </w:sdtContent>
        </w:sdt>
        <w:tc>
          <w:tcPr>
            <w:tcW w:w="1607" w:type="dxa"/>
            <w:gridSpan w:val="8"/>
            <w:shd w:val="clear" w:color="auto" w:fill="FFFFFF" w:themeFill="background1"/>
          </w:tcPr>
          <w:p w14:paraId="1EF83578" w14:textId="77777777" w:rsidR="00F12A3C" w:rsidRPr="00F12A3C" w:rsidRDefault="00F12A3C" w:rsidP="00F12A3C">
            <w:pPr>
              <w:rPr>
                <w:rFonts w:asciiTheme="minorHAnsi" w:hAnsiTheme="minorHAnsi"/>
                <w:b/>
                <w:sz w:val="20"/>
                <w:lang w:eastAsia="en-GB"/>
              </w:rPr>
            </w:pPr>
          </w:p>
        </w:tc>
        <w:tc>
          <w:tcPr>
            <w:tcW w:w="1682" w:type="dxa"/>
            <w:gridSpan w:val="7"/>
            <w:shd w:val="clear" w:color="auto" w:fill="FFFFFF" w:themeFill="background1"/>
          </w:tcPr>
          <w:p w14:paraId="1EF83579" w14:textId="77777777" w:rsidR="00F12A3C" w:rsidRPr="00F12A3C" w:rsidRDefault="00F12A3C" w:rsidP="00F12A3C">
            <w:pPr>
              <w:rPr>
                <w:rFonts w:asciiTheme="minorHAnsi" w:hAnsiTheme="minorHAnsi"/>
                <w:sz w:val="20"/>
                <w:lang w:eastAsia="en-GB"/>
              </w:rPr>
            </w:pPr>
          </w:p>
        </w:tc>
        <w:tc>
          <w:tcPr>
            <w:tcW w:w="1653" w:type="dxa"/>
            <w:gridSpan w:val="2"/>
            <w:shd w:val="clear" w:color="auto" w:fill="FFFFFF" w:themeFill="background1"/>
          </w:tcPr>
          <w:p w14:paraId="1EF8357A" w14:textId="77777777" w:rsidR="00F12A3C" w:rsidRPr="00F12A3C" w:rsidRDefault="00F12A3C" w:rsidP="00F12A3C">
            <w:pPr>
              <w:rPr>
                <w:rFonts w:asciiTheme="minorHAnsi" w:hAnsiTheme="minorHAnsi"/>
                <w:b/>
                <w:sz w:val="20"/>
                <w:lang w:eastAsia="en-GB"/>
              </w:rPr>
            </w:pPr>
          </w:p>
        </w:tc>
        <w:tc>
          <w:tcPr>
            <w:tcW w:w="1782" w:type="dxa"/>
            <w:gridSpan w:val="2"/>
            <w:shd w:val="clear" w:color="auto" w:fill="FFFFFF" w:themeFill="background1"/>
          </w:tcPr>
          <w:p w14:paraId="1EF8357B" w14:textId="77777777" w:rsidR="00F12A3C" w:rsidRPr="00F12A3C" w:rsidRDefault="00F12A3C" w:rsidP="00F12A3C">
            <w:pPr>
              <w:rPr>
                <w:rFonts w:asciiTheme="minorHAnsi" w:hAnsiTheme="minorHAnsi"/>
                <w:sz w:val="20"/>
                <w:lang w:eastAsia="en-GB"/>
              </w:rPr>
            </w:pPr>
          </w:p>
        </w:tc>
        <w:tc>
          <w:tcPr>
            <w:tcW w:w="1543" w:type="dxa"/>
            <w:gridSpan w:val="5"/>
            <w:shd w:val="clear" w:color="auto" w:fill="FFFFFF" w:themeFill="background1"/>
          </w:tcPr>
          <w:p w14:paraId="1EF8357C" w14:textId="77777777" w:rsidR="00F12A3C" w:rsidRPr="00F12A3C" w:rsidRDefault="00F12A3C" w:rsidP="00F12A3C">
            <w:pPr>
              <w:rPr>
                <w:rFonts w:asciiTheme="minorHAnsi" w:hAnsiTheme="minorHAnsi"/>
                <w:b/>
                <w:sz w:val="20"/>
                <w:lang w:eastAsia="en-GB"/>
              </w:rPr>
            </w:pPr>
          </w:p>
        </w:tc>
        <w:tc>
          <w:tcPr>
            <w:tcW w:w="3182" w:type="dxa"/>
            <w:gridSpan w:val="8"/>
            <w:shd w:val="clear" w:color="auto" w:fill="FFFFFF" w:themeFill="background1"/>
          </w:tcPr>
          <w:p w14:paraId="1EF8357D" w14:textId="77777777" w:rsidR="00F12A3C" w:rsidRPr="00F12A3C" w:rsidRDefault="00F12A3C" w:rsidP="00F12A3C">
            <w:pPr>
              <w:rPr>
                <w:rFonts w:asciiTheme="minorHAnsi" w:hAnsiTheme="minorHAnsi"/>
                <w:sz w:val="20"/>
                <w:lang w:eastAsia="en-GB"/>
              </w:rPr>
            </w:pPr>
          </w:p>
        </w:tc>
      </w:tr>
      <w:tr w:rsidR="00F12A3C" w:rsidRPr="00F12A3C" w14:paraId="1EF83587" w14:textId="77777777" w:rsidTr="00F12A3C">
        <w:tc>
          <w:tcPr>
            <w:tcW w:w="2969" w:type="dxa"/>
            <w:gridSpan w:val="7"/>
            <w:shd w:val="clear" w:color="auto" w:fill="D9D9D9" w:themeFill="background1" w:themeFillShade="D9"/>
          </w:tcPr>
          <w:p w14:paraId="1EF8357F"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Compliance demonstration</w:t>
            </w:r>
          </w:p>
        </w:tc>
        <w:sdt>
          <w:sdtPr>
            <w:rPr>
              <w:b/>
              <w:sz w:val="20"/>
              <w:lang w:eastAsia="en-GB"/>
            </w:rPr>
            <w:id w:val="1964386921"/>
            <w14:checkbox>
              <w14:checked w14:val="0"/>
              <w14:checkedState w14:val="2612" w14:font="MS Gothic"/>
              <w14:uncheckedState w14:val="2610" w14:font="MS Gothic"/>
            </w14:checkbox>
          </w:sdtPr>
          <w:sdtEndPr/>
          <w:sdtContent>
            <w:tc>
              <w:tcPr>
                <w:tcW w:w="1370" w:type="dxa"/>
                <w:gridSpan w:val="6"/>
                <w:shd w:val="clear" w:color="auto" w:fill="FFFFFF" w:themeFill="background1"/>
              </w:tcPr>
              <w:p w14:paraId="1EF83580" w14:textId="4269B6A9" w:rsidR="00F12A3C" w:rsidRPr="00F12A3C" w:rsidRDefault="00F12A3C" w:rsidP="00F12A3C">
                <w:pPr>
                  <w:rPr>
                    <w:b/>
                    <w:sz w:val="20"/>
                    <w:lang w:eastAsia="en-GB"/>
                  </w:rPr>
                </w:pPr>
                <w:r w:rsidRPr="00F12A3C">
                  <w:rPr>
                    <w:rFonts w:ascii="MS Mincho" w:eastAsia="MS Mincho" w:hAnsi="MS Mincho" w:cs="MS Mincho" w:hint="eastAsia"/>
                    <w:b/>
                    <w:sz w:val="20"/>
                    <w:lang w:eastAsia="en-GB"/>
                  </w:rPr>
                  <w:t>☐</w:t>
                </w:r>
              </w:p>
            </w:tc>
          </w:sdtContent>
        </w:sdt>
        <w:tc>
          <w:tcPr>
            <w:tcW w:w="1607" w:type="dxa"/>
            <w:gridSpan w:val="8"/>
            <w:shd w:val="clear" w:color="auto" w:fill="FFFFFF" w:themeFill="background1"/>
          </w:tcPr>
          <w:p w14:paraId="1EF83581" w14:textId="77777777" w:rsidR="00F12A3C" w:rsidRPr="00F12A3C" w:rsidRDefault="00F12A3C" w:rsidP="00F12A3C">
            <w:pPr>
              <w:rPr>
                <w:rFonts w:asciiTheme="minorHAnsi" w:hAnsiTheme="minorHAnsi"/>
                <w:b/>
                <w:sz w:val="20"/>
                <w:lang w:eastAsia="en-GB"/>
              </w:rPr>
            </w:pPr>
          </w:p>
        </w:tc>
        <w:tc>
          <w:tcPr>
            <w:tcW w:w="1682" w:type="dxa"/>
            <w:gridSpan w:val="7"/>
            <w:shd w:val="clear" w:color="auto" w:fill="FFFFFF" w:themeFill="background1"/>
          </w:tcPr>
          <w:p w14:paraId="1EF83582" w14:textId="77777777" w:rsidR="00F12A3C" w:rsidRPr="00F12A3C" w:rsidRDefault="00F12A3C" w:rsidP="00F12A3C">
            <w:pPr>
              <w:rPr>
                <w:rFonts w:asciiTheme="minorHAnsi" w:hAnsiTheme="minorHAnsi"/>
                <w:sz w:val="20"/>
                <w:lang w:eastAsia="en-GB"/>
              </w:rPr>
            </w:pPr>
          </w:p>
        </w:tc>
        <w:tc>
          <w:tcPr>
            <w:tcW w:w="1653" w:type="dxa"/>
            <w:gridSpan w:val="2"/>
            <w:shd w:val="clear" w:color="auto" w:fill="FFFFFF" w:themeFill="background1"/>
          </w:tcPr>
          <w:p w14:paraId="1EF83583" w14:textId="77777777" w:rsidR="00F12A3C" w:rsidRPr="00F12A3C" w:rsidRDefault="00F12A3C" w:rsidP="00F12A3C">
            <w:pPr>
              <w:rPr>
                <w:rFonts w:asciiTheme="minorHAnsi" w:hAnsiTheme="minorHAnsi"/>
                <w:b/>
                <w:sz w:val="20"/>
                <w:lang w:eastAsia="en-GB"/>
              </w:rPr>
            </w:pPr>
          </w:p>
        </w:tc>
        <w:tc>
          <w:tcPr>
            <w:tcW w:w="1782" w:type="dxa"/>
            <w:gridSpan w:val="2"/>
            <w:shd w:val="clear" w:color="auto" w:fill="FFFFFF" w:themeFill="background1"/>
          </w:tcPr>
          <w:p w14:paraId="1EF83584" w14:textId="77777777" w:rsidR="00F12A3C" w:rsidRPr="00F12A3C" w:rsidRDefault="00F12A3C" w:rsidP="00F12A3C">
            <w:pPr>
              <w:rPr>
                <w:rFonts w:asciiTheme="minorHAnsi" w:hAnsiTheme="minorHAnsi"/>
                <w:sz w:val="20"/>
                <w:lang w:eastAsia="en-GB"/>
              </w:rPr>
            </w:pPr>
          </w:p>
        </w:tc>
        <w:tc>
          <w:tcPr>
            <w:tcW w:w="1543" w:type="dxa"/>
            <w:gridSpan w:val="5"/>
            <w:shd w:val="clear" w:color="auto" w:fill="FFFFFF" w:themeFill="background1"/>
          </w:tcPr>
          <w:p w14:paraId="1EF83585" w14:textId="77777777" w:rsidR="00F12A3C" w:rsidRPr="00F12A3C" w:rsidRDefault="00F12A3C" w:rsidP="00F12A3C">
            <w:pPr>
              <w:rPr>
                <w:rFonts w:asciiTheme="minorHAnsi" w:hAnsiTheme="minorHAnsi"/>
                <w:b/>
                <w:sz w:val="20"/>
                <w:lang w:eastAsia="en-GB"/>
              </w:rPr>
            </w:pPr>
          </w:p>
        </w:tc>
        <w:tc>
          <w:tcPr>
            <w:tcW w:w="3182" w:type="dxa"/>
            <w:gridSpan w:val="8"/>
            <w:shd w:val="clear" w:color="auto" w:fill="FFFFFF" w:themeFill="background1"/>
          </w:tcPr>
          <w:p w14:paraId="1EF83586" w14:textId="77777777" w:rsidR="00F12A3C" w:rsidRPr="00F12A3C" w:rsidRDefault="00F12A3C" w:rsidP="00F12A3C">
            <w:pPr>
              <w:rPr>
                <w:rFonts w:asciiTheme="minorHAnsi" w:hAnsiTheme="minorHAnsi"/>
                <w:sz w:val="20"/>
                <w:lang w:eastAsia="en-GB"/>
              </w:rPr>
            </w:pPr>
          </w:p>
        </w:tc>
      </w:tr>
      <w:tr w:rsidR="00F12A3C" w:rsidRPr="00F12A3C" w14:paraId="1EF83590" w14:textId="77777777" w:rsidTr="00F12A3C">
        <w:tc>
          <w:tcPr>
            <w:tcW w:w="2969" w:type="dxa"/>
            <w:gridSpan w:val="7"/>
            <w:shd w:val="clear" w:color="auto" w:fill="D9D9D9" w:themeFill="background1" w:themeFillShade="D9"/>
          </w:tcPr>
          <w:p w14:paraId="1EF83588"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STC design approval</w:t>
            </w:r>
          </w:p>
        </w:tc>
        <w:sdt>
          <w:sdtPr>
            <w:rPr>
              <w:b/>
              <w:sz w:val="20"/>
              <w:lang w:eastAsia="en-GB"/>
            </w:rPr>
            <w:id w:val="1254555706"/>
            <w14:checkbox>
              <w14:checked w14:val="0"/>
              <w14:checkedState w14:val="2612" w14:font="MS Gothic"/>
              <w14:uncheckedState w14:val="2610" w14:font="MS Gothic"/>
            </w14:checkbox>
          </w:sdtPr>
          <w:sdtEndPr/>
          <w:sdtContent>
            <w:tc>
              <w:tcPr>
                <w:tcW w:w="1370" w:type="dxa"/>
                <w:gridSpan w:val="6"/>
                <w:shd w:val="clear" w:color="auto" w:fill="FFFFFF" w:themeFill="background1"/>
              </w:tcPr>
              <w:p w14:paraId="1EF83589" w14:textId="77777777" w:rsidR="00F12A3C" w:rsidRPr="00F12A3C" w:rsidRDefault="00F12A3C" w:rsidP="00F12A3C">
                <w:pPr>
                  <w:rPr>
                    <w:b/>
                    <w:sz w:val="20"/>
                    <w:lang w:eastAsia="en-GB"/>
                  </w:rPr>
                </w:pPr>
                <w:r w:rsidRPr="00F12A3C">
                  <w:rPr>
                    <w:rFonts w:ascii="MS Mincho" w:eastAsia="MS Mincho" w:hAnsi="MS Mincho" w:cs="MS Mincho" w:hint="eastAsia"/>
                    <w:b/>
                    <w:sz w:val="20"/>
                    <w:lang w:eastAsia="en-GB"/>
                  </w:rPr>
                  <w:t>☐</w:t>
                </w:r>
              </w:p>
            </w:tc>
          </w:sdtContent>
        </w:sdt>
        <w:tc>
          <w:tcPr>
            <w:tcW w:w="1607" w:type="dxa"/>
            <w:gridSpan w:val="8"/>
            <w:shd w:val="clear" w:color="auto" w:fill="FFFFFF" w:themeFill="background1"/>
          </w:tcPr>
          <w:p w14:paraId="1EF8358A" w14:textId="77777777" w:rsidR="00F12A3C" w:rsidRPr="00F12A3C" w:rsidRDefault="00F12A3C" w:rsidP="00F12A3C">
            <w:pPr>
              <w:rPr>
                <w:rFonts w:asciiTheme="minorHAnsi" w:hAnsiTheme="minorHAnsi"/>
                <w:b/>
                <w:sz w:val="20"/>
                <w:lang w:eastAsia="en-GB"/>
              </w:rPr>
            </w:pPr>
          </w:p>
        </w:tc>
        <w:tc>
          <w:tcPr>
            <w:tcW w:w="1682" w:type="dxa"/>
            <w:gridSpan w:val="7"/>
            <w:shd w:val="clear" w:color="auto" w:fill="FFFFFF" w:themeFill="background1"/>
          </w:tcPr>
          <w:p w14:paraId="1EF8358B" w14:textId="77777777" w:rsidR="00F12A3C" w:rsidRPr="00F12A3C" w:rsidRDefault="00F12A3C" w:rsidP="00F12A3C">
            <w:pPr>
              <w:rPr>
                <w:rFonts w:asciiTheme="minorHAnsi" w:hAnsiTheme="minorHAnsi"/>
                <w:sz w:val="20"/>
                <w:lang w:eastAsia="en-GB"/>
              </w:rPr>
            </w:pPr>
          </w:p>
        </w:tc>
        <w:tc>
          <w:tcPr>
            <w:tcW w:w="1653" w:type="dxa"/>
            <w:gridSpan w:val="2"/>
            <w:shd w:val="clear" w:color="auto" w:fill="FFFFFF" w:themeFill="background1"/>
          </w:tcPr>
          <w:p w14:paraId="1EF8358C" w14:textId="77777777" w:rsidR="00F12A3C" w:rsidRPr="00F12A3C" w:rsidRDefault="00F12A3C" w:rsidP="00F12A3C">
            <w:pPr>
              <w:rPr>
                <w:rFonts w:asciiTheme="minorHAnsi" w:hAnsiTheme="minorHAnsi"/>
                <w:b/>
                <w:sz w:val="20"/>
                <w:lang w:eastAsia="en-GB"/>
              </w:rPr>
            </w:pPr>
          </w:p>
        </w:tc>
        <w:tc>
          <w:tcPr>
            <w:tcW w:w="1782" w:type="dxa"/>
            <w:gridSpan w:val="2"/>
            <w:shd w:val="clear" w:color="auto" w:fill="FFFFFF" w:themeFill="background1"/>
          </w:tcPr>
          <w:p w14:paraId="1EF8358D" w14:textId="77777777" w:rsidR="00F12A3C" w:rsidRPr="00F12A3C" w:rsidRDefault="00F12A3C" w:rsidP="00F12A3C">
            <w:pPr>
              <w:rPr>
                <w:rFonts w:asciiTheme="minorHAnsi" w:hAnsiTheme="minorHAnsi"/>
                <w:sz w:val="20"/>
                <w:lang w:eastAsia="en-GB"/>
              </w:rPr>
            </w:pPr>
          </w:p>
        </w:tc>
        <w:tc>
          <w:tcPr>
            <w:tcW w:w="1543" w:type="dxa"/>
            <w:gridSpan w:val="5"/>
            <w:shd w:val="clear" w:color="auto" w:fill="FFFFFF" w:themeFill="background1"/>
          </w:tcPr>
          <w:p w14:paraId="1EF8358E" w14:textId="77777777" w:rsidR="00F12A3C" w:rsidRPr="00F12A3C" w:rsidRDefault="00F12A3C" w:rsidP="00F12A3C">
            <w:pPr>
              <w:rPr>
                <w:rFonts w:asciiTheme="minorHAnsi" w:hAnsiTheme="minorHAnsi"/>
                <w:b/>
                <w:sz w:val="20"/>
                <w:lang w:eastAsia="en-GB"/>
              </w:rPr>
            </w:pPr>
          </w:p>
        </w:tc>
        <w:tc>
          <w:tcPr>
            <w:tcW w:w="3182" w:type="dxa"/>
            <w:gridSpan w:val="8"/>
            <w:shd w:val="clear" w:color="auto" w:fill="FFFFFF" w:themeFill="background1"/>
          </w:tcPr>
          <w:p w14:paraId="1EF8358F" w14:textId="77777777" w:rsidR="00F12A3C" w:rsidRPr="00F12A3C" w:rsidRDefault="00F12A3C" w:rsidP="00F12A3C">
            <w:pPr>
              <w:rPr>
                <w:rFonts w:asciiTheme="minorHAnsi" w:hAnsiTheme="minorHAnsi"/>
                <w:sz w:val="20"/>
                <w:lang w:eastAsia="en-GB"/>
              </w:rPr>
            </w:pPr>
          </w:p>
        </w:tc>
      </w:tr>
      <w:tr w:rsidR="00F12A3C" w:rsidRPr="00F12A3C" w14:paraId="1EF83599" w14:textId="77777777" w:rsidTr="00F12A3C">
        <w:tc>
          <w:tcPr>
            <w:tcW w:w="1769" w:type="dxa"/>
            <w:gridSpan w:val="3"/>
            <w:shd w:val="clear" w:color="auto" w:fill="D9D9D9" w:themeFill="background1" w:themeFillShade="D9"/>
          </w:tcPr>
          <w:p w14:paraId="1EF83591"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Other (specify)</w:t>
            </w:r>
          </w:p>
        </w:tc>
        <w:tc>
          <w:tcPr>
            <w:tcW w:w="2570" w:type="dxa"/>
            <w:gridSpan w:val="10"/>
            <w:shd w:val="clear" w:color="auto" w:fill="FFFFFF" w:themeFill="background1"/>
          </w:tcPr>
          <w:p w14:paraId="1EF83592" w14:textId="77777777" w:rsidR="00F12A3C" w:rsidRPr="00F12A3C" w:rsidRDefault="00F12A3C" w:rsidP="00F12A3C">
            <w:pPr>
              <w:keepNext/>
              <w:spacing w:before="60" w:after="60"/>
              <w:rPr>
                <w:rFonts w:ascii="Arial" w:hAnsi="Arial"/>
                <w:sz w:val="20"/>
                <w:lang w:eastAsia="en-GB"/>
              </w:rPr>
            </w:pPr>
          </w:p>
        </w:tc>
        <w:tc>
          <w:tcPr>
            <w:tcW w:w="1607" w:type="dxa"/>
            <w:gridSpan w:val="8"/>
            <w:shd w:val="clear" w:color="auto" w:fill="FFFFFF" w:themeFill="background1"/>
          </w:tcPr>
          <w:p w14:paraId="1EF83593" w14:textId="77777777" w:rsidR="00F12A3C" w:rsidRPr="00F12A3C" w:rsidRDefault="00F12A3C" w:rsidP="00F12A3C">
            <w:pPr>
              <w:rPr>
                <w:rFonts w:asciiTheme="minorHAnsi" w:hAnsiTheme="minorHAnsi"/>
                <w:b/>
                <w:sz w:val="20"/>
                <w:lang w:eastAsia="en-GB"/>
              </w:rPr>
            </w:pPr>
          </w:p>
        </w:tc>
        <w:tc>
          <w:tcPr>
            <w:tcW w:w="1682" w:type="dxa"/>
            <w:gridSpan w:val="7"/>
            <w:shd w:val="clear" w:color="auto" w:fill="FFFFFF" w:themeFill="background1"/>
          </w:tcPr>
          <w:p w14:paraId="1EF83594" w14:textId="77777777" w:rsidR="00F12A3C" w:rsidRPr="00F12A3C" w:rsidRDefault="00F12A3C" w:rsidP="00F12A3C">
            <w:pPr>
              <w:rPr>
                <w:rFonts w:asciiTheme="minorHAnsi" w:hAnsiTheme="minorHAnsi"/>
                <w:sz w:val="20"/>
                <w:lang w:eastAsia="en-GB"/>
              </w:rPr>
            </w:pPr>
          </w:p>
        </w:tc>
        <w:tc>
          <w:tcPr>
            <w:tcW w:w="1653" w:type="dxa"/>
            <w:gridSpan w:val="2"/>
            <w:shd w:val="clear" w:color="auto" w:fill="FFFFFF" w:themeFill="background1"/>
          </w:tcPr>
          <w:p w14:paraId="1EF83595" w14:textId="77777777" w:rsidR="00F12A3C" w:rsidRPr="00F12A3C" w:rsidRDefault="00F12A3C" w:rsidP="00F12A3C">
            <w:pPr>
              <w:rPr>
                <w:rFonts w:asciiTheme="minorHAnsi" w:hAnsiTheme="minorHAnsi"/>
                <w:b/>
                <w:sz w:val="20"/>
                <w:lang w:eastAsia="en-GB"/>
              </w:rPr>
            </w:pPr>
          </w:p>
        </w:tc>
        <w:tc>
          <w:tcPr>
            <w:tcW w:w="1782" w:type="dxa"/>
            <w:gridSpan w:val="2"/>
            <w:shd w:val="clear" w:color="auto" w:fill="FFFFFF" w:themeFill="background1"/>
          </w:tcPr>
          <w:p w14:paraId="1EF83596" w14:textId="77777777" w:rsidR="00F12A3C" w:rsidRPr="00F12A3C" w:rsidRDefault="00F12A3C" w:rsidP="00F12A3C">
            <w:pPr>
              <w:rPr>
                <w:rFonts w:asciiTheme="minorHAnsi" w:hAnsiTheme="minorHAnsi"/>
                <w:sz w:val="20"/>
                <w:lang w:eastAsia="en-GB"/>
              </w:rPr>
            </w:pPr>
          </w:p>
        </w:tc>
        <w:tc>
          <w:tcPr>
            <w:tcW w:w="1543" w:type="dxa"/>
            <w:gridSpan w:val="5"/>
            <w:shd w:val="clear" w:color="auto" w:fill="FFFFFF" w:themeFill="background1"/>
          </w:tcPr>
          <w:p w14:paraId="1EF83597" w14:textId="77777777" w:rsidR="00F12A3C" w:rsidRPr="00F12A3C" w:rsidRDefault="00F12A3C" w:rsidP="00F12A3C">
            <w:pPr>
              <w:rPr>
                <w:rFonts w:asciiTheme="minorHAnsi" w:hAnsiTheme="minorHAnsi"/>
                <w:b/>
                <w:sz w:val="20"/>
                <w:lang w:eastAsia="en-GB"/>
              </w:rPr>
            </w:pPr>
          </w:p>
        </w:tc>
        <w:tc>
          <w:tcPr>
            <w:tcW w:w="3182" w:type="dxa"/>
            <w:gridSpan w:val="8"/>
            <w:shd w:val="clear" w:color="auto" w:fill="FFFFFF" w:themeFill="background1"/>
          </w:tcPr>
          <w:p w14:paraId="1EF83598" w14:textId="77777777" w:rsidR="00F12A3C" w:rsidRPr="00F12A3C" w:rsidRDefault="00F12A3C" w:rsidP="00F12A3C">
            <w:pPr>
              <w:rPr>
                <w:rFonts w:asciiTheme="minorHAnsi" w:hAnsiTheme="minorHAnsi"/>
                <w:sz w:val="20"/>
                <w:lang w:eastAsia="en-GB"/>
              </w:rPr>
            </w:pPr>
          </w:p>
        </w:tc>
      </w:tr>
      <w:tr w:rsidR="00F12A3C" w:rsidRPr="00F12A3C" w14:paraId="1EF835A2" w14:textId="77777777" w:rsidTr="00F12A3C">
        <w:tc>
          <w:tcPr>
            <w:tcW w:w="1769" w:type="dxa"/>
            <w:gridSpan w:val="3"/>
            <w:shd w:val="clear" w:color="auto" w:fill="D9D9D9" w:themeFill="background1" w:themeFillShade="D9"/>
          </w:tcPr>
          <w:p w14:paraId="1EF8359A"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Other (specify)</w:t>
            </w:r>
          </w:p>
        </w:tc>
        <w:tc>
          <w:tcPr>
            <w:tcW w:w="2570" w:type="dxa"/>
            <w:gridSpan w:val="10"/>
            <w:shd w:val="clear" w:color="auto" w:fill="FFFFFF" w:themeFill="background1"/>
          </w:tcPr>
          <w:p w14:paraId="1EF8359B" w14:textId="77777777" w:rsidR="00F12A3C" w:rsidRPr="00F12A3C" w:rsidRDefault="00F12A3C" w:rsidP="00F12A3C">
            <w:pPr>
              <w:keepNext/>
              <w:spacing w:before="60" w:after="60"/>
              <w:rPr>
                <w:rFonts w:ascii="Arial" w:hAnsi="Arial"/>
                <w:sz w:val="20"/>
                <w:lang w:eastAsia="en-GB"/>
              </w:rPr>
            </w:pPr>
          </w:p>
        </w:tc>
        <w:tc>
          <w:tcPr>
            <w:tcW w:w="1607" w:type="dxa"/>
            <w:gridSpan w:val="8"/>
            <w:shd w:val="clear" w:color="auto" w:fill="FFFFFF" w:themeFill="background1"/>
          </w:tcPr>
          <w:p w14:paraId="1EF8359C" w14:textId="77777777" w:rsidR="00F12A3C" w:rsidRPr="00F12A3C" w:rsidRDefault="00F12A3C" w:rsidP="00F12A3C">
            <w:pPr>
              <w:rPr>
                <w:rFonts w:asciiTheme="minorHAnsi" w:hAnsiTheme="minorHAnsi"/>
                <w:b/>
                <w:sz w:val="20"/>
                <w:lang w:eastAsia="en-GB"/>
              </w:rPr>
            </w:pPr>
          </w:p>
        </w:tc>
        <w:tc>
          <w:tcPr>
            <w:tcW w:w="1682" w:type="dxa"/>
            <w:gridSpan w:val="7"/>
            <w:shd w:val="clear" w:color="auto" w:fill="FFFFFF" w:themeFill="background1"/>
          </w:tcPr>
          <w:p w14:paraId="1EF8359D" w14:textId="77777777" w:rsidR="00F12A3C" w:rsidRPr="00F12A3C" w:rsidRDefault="00F12A3C" w:rsidP="00F12A3C">
            <w:pPr>
              <w:rPr>
                <w:rFonts w:asciiTheme="minorHAnsi" w:hAnsiTheme="minorHAnsi"/>
                <w:sz w:val="20"/>
                <w:lang w:eastAsia="en-GB"/>
              </w:rPr>
            </w:pPr>
          </w:p>
        </w:tc>
        <w:tc>
          <w:tcPr>
            <w:tcW w:w="1653" w:type="dxa"/>
            <w:gridSpan w:val="2"/>
            <w:shd w:val="clear" w:color="auto" w:fill="FFFFFF" w:themeFill="background1"/>
          </w:tcPr>
          <w:p w14:paraId="1EF8359E" w14:textId="77777777" w:rsidR="00F12A3C" w:rsidRPr="00F12A3C" w:rsidRDefault="00F12A3C" w:rsidP="00F12A3C">
            <w:pPr>
              <w:rPr>
                <w:rFonts w:asciiTheme="minorHAnsi" w:hAnsiTheme="minorHAnsi"/>
                <w:b/>
                <w:sz w:val="20"/>
                <w:lang w:eastAsia="en-GB"/>
              </w:rPr>
            </w:pPr>
          </w:p>
        </w:tc>
        <w:tc>
          <w:tcPr>
            <w:tcW w:w="1782" w:type="dxa"/>
            <w:gridSpan w:val="2"/>
            <w:shd w:val="clear" w:color="auto" w:fill="FFFFFF" w:themeFill="background1"/>
          </w:tcPr>
          <w:p w14:paraId="1EF8359F" w14:textId="77777777" w:rsidR="00F12A3C" w:rsidRPr="00F12A3C" w:rsidRDefault="00F12A3C" w:rsidP="00F12A3C">
            <w:pPr>
              <w:rPr>
                <w:rFonts w:asciiTheme="minorHAnsi" w:hAnsiTheme="minorHAnsi"/>
                <w:sz w:val="20"/>
                <w:lang w:eastAsia="en-GB"/>
              </w:rPr>
            </w:pPr>
          </w:p>
        </w:tc>
        <w:tc>
          <w:tcPr>
            <w:tcW w:w="1543" w:type="dxa"/>
            <w:gridSpan w:val="5"/>
            <w:shd w:val="clear" w:color="auto" w:fill="FFFFFF" w:themeFill="background1"/>
          </w:tcPr>
          <w:p w14:paraId="1EF835A0" w14:textId="77777777" w:rsidR="00F12A3C" w:rsidRPr="00F12A3C" w:rsidRDefault="00F12A3C" w:rsidP="00F12A3C">
            <w:pPr>
              <w:rPr>
                <w:rFonts w:asciiTheme="minorHAnsi" w:hAnsiTheme="minorHAnsi"/>
                <w:b/>
                <w:sz w:val="20"/>
                <w:lang w:eastAsia="en-GB"/>
              </w:rPr>
            </w:pPr>
          </w:p>
        </w:tc>
        <w:tc>
          <w:tcPr>
            <w:tcW w:w="3182" w:type="dxa"/>
            <w:gridSpan w:val="8"/>
            <w:shd w:val="clear" w:color="auto" w:fill="FFFFFF" w:themeFill="background1"/>
          </w:tcPr>
          <w:p w14:paraId="1EF835A1" w14:textId="77777777" w:rsidR="00F12A3C" w:rsidRPr="00F12A3C" w:rsidRDefault="00F12A3C" w:rsidP="00F12A3C">
            <w:pPr>
              <w:rPr>
                <w:rFonts w:asciiTheme="minorHAnsi" w:hAnsiTheme="minorHAnsi"/>
                <w:sz w:val="20"/>
                <w:lang w:eastAsia="en-GB"/>
              </w:rPr>
            </w:pPr>
          </w:p>
        </w:tc>
      </w:tr>
      <w:tr w:rsidR="00F12A3C" w:rsidRPr="00F12A3C" w14:paraId="1EF835A4" w14:textId="77777777" w:rsidTr="00F12A3C">
        <w:tc>
          <w:tcPr>
            <w:tcW w:w="15788" w:type="dxa"/>
            <w:gridSpan w:val="45"/>
            <w:shd w:val="clear" w:color="auto" w:fill="D9D9D9" w:themeFill="background1" w:themeFillShade="D9"/>
          </w:tcPr>
          <w:p w14:paraId="1EF835A3"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Expected Impact</w:t>
            </w:r>
          </w:p>
        </w:tc>
      </w:tr>
      <w:tr w:rsidR="00F12A3C" w:rsidRPr="00F12A3C" w14:paraId="1EF835A9" w14:textId="77777777" w:rsidTr="00F12A3C">
        <w:tc>
          <w:tcPr>
            <w:tcW w:w="4112" w:type="dxa"/>
            <w:gridSpan w:val="12"/>
            <w:shd w:val="clear" w:color="auto" w:fill="D9D9D9" w:themeFill="background1" w:themeFillShade="D9"/>
          </w:tcPr>
          <w:p w14:paraId="1EF835A5" w14:textId="77777777" w:rsidR="00F12A3C" w:rsidRPr="00F12A3C" w:rsidRDefault="00F12A3C" w:rsidP="00F12A3C">
            <w:pPr>
              <w:rPr>
                <w:rFonts w:asciiTheme="minorHAnsi" w:hAnsiTheme="minorHAnsi"/>
                <w:b/>
                <w:sz w:val="20"/>
                <w:lang w:eastAsia="en-GB"/>
              </w:rPr>
            </w:pPr>
            <w:r w:rsidRPr="00F12A3C">
              <w:rPr>
                <w:rFonts w:asciiTheme="minorHAnsi" w:hAnsiTheme="minorHAnsi"/>
                <w:b/>
                <w:color w:val="000000" w:themeColor="text1"/>
                <w:sz w:val="20"/>
                <w:lang w:eastAsia="en-GB"/>
              </w:rPr>
              <w:t>Do you know the number of eligible operating units in Europe for this aircraft model?</w:t>
            </w:r>
          </w:p>
        </w:tc>
        <w:tc>
          <w:tcPr>
            <w:tcW w:w="1927" w:type="dxa"/>
            <w:gridSpan w:val="10"/>
          </w:tcPr>
          <w:p w14:paraId="1EF835A6" w14:textId="77777777" w:rsidR="00F12A3C" w:rsidRPr="00F12A3C" w:rsidRDefault="00F12A3C" w:rsidP="00F12A3C">
            <w:pPr>
              <w:rPr>
                <w:sz w:val="20"/>
                <w:lang w:eastAsia="en-GB"/>
              </w:rPr>
            </w:pPr>
          </w:p>
        </w:tc>
        <w:tc>
          <w:tcPr>
            <w:tcW w:w="6567" w:type="dxa"/>
            <w:gridSpan w:val="15"/>
            <w:shd w:val="clear" w:color="auto" w:fill="D9D9D9" w:themeFill="background1" w:themeFillShade="D9"/>
          </w:tcPr>
          <w:p w14:paraId="1EF835A7"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 xml:space="preserve">Has any operator already shown interest in this STC feature? If so, please indicate company and number of units that they would upgrade. </w:t>
            </w:r>
          </w:p>
        </w:tc>
        <w:tc>
          <w:tcPr>
            <w:tcW w:w="3182" w:type="dxa"/>
            <w:gridSpan w:val="8"/>
          </w:tcPr>
          <w:p w14:paraId="1EF835A8" w14:textId="77777777" w:rsidR="00F12A3C" w:rsidRPr="00F12A3C" w:rsidRDefault="00F12A3C" w:rsidP="00F12A3C">
            <w:pPr>
              <w:rPr>
                <w:rFonts w:asciiTheme="minorHAnsi" w:hAnsiTheme="minorHAnsi"/>
                <w:sz w:val="20"/>
                <w:lang w:eastAsia="en-GB"/>
              </w:rPr>
            </w:pPr>
          </w:p>
        </w:tc>
      </w:tr>
      <w:tr w:rsidR="00F12A3C" w:rsidRPr="00F12A3C" w14:paraId="1EF835AE" w14:textId="77777777" w:rsidTr="00F12A3C">
        <w:tc>
          <w:tcPr>
            <w:tcW w:w="4528" w:type="dxa"/>
            <w:gridSpan w:val="14"/>
            <w:shd w:val="clear" w:color="auto" w:fill="D9D9D9" w:themeFill="background1" w:themeFillShade="D9"/>
          </w:tcPr>
          <w:p w14:paraId="1EF835AA"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What is the estimated final cost of this STC for the operator (including installation and labour)?</w:t>
            </w:r>
          </w:p>
        </w:tc>
        <w:tc>
          <w:tcPr>
            <w:tcW w:w="2485" w:type="dxa"/>
            <w:gridSpan w:val="11"/>
          </w:tcPr>
          <w:p w14:paraId="1EF835AB" w14:textId="77777777" w:rsidR="00F12A3C" w:rsidRPr="00F12A3C" w:rsidRDefault="00F12A3C" w:rsidP="00F12A3C">
            <w:pPr>
              <w:rPr>
                <w:sz w:val="20"/>
                <w:lang w:eastAsia="en-GB"/>
              </w:rPr>
            </w:pPr>
          </w:p>
        </w:tc>
        <w:tc>
          <w:tcPr>
            <w:tcW w:w="5593" w:type="dxa"/>
            <w:gridSpan w:val="12"/>
            <w:shd w:val="clear" w:color="auto" w:fill="D9D9D9" w:themeFill="background1" w:themeFillShade="D9"/>
          </w:tcPr>
          <w:p w14:paraId="1EF835AC"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Will the STC include other features than the certification for LPV use? If so, please indicate which ones</w:t>
            </w:r>
          </w:p>
        </w:tc>
        <w:tc>
          <w:tcPr>
            <w:tcW w:w="3182" w:type="dxa"/>
            <w:gridSpan w:val="8"/>
          </w:tcPr>
          <w:p w14:paraId="1EF835AD" w14:textId="77777777" w:rsidR="00F12A3C" w:rsidRPr="00F12A3C" w:rsidRDefault="00F12A3C" w:rsidP="00F12A3C">
            <w:pPr>
              <w:rPr>
                <w:rFonts w:asciiTheme="minorHAnsi" w:hAnsiTheme="minorHAnsi"/>
                <w:sz w:val="20"/>
                <w:lang w:eastAsia="en-GB"/>
              </w:rPr>
            </w:pPr>
          </w:p>
        </w:tc>
      </w:tr>
      <w:tr w:rsidR="00F12A3C" w:rsidRPr="00F12A3C" w14:paraId="1EF835B0" w14:textId="77777777" w:rsidTr="00F12A3C">
        <w:trPr>
          <w:trHeight w:val="368"/>
        </w:trPr>
        <w:tc>
          <w:tcPr>
            <w:tcW w:w="15788" w:type="dxa"/>
            <w:gridSpan w:val="45"/>
            <w:shd w:val="clear" w:color="auto" w:fill="D9D9D9" w:themeFill="background1" w:themeFillShade="D9"/>
          </w:tcPr>
          <w:p w14:paraId="1EF835AF" w14:textId="01ED6707" w:rsidR="00F12A3C" w:rsidRPr="00F12A3C" w:rsidRDefault="00F12A3C" w:rsidP="00411D6E">
            <w:pPr>
              <w:rPr>
                <w:b/>
                <w:sz w:val="20"/>
                <w:lang w:eastAsia="en-GB"/>
              </w:rPr>
            </w:pPr>
            <w:r w:rsidRPr="00F12A3C">
              <w:rPr>
                <w:b/>
                <w:sz w:val="20"/>
                <w:vertAlign w:val="superscript"/>
                <w:lang w:eastAsia="en-GB"/>
              </w:rPr>
              <w:t xml:space="preserve">1. </w:t>
            </w:r>
            <w:r w:rsidRPr="00F12A3C">
              <w:rPr>
                <w:rFonts w:asciiTheme="minorHAnsi" w:hAnsiTheme="minorHAnsi"/>
                <w:b/>
                <w:sz w:val="20"/>
                <w:lang w:eastAsia="en-GB"/>
              </w:rPr>
              <w:t xml:space="preserve">Indicate expected completion date (MM/YYYY) assuming that the project will start in </w:t>
            </w:r>
            <w:r w:rsidR="00411D6E">
              <w:rPr>
                <w:rFonts w:asciiTheme="minorHAnsi" w:hAnsiTheme="minorHAnsi"/>
                <w:b/>
                <w:sz w:val="20"/>
                <w:lang w:eastAsia="en-GB"/>
              </w:rPr>
              <w:t>Oct 2018</w:t>
            </w:r>
            <w:r w:rsidR="00411D6E" w:rsidRPr="00F12A3C">
              <w:rPr>
                <w:rFonts w:asciiTheme="minorHAnsi" w:hAnsiTheme="minorHAnsi"/>
                <w:b/>
                <w:sz w:val="20"/>
                <w:lang w:eastAsia="en-GB"/>
              </w:rPr>
              <w:t xml:space="preserve"> (</w:t>
            </w:r>
            <w:r w:rsidR="00411D6E">
              <w:rPr>
                <w:rFonts w:asciiTheme="minorHAnsi" w:hAnsiTheme="minorHAnsi"/>
                <w:b/>
                <w:sz w:val="20"/>
                <w:lang w:eastAsia="en-GB"/>
              </w:rPr>
              <w:t>10</w:t>
            </w:r>
            <w:r w:rsidR="00411D6E" w:rsidRPr="00F12A3C">
              <w:rPr>
                <w:rFonts w:asciiTheme="minorHAnsi" w:hAnsiTheme="minorHAnsi"/>
                <w:b/>
                <w:sz w:val="20"/>
                <w:lang w:eastAsia="en-GB"/>
              </w:rPr>
              <w:t>/201</w:t>
            </w:r>
            <w:r w:rsidR="00411D6E">
              <w:rPr>
                <w:rFonts w:asciiTheme="minorHAnsi" w:hAnsiTheme="minorHAnsi"/>
                <w:b/>
                <w:sz w:val="20"/>
                <w:lang w:eastAsia="en-GB"/>
              </w:rPr>
              <w:t>8</w:t>
            </w:r>
            <w:r w:rsidR="00411D6E" w:rsidRPr="00F12A3C">
              <w:rPr>
                <w:rFonts w:asciiTheme="minorHAnsi" w:hAnsiTheme="minorHAnsi"/>
                <w:b/>
                <w:sz w:val="20"/>
                <w:lang w:eastAsia="en-GB"/>
              </w:rPr>
              <w:t>)</w:t>
            </w:r>
          </w:p>
        </w:tc>
      </w:tr>
    </w:tbl>
    <w:p w14:paraId="1EF835B1" w14:textId="77777777" w:rsidR="00F12A3C" w:rsidRPr="00F12A3C" w:rsidRDefault="00F12A3C" w:rsidP="00F12A3C">
      <w:pPr>
        <w:spacing w:after="200" w:line="276" w:lineRule="auto"/>
        <w:rPr>
          <w:rFonts w:asciiTheme="minorHAnsi" w:eastAsiaTheme="minorHAnsi" w:hAnsiTheme="minorHAnsi" w:cstheme="minorBidi"/>
          <w:sz w:val="22"/>
          <w:szCs w:val="22"/>
          <w:lang w:eastAsia="es-ES"/>
        </w:rPr>
      </w:pPr>
    </w:p>
    <w:p w14:paraId="1EF835B2" w14:textId="77777777" w:rsidR="00F12A3C" w:rsidRPr="00F12A3C" w:rsidRDefault="00F12A3C" w:rsidP="00F12A3C">
      <w:pPr>
        <w:spacing w:after="200" w:line="276" w:lineRule="auto"/>
        <w:rPr>
          <w:rFonts w:asciiTheme="minorHAnsi" w:eastAsiaTheme="minorHAnsi" w:hAnsiTheme="minorHAnsi" w:cstheme="minorBidi"/>
          <w:b/>
          <w:szCs w:val="21"/>
          <w:u w:val="single"/>
          <w:lang w:eastAsia="en-US"/>
        </w:rPr>
      </w:pPr>
    </w:p>
    <w:p w14:paraId="1EF835B3" w14:textId="77777777" w:rsidR="00F12A3C" w:rsidRPr="00F12A3C" w:rsidRDefault="00F12A3C" w:rsidP="00F12A3C">
      <w:pPr>
        <w:spacing w:after="200" w:line="276" w:lineRule="auto"/>
        <w:rPr>
          <w:rFonts w:asciiTheme="minorHAnsi" w:eastAsiaTheme="minorHAnsi" w:hAnsiTheme="minorHAnsi" w:cstheme="minorBidi"/>
          <w:b/>
          <w:szCs w:val="21"/>
          <w:u w:val="single"/>
          <w:lang w:eastAsia="en-US"/>
        </w:rPr>
      </w:pPr>
    </w:p>
    <w:p w14:paraId="1EF835B4" w14:textId="77777777" w:rsidR="00F12A3C" w:rsidRPr="00F12A3C" w:rsidRDefault="00F12A3C" w:rsidP="00F12A3C">
      <w:pPr>
        <w:spacing w:after="200" w:line="276" w:lineRule="auto"/>
        <w:rPr>
          <w:rFonts w:asciiTheme="minorHAnsi" w:eastAsiaTheme="minorHAnsi" w:hAnsiTheme="minorHAnsi" w:cstheme="minorBidi"/>
          <w:b/>
          <w:szCs w:val="21"/>
          <w:u w:val="single"/>
          <w:lang w:eastAsia="en-US"/>
        </w:rPr>
      </w:pPr>
      <w:r w:rsidRPr="00F12A3C">
        <w:rPr>
          <w:rFonts w:asciiTheme="minorHAnsi" w:eastAsiaTheme="minorHAnsi" w:hAnsiTheme="minorHAnsi" w:cstheme="minorBidi"/>
          <w:b/>
          <w:szCs w:val="21"/>
          <w:u w:val="single"/>
          <w:lang w:eastAsia="en-US"/>
        </w:rPr>
        <w:br w:type="page"/>
      </w:r>
    </w:p>
    <w:tbl>
      <w:tblPr>
        <w:tblStyle w:val="TableGrid1"/>
        <w:tblW w:w="14654" w:type="dxa"/>
        <w:tblInd w:w="250" w:type="dxa"/>
        <w:tblLayout w:type="fixed"/>
        <w:tblLook w:val="04A0" w:firstRow="1" w:lastRow="0" w:firstColumn="1" w:lastColumn="0" w:noHBand="0" w:noVBand="1"/>
      </w:tblPr>
      <w:tblGrid>
        <w:gridCol w:w="993"/>
        <w:gridCol w:w="2504"/>
        <w:gridCol w:w="3733"/>
        <w:gridCol w:w="426"/>
        <w:gridCol w:w="850"/>
        <w:gridCol w:w="1418"/>
        <w:gridCol w:w="1842"/>
        <w:gridCol w:w="1418"/>
        <w:gridCol w:w="1470"/>
      </w:tblGrid>
      <w:tr w:rsidR="00F12A3C" w:rsidRPr="00F12A3C" w14:paraId="1EF835B6" w14:textId="77777777" w:rsidTr="00A16496">
        <w:tc>
          <w:tcPr>
            <w:tcW w:w="14654" w:type="dxa"/>
            <w:gridSpan w:val="9"/>
            <w:shd w:val="clear" w:color="auto" w:fill="000000" w:themeFill="text1"/>
          </w:tcPr>
          <w:p w14:paraId="1EF835B5" w14:textId="77777777" w:rsidR="00F12A3C" w:rsidRPr="00F12A3C" w:rsidRDefault="00F12A3C" w:rsidP="00F12A3C">
            <w:pPr>
              <w:rPr>
                <w:rFonts w:asciiTheme="minorHAnsi" w:hAnsiTheme="minorHAnsi"/>
                <w:b/>
                <w:sz w:val="20"/>
                <w:lang w:eastAsia="en-GB"/>
              </w:rPr>
            </w:pPr>
            <w:r w:rsidRPr="00F12A3C">
              <w:rPr>
                <w:rFonts w:asciiTheme="minorHAnsi" w:hAnsiTheme="minorHAnsi"/>
                <w:b/>
                <w:color w:val="FFFFFF" w:themeColor="background1"/>
                <w:sz w:val="20"/>
                <w:lang w:eastAsia="en-GB"/>
              </w:rPr>
              <w:t xml:space="preserve">Section 2. G – </w:t>
            </w:r>
            <w:r w:rsidRPr="00F12A3C">
              <w:rPr>
                <w:rFonts w:asciiTheme="minorHAnsi" w:hAnsiTheme="minorHAnsi" w:cstheme="minorHAnsi"/>
                <w:b/>
                <w:sz w:val="22"/>
                <w:szCs w:val="22"/>
                <w:lang w:eastAsia="en-GB"/>
              </w:rPr>
              <w:t>Development of enablers and other EGNOS based operations</w:t>
            </w:r>
            <w:r w:rsidRPr="00F12A3C">
              <w:rPr>
                <w:rFonts w:asciiTheme="minorHAnsi" w:hAnsiTheme="minorHAnsi"/>
                <w:b/>
                <w:color w:val="FFFFFF" w:themeColor="background1"/>
                <w:sz w:val="20"/>
                <w:lang w:eastAsia="en-GB"/>
              </w:rPr>
              <w:t xml:space="preserve"> </w:t>
            </w:r>
          </w:p>
        </w:tc>
      </w:tr>
      <w:tr w:rsidR="00F12A3C" w:rsidRPr="00F12A3C" w14:paraId="1EF835B9" w14:textId="77777777" w:rsidTr="00A16496">
        <w:trPr>
          <w:trHeight w:val="326"/>
        </w:trPr>
        <w:tc>
          <w:tcPr>
            <w:tcW w:w="7656" w:type="dxa"/>
            <w:gridSpan w:val="4"/>
            <w:shd w:val="clear" w:color="auto" w:fill="D9D9D9" w:themeFill="background1" w:themeFillShade="D9"/>
          </w:tcPr>
          <w:p w14:paraId="1EF835B7"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Please provide a description of the main objective, scope and expected impact of the proposed activities</w:t>
            </w:r>
          </w:p>
        </w:tc>
        <w:tc>
          <w:tcPr>
            <w:tcW w:w="6998" w:type="dxa"/>
            <w:gridSpan w:val="5"/>
            <w:tcBorders>
              <w:bottom w:val="nil"/>
            </w:tcBorders>
          </w:tcPr>
          <w:p w14:paraId="1EF835B8" w14:textId="77777777" w:rsidR="00F12A3C" w:rsidRPr="00F12A3C" w:rsidRDefault="00F12A3C" w:rsidP="00F12A3C">
            <w:pPr>
              <w:rPr>
                <w:rFonts w:asciiTheme="minorHAnsi" w:hAnsiTheme="minorHAnsi"/>
                <w:sz w:val="20"/>
                <w:lang w:eastAsia="en-GB"/>
              </w:rPr>
            </w:pPr>
          </w:p>
        </w:tc>
      </w:tr>
      <w:tr w:rsidR="00F12A3C" w:rsidRPr="00F12A3C" w14:paraId="1EF835C6" w14:textId="77777777" w:rsidTr="00A16496">
        <w:trPr>
          <w:trHeight w:val="576"/>
        </w:trPr>
        <w:tc>
          <w:tcPr>
            <w:tcW w:w="14654" w:type="dxa"/>
            <w:gridSpan w:val="9"/>
            <w:tcBorders>
              <w:top w:val="nil"/>
            </w:tcBorders>
            <w:shd w:val="clear" w:color="auto" w:fill="auto"/>
          </w:tcPr>
          <w:p w14:paraId="1EF835BA" w14:textId="77777777" w:rsidR="00F12A3C" w:rsidRPr="00F12A3C" w:rsidRDefault="00F12A3C" w:rsidP="00F12A3C">
            <w:pPr>
              <w:rPr>
                <w:sz w:val="20"/>
                <w:lang w:eastAsia="en-GB"/>
              </w:rPr>
            </w:pPr>
          </w:p>
          <w:p w14:paraId="1EF835BB" w14:textId="77777777" w:rsidR="00F12A3C" w:rsidRPr="00F12A3C" w:rsidRDefault="00F12A3C" w:rsidP="00F12A3C">
            <w:pPr>
              <w:rPr>
                <w:sz w:val="20"/>
                <w:lang w:eastAsia="en-GB"/>
              </w:rPr>
            </w:pPr>
          </w:p>
          <w:p w14:paraId="1EF835BC" w14:textId="77777777" w:rsidR="00F12A3C" w:rsidRPr="00F12A3C" w:rsidRDefault="00F12A3C" w:rsidP="00F12A3C">
            <w:pPr>
              <w:rPr>
                <w:sz w:val="20"/>
                <w:lang w:eastAsia="en-GB"/>
              </w:rPr>
            </w:pPr>
          </w:p>
          <w:p w14:paraId="1EF835BD" w14:textId="77777777" w:rsidR="00F12A3C" w:rsidRPr="00F12A3C" w:rsidRDefault="00F12A3C" w:rsidP="00F12A3C">
            <w:pPr>
              <w:rPr>
                <w:sz w:val="20"/>
                <w:lang w:eastAsia="en-GB"/>
              </w:rPr>
            </w:pPr>
          </w:p>
          <w:p w14:paraId="1EF835BE" w14:textId="77777777" w:rsidR="00F12A3C" w:rsidRPr="00F12A3C" w:rsidRDefault="00F12A3C" w:rsidP="00F12A3C">
            <w:pPr>
              <w:rPr>
                <w:sz w:val="20"/>
                <w:lang w:eastAsia="en-GB"/>
              </w:rPr>
            </w:pPr>
          </w:p>
          <w:p w14:paraId="1EF835BF" w14:textId="77777777" w:rsidR="00F12A3C" w:rsidRPr="00F12A3C" w:rsidRDefault="00F12A3C" w:rsidP="00F12A3C">
            <w:pPr>
              <w:rPr>
                <w:sz w:val="20"/>
                <w:lang w:eastAsia="en-GB"/>
              </w:rPr>
            </w:pPr>
          </w:p>
          <w:p w14:paraId="1EF835C0" w14:textId="77777777" w:rsidR="00F12A3C" w:rsidRPr="00F12A3C" w:rsidRDefault="00F12A3C" w:rsidP="00F12A3C">
            <w:pPr>
              <w:rPr>
                <w:sz w:val="20"/>
                <w:lang w:eastAsia="en-GB"/>
              </w:rPr>
            </w:pPr>
          </w:p>
          <w:p w14:paraId="1EF835C1" w14:textId="77777777" w:rsidR="00F12A3C" w:rsidRPr="00F12A3C" w:rsidRDefault="00F12A3C" w:rsidP="00F12A3C">
            <w:pPr>
              <w:rPr>
                <w:sz w:val="20"/>
                <w:lang w:eastAsia="en-GB"/>
              </w:rPr>
            </w:pPr>
          </w:p>
          <w:p w14:paraId="1EF835C2" w14:textId="77777777" w:rsidR="00F12A3C" w:rsidRPr="00F12A3C" w:rsidRDefault="00F12A3C" w:rsidP="00F12A3C">
            <w:pPr>
              <w:rPr>
                <w:sz w:val="20"/>
                <w:lang w:eastAsia="en-GB"/>
              </w:rPr>
            </w:pPr>
          </w:p>
          <w:p w14:paraId="1EF835C3" w14:textId="77777777" w:rsidR="00F12A3C" w:rsidRPr="00F12A3C" w:rsidRDefault="00F12A3C" w:rsidP="00F12A3C">
            <w:pPr>
              <w:rPr>
                <w:sz w:val="20"/>
                <w:lang w:eastAsia="en-GB"/>
              </w:rPr>
            </w:pPr>
          </w:p>
          <w:p w14:paraId="1EF835C4" w14:textId="77777777" w:rsidR="00F12A3C" w:rsidRPr="00F12A3C" w:rsidRDefault="00F12A3C" w:rsidP="00F12A3C">
            <w:pPr>
              <w:rPr>
                <w:sz w:val="20"/>
                <w:lang w:eastAsia="en-GB"/>
              </w:rPr>
            </w:pPr>
          </w:p>
          <w:p w14:paraId="1EF835C5" w14:textId="77777777" w:rsidR="00F12A3C" w:rsidRPr="00F12A3C" w:rsidRDefault="00F12A3C" w:rsidP="00F12A3C">
            <w:pPr>
              <w:rPr>
                <w:sz w:val="20"/>
                <w:lang w:eastAsia="en-GB"/>
              </w:rPr>
            </w:pPr>
          </w:p>
        </w:tc>
      </w:tr>
      <w:tr w:rsidR="00F12A3C" w:rsidRPr="00F12A3C" w14:paraId="1EF835C8" w14:textId="77777777" w:rsidTr="00A16496">
        <w:tc>
          <w:tcPr>
            <w:tcW w:w="14654" w:type="dxa"/>
            <w:gridSpan w:val="9"/>
            <w:shd w:val="clear" w:color="auto" w:fill="D9D9D9" w:themeFill="background1" w:themeFillShade="D9"/>
          </w:tcPr>
          <w:p w14:paraId="1EF835C7"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Activities breakdown. Indicate which activities are covered in the proposal:</w:t>
            </w:r>
          </w:p>
        </w:tc>
      </w:tr>
      <w:tr w:rsidR="00F12A3C" w:rsidRPr="00F12A3C" w14:paraId="1EF835D0" w14:textId="77777777" w:rsidTr="00A16496">
        <w:tc>
          <w:tcPr>
            <w:tcW w:w="993" w:type="dxa"/>
            <w:shd w:val="clear" w:color="auto" w:fill="D9D9D9" w:themeFill="background1" w:themeFillShade="D9"/>
          </w:tcPr>
          <w:p w14:paraId="1EF835C9"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Activity:</w:t>
            </w:r>
          </w:p>
        </w:tc>
        <w:tc>
          <w:tcPr>
            <w:tcW w:w="6237" w:type="dxa"/>
            <w:gridSpan w:val="2"/>
            <w:shd w:val="clear" w:color="auto" w:fill="D9D9D9" w:themeFill="background1" w:themeFillShade="D9"/>
          </w:tcPr>
          <w:p w14:paraId="1EF835CA" w14:textId="77777777" w:rsidR="00F12A3C" w:rsidRPr="00F12A3C" w:rsidRDefault="00F12A3C" w:rsidP="00F12A3C">
            <w:pPr>
              <w:rPr>
                <w:b/>
                <w:sz w:val="20"/>
                <w:lang w:eastAsia="en-GB"/>
              </w:rPr>
            </w:pPr>
            <w:r w:rsidRPr="00F12A3C">
              <w:rPr>
                <w:b/>
                <w:sz w:val="20"/>
                <w:lang w:eastAsia="en-GB"/>
              </w:rPr>
              <w:t>Description</w:t>
            </w:r>
          </w:p>
        </w:tc>
        <w:tc>
          <w:tcPr>
            <w:tcW w:w="1276" w:type="dxa"/>
            <w:gridSpan w:val="2"/>
            <w:shd w:val="clear" w:color="auto" w:fill="D9D9D9" w:themeFill="background1" w:themeFillShade="D9"/>
          </w:tcPr>
          <w:p w14:paraId="1EF835CB" w14:textId="77777777" w:rsidR="00F12A3C" w:rsidRPr="00F12A3C" w:rsidRDefault="00F12A3C" w:rsidP="00F12A3C">
            <w:pPr>
              <w:rPr>
                <w:b/>
                <w:sz w:val="20"/>
                <w:lang w:eastAsia="en-GB"/>
              </w:rPr>
            </w:pPr>
            <w:r w:rsidRPr="00F12A3C">
              <w:rPr>
                <w:b/>
                <w:sz w:val="20"/>
                <w:lang w:eastAsia="en-GB"/>
              </w:rPr>
              <w:t>Completion date</w:t>
            </w:r>
            <w:r w:rsidRPr="00F12A3C">
              <w:rPr>
                <w:b/>
                <w:sz w:val="20"/>
                <w:vertAlign w:val="superscript"/>
                <w:lang w:eastAsia="en-GB"/>
              </w:rPr>
              <w:t>1</w:t>
            </w:r>
          </w:p>
        </w:tc>
        <w:tc>
          <w:tcPr>
            <w:tcW w:w="1418" w:type="dxa"/>
            <w:shd w:val="clear" w:color="auto" w:fill="D9D9D9" w:themeFill="background1" w:themeFillShade="D9"/>
          </w:tcPr>
          <w:p w14:paraId="1EF835CC"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Total Cost (€)</w:t>
            </w:r>
          </w:p>
        </w:tc>
        <w:tc>
          <w:tcPr>
            <w:tcW w:w="1842" w:type="dxa"/>
            <w:shd w:val="clear" w:color="auto" w:fill="D9D9D9" w:themeFill="background1" w:themeFillShade="D9"/>
          </w:tcPr>
          <w:p w14:paraId="1EF835CD"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Main responsible partner</w:t>
            </w:r>
          </w:p>
        </w:tc>
        <w:tc>
          <w:tcPr>
            <w:tcW w:w="1418" w:type="dxa"/>
            <w:shd w:val="clear" w:color="auto" w:fill="D9D9D9" w:themeFill="background1" w:themeFillShade="D9"/>
          </w:tcPr>
          <w:p w14:paraId="1EF835CE"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Subcontractor (if needed)</w:t>
            </w:r>
          </w:p>
        </w:tc>
        <w:tc>
          <w:tcPr>
            <w:tcW w:w="1470" w:type="dxa"/>
            <w:shd w:val="clear" w:color="auto" w:fill="D9D9D9" w:themeFill="background1" w:themeFillShade="D9"/>
          </w:tcPr>
          <w:p w14:paraId="1EF835CF" w14:textId="77777777" w:rsidR="00F12A3C" w:rsidRPr="00F12A3C" w:rsidRDefault="00F12A3C" w:rsidP="00F12A3C">
            <w:pPr>
              <w:rPr>
                <w:rFonts w:asciiTheme="minorHAnsi" w:hAnsiTheme="minorHAnsi"/>
                <w:sz w:val="20"/>
                <w:lang w:eastAsia="en-GB"/>
              </w:rPr>
            </w:pPr>
            <w:r w:rsidRPr="00F12A3C">
              <w:rPr>
                <w:rFonts w:asciiTheme="minorHAnsi" w:hAnsiTheme="minorHAnsi"/>
                <w:b/>
                <w:sz w:val="20"/>
                <w:lang w:eastAsia="en-GB"/>
              </w:rPr>
              <w:t>Subcontracting costs</w:t>
            </w:r>
          </w:p>
        </w:tc>
      </w:tr>
      <w:tr w:rsidR="00F12A3C" w:rsidRPr="00F12A3C" w14:paraId="1EF835D8" w14:textId="77777777" w:rsidTr="00A16496">
        <w:tc>
          <w:tcPr>
            <w:tcW w:w="993" w:type="dxa"/>
            <w:shd w:val="clear" w:color="auto" w:fill="D9D9D9" w:themeFill="background1" w:themeFillShade="D9"/>
          </w:tcPr>
          <w:p w14:paraId="1EF835D1"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1</w:t>
            </w:r>
          </w:p>
        </w:tc>
        <w:tc>
          <w:tcPr>
            <w:tcW w:w="6237" w:type="dxa"/>
            <w:gridSpan w:val="2"/>
            <w:shd w:val="clear" w:color="auto" w:fill="FFFFFF" w:themeFill="background1"/>
          </w:tcPr>
          <w:p w14:paraId="1EF835D2" w14:textId="77777777" w:rsidR="00F12A3C" w:rsidRPr="00F12A3C" w:rsidRDefault="00F12A3C" w:rsidP="00F12A3C">
            <w:pPr>
              <w:rPr>
                <w:b/>
                <w:sz w:val="20"/>
                <w:lang w:eastAsia="en-GB"/>
              </w:rPr>
            </w:pPr>
          </w:p>
        </w:tc>
        <w:tc>
          <w:tcPr>
            <w:tcW w:w="1276" w:type="dxa"/>
            <w:gridSpan w:val="2"/>
            <w:shd w:val="clear" w:color="auto" w:fill="FFFFFF" w:themeFill="background1"/>
          </w:tcPr>
          <w:p w14:paraId="1EF835D3" w14:textId="77777777" w:rsidR="00F12A3C" w:rsidRPr="00F12A3C" w:rsidRDefault="00F12A3C" w:rsidP="00F12A3C">
            <w:pPr>
              <w:rPr>
                <w:rFonts w:asciiTheme="minorHAnsi" w:hAnsiTheme="minorHAnsi"/>
                <w:b/>
                <w:sz w:val="20"/>
                <w:lang w:eastAsia="en-GB"/>
              </w:rPr>
            </w:pPr>
          </w:p>
        </w:tc>
        <w:tc>
          <w:tcPr>
            <w:tcW w:w="1418" w:type="dxa"/>
            <w:shd w:val="clear" w:color="auto" w:fill="FFFFFF" w:themeFill="background1"/>
          </w:tcPr>
          <w:p w14:paraId="1EF835D4" w14:textId="77777777" w:rsidR="00F12A3C" w:rsidRPr="00F12A3C" w:rsidRDefault="00F12A3C" w:rsidP="00F12A3C">
            <w:pPr>
              <w:rPr>
                <w:rFonts w:asciiTheme="minorHAnsi" w:hAnsiTheme="minorHAnsi"/>
                <w:sz w:val="20"/>
                <w:lang w:eastAsia="en-GB"/>
              </w:rPr>
            </w:pPr>
          </w:p>
        </w:tc>
        <w:tc>
          <w:tcPr>
            <w:tcW w:w="1842" w:type="dxa"/>
            <w:shd w:val="clear" w:color="auto" w:fill="FFFFFF" w:themeFill="background1"/>
          </w:tcPr>
          <w:p w14:paraId="1EF835D5" w14:textId="77777777" w:rsidR="00F12A3C" w:rsidRPr="00F12A3C" w:rsidRDefault="00F12A3C" w:rsidP="00F12A3C">
            <w:pPr>
              <w:rPr>
                <w:rFonts w:asciiTheme="minorHAnsi" w:hAnsiTheme="minorHAnsi"/>
                <w:b/>
                <w:sz w:val="20"/>
                <w:lang w:eastAsia="en-GB"/>
              </w:rPr>
            </w:pPr>
          </w:p>
        </w:tc>
        <w:tc>
          <w:tcPr>
            <w:tcW w:w="1418" w:type="dxa"/>
            <w:shd w:val="clear" w:color="auto" w:fill="FFFFFF" w:themeFill="background1"/>
          </w:tcPr>
          <w:p w14:paraId="1EF835D6" w14:textId="77777777" w:rsidR="00F12A3C" w:rsidRPr="00F12A3C" w:rsidRDefault="00F12A3C" w:rsidP="00F12A3C">
            <w:pPr>
              <w:rPr>
                <w:rFonts w:asciiTheme="minorHAnsi" w:hAnsiTheme="minorHAnsi"/>
                <w:sz w:val="20"/>
                <w:lang w:eastAsia="en-GB"/>
              </w:rPr>
            </w:pPr>
          </w:p>
        </w:tc>
        <w:tc>
          <w:tcPr>
            <w:tcW w:w="1470" w:type="dxa"/>
            <w:shd w:val="clear" w:color="auto" w:fill="FFFFFF" w:themeFill="background1"/>
          </w:tcPr>
          <w:p w14:paraId="1EF835D7" w14:textId="77777777" w:rsidR="00F12A3C" w:rsidRPr="00F12A3C" w:rsidRDefault="00F12A3C" w:rsidP="00F12A3C">
            <w:pPr>
              <w:rPr>
                <w:rFonts w:asciiTheme="minorHAnsi" w:hAnsiTheme="minorHAnsi"/>
                <w:sz w:val="20"/>
                <w:lang w:eastAsia="en-GB"/>
              </w:rPr>
            </w:pPr>
          </w:p>
        </w:tc>
      </w:tr>
      <w:tr w:rsidR="00F12A3C" w:rsidRPr="00F12A3C" w14:paraId="1EF835E0" w14:textId="77777777" w:rsidTr="00A16496">
        <w:tc>
          <w:tcPr>
            <w:tcW w:w="993" w:type="dxa"/>
            <w:shd w:val="clear" w:color="auto" w:fill="D9D9D9" w:themeFill="background1" w:themeFillShade="D9"/>
          </w:tcPr>
          <w:p w14:paraId="1EF835D9"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2</w:t>
            </w:r>
          </w:p>
        </w:tc>
        <w:tc>
          <w:tcPr>
            <w:tcW w:w="6237" w:type="dxa"/>
            <w:gridSpan w:val="2"/>
            <w:shd w:val="clear" w:color="auto" w:fill="FFFFFF" w:themeFill="background1"/>
          </w:tcPr>
          <w:p w14:paraId="1EF835DA" w14:textId="77777777" w:rsidR="00F12A3C" w:rsidRPr="00F12A3C" w:rsidRDefault="00F12A3C" w:rsidP="00F12A3C">
            <w:pPr>
              <w:rPr>
                <w:b/>
                <w:sz w:val="20"/>
                <w:lang w:eastAsia="en-GB"/>
              </w:rPr>
            </w:pPr>
          </w:p>
        </w:tc>
        <w:tc>
          <w:tcPr>
            <w:tcW w:w="1276" w:type="dxa"/>
            <w:gridSpan w:val="2"/>
            <w:shd w:val="clear" w:color="auto" w:fill="FFFFFF" w:themeFill="background1"/>
          </w:tcPr>
          <w:p w14:paraId="1EF835DB" w14:textId="77777777" w:rsidR="00F12A3C" w:rsidRPr="00F12A3C" w:rsidRDefault="00F12A3C" w:rsidP="00F12A3C">
            <w:pPr>
              <w:rPr>
                <w:rFonts w:asciiTheme="minorHAnsi" w:hAnsiTheme="minorHAnsi"/>
                <w:b/>
                <w:sz w:val="20"/>
                <w:lang w:eastAsia="en-GB"/>
              </w:rPr>
            </w:pPr>
          </w:p>
        </w:tc>
        <w:tc>
          <w:tcPr>
            <w:tcW w:w="1418" w:type="dxa"/>
            <w:shd w:val="clear" w:color="auto" w:fill="FFFFFF" w:themeFill="background1"/>
          </w:tcPr>
          <w:p w14:paraId="1EF835DC" w14:textId="77777777" w:rsidR="00F12A3C" w:rsidRPr="00F12A3C" w:rsidRDefault="00F12A3C" w:rsidP="00F12A3C">
            <w:pPr>
              <w:rPr>
                <w:rFonts w:asciiTheme="minorHAnsi" w:hAnsiTheme="minorHAnsi"/>
                <w:sz w:val="20"/>
                <w:lang w:eastAsia="en-GB"/>
              </w:rPr>
            </w:pPr>
          </w:p>
        </w:tc>
        <w:tc>
          <w:tcPr>
            <w:tcW w:w="1842" w:type="dxa"/>
            <w:shd w:val="clear" w:color="auto" w:fill="FFFFFF" w:themeFill="background1"/>
          </w:tcPr>
          <w:p w14:paraId="1EF835DD" w14:textId="77777777" w:rsidR="00F12A3C" w:rsidRPr="00F12A3C" w:rsidRDefault="00F12A3C" w:rsidP="00F12A3C">
            <w:pPr>
              <w:rPr>
                <w:rFonts w:asciiTheme="minorHAnsi" w:hAnsiTheme="minorHAnsi"/>
                <w:b/>
                <w:sz w:val="20"/>
                <w:lang w:eastAsia="en-GB"/>
              </w:rPr>
            </w:pPr>
          </w:p>
        </w:tc>
        <w:tc>
          <w:tcPr>
            <w:tcW w:w="1418" w:type="dxa"/>
            <w:shd w:val="clear" w:color="auto" w:fill="FFFFFF" w:themeFill="background1"/>
          </w:tcPr>
          <w:p w14:paraId="1EF835DE" w14:textId="77777777" w:rsidR="00F12A3C" w:rsidRPr="00F12A3C" w:rsidRDefault="00F12A3C" w:rsidP="00F12A3C">
            <w:pPr>
              <w:rPr>
                <w:rFonts w:asciiTheme="minorHAnsi" w:hAnsiTheme="minorHAnsi"/>
                <w:sz w:val="20"/>
                <w:lang w:eastAsia="en-GB"/>
              </w:rPr>
            </w:pPr>
          </w:p>
        </w:tc>
        <w:tc>
          <w:tcPr>
            <w:tcW w:w="1470" w:type="dxa"/>
            <w:shd w:val="clear" w:color="auto" w:fill="FFFFFF" w:themeFill="background1"/>
          </w:tcPr>
          <w:p w14:paraId="1EF835DF" w14:textId="77777777" w:rsidR="00F12A3C" w:rsidRPr="00F12A3C" w:rsidRDefault="00F12A3C" w:rsidP="00F12A3C">
            <w:pPr>
              <w:rPr>
                <w:rFonts w:asciiTheme="minorHAnsi" w:hAnsiTheme="minorHAnsi"/>
                <w:sz w:val="20"/>
                <w:lang w:eastAsia="en-GB"/>
              </w:rPr>
            </w:pPr>
          </w:p>
        </w:tc>
      </w:tr>
      <w:tr w:rsidR="00F12A3C" w:rsidRPr="00F12A3C" w14:paraId="1EF835E8" w14:textId="77777777" w:rsidTr="00A16496">
        <w:tc>
          <w:tcPr>
            <w:tcW w:w="993" w:type="dxa"/>
            <w:shd w:val="clear" w:color="auto" w:fill="D9D9D9" w:themeFill="background1" w:themeFillShade="D9"/>
          </w:tcPr>
          <w:p w14:paraId="1EF835E1"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3</w:t>
            </w:r>
          </w:p>
        </w:tc>
        <w:tc>
          <w:tcPr>
            <w:tcW w:w="6237" w:type="dxa"/>
            <w:gridSpan w:val="2"/>
            <w:shd w:val="clear" w:color="auto" w:fill="FFFFFF" w:themeFill="background1"/>
          </w:tcPr>
          <w:p w14:paraId="1EF835E2" w14:textId="77777777" w:rsidR="00F12A3C" w:rsidRPr="00F12A3C" w:rsidRDefault="00F12A3C" w:rsidP="00F12A3C">
            <w:pPr>
              <w:rPr>
                <w:b/>
                <w:sz w:val="20"/>
                <w:lang w:eastAsia="en-GB"/>
              </w:rPr>
            </w:pPr>
          </w:p>
        </w:tc>
        <w:tc>
          <w:tcPr>
            <w:tcW w:w="1276" w:type="dxa"/>
            <w:gridSpan w:val="2"/>
            <w:shd w:val="clear" w:color="auto" w:fill="FFFFFF" w:themeFill="background1"/>
          </w:tcPr>
          <w:p w14:paraId="1EF835E3" w14:textId="77777777" w:rsidR="00F12A3C" w:rsidRPr="00F12A3C" w:rsidRDefault="00F12A3C" w:rsidP="00F12A3C">
            <w:pPr>
              <w:rPr>
                <w:rFonts w:asciiTheme="minorHAnsi" w:hAnsiTheme="minorHAnsi"/>
                <w:b/>
                <w:sz w:val="20"/>
                <w:lang w:eastAsia="en-GB"/>
              </w:rPr>
            </w:pPr>
          </w:p>
        </w:tc>
        <w:tc>
          <w:tcPr>
            <w:tcW w:w="1418" w:type="dxa"/>
            <w:shd w:val="clear" w:color="auto" w:fill="FFFFFF" w:themeFill="background1"/>
          </w:tcPr>
          <w:p w14:paraId="1EF835E4" w14:textId="77777777" w:rsidR="00F12A3C" w:rsidRPr="00F12A3C" w:rsidRDefault="00F12A3C" w:rsidP="00F12A3C">
            <w:pPr>
              <w:rPr>
                <w:rFonts w:asciiTheme="minorHAnsi" w:hAnsiTheme="minorHAnsi"/>
                <w:sz w:val="20"/>
                <w:lang w:eastAsia="en-GB"/>
              </w:rPr>
            </w:pPr>
          </w:p>
        </w:tc>
        <w:tc>
          <w:tcPr>
            <w:tcW w:w="1842" w:type="dxa"/>
            <w:shd w:val="clear" w:color="auto" w:fill="FFFFFF" w:themeFill="background1"/>
          </w:tcPr>
          <w:p w14:paraId="1EF835E5" w14:textId="77777777" w:rsidR="00F12A3C" w:rsidRPr="00F12A3C" w:rsidRDefault="00F12A3C" w:rsidP="00F12A3C">
            <w:pPr>
              <w:rPr>
                <w:rFonts w:asciiTheme="minorHAnsi" w:hAnsiTheme="minorHAnsi"/>
                <w:b/>
                <w:sz w:val="20"/>
                <w:lang w:eastAsia="en-GB"/>
              </w:rPr>
            </w:pPr>
          </w:p>
        </w:tc>
        <w:tc>
          <w:tcPr>
            <w:tcW w:w="1418" w:type="dxa"/>
            <w:shd w:val="clear" w:color="auto" w:fill="FFFFFF" w:themeFill="background1"/>
          </w:tcPr>
          <w:p w14:paraId="1EF835E6" w14:textId="77777777" w:rsidR="00F12A3C" w:rsidRPr="00F12A3C" w:rsidRDefault="00F12A3C" w:rsidP="00F12A3C">
            <w:pPr>
              <w:rPr>
                <w:rFonts w:asciiTheme="minorHAnsi" w:hAnsiTheme="minorHAnsi"/>
                <w:sz w:val="20"/>
                <w:lang w:eastAsia="en-GB"/>
              </w:rPr>
            </w:pPr>
          </w:p>
        </w:tc>
        <w:tc>
          <w:tcPr>
            <w:tcW w:w="1470" w:type="dxa"/>
            <w:shd w:val="clear" w:color="auto" w:fill="FFFFFF" w:themeFill="background1"/>
          </w:tcPr>
          <w:p w14:paraId="1EF835E7" w14:textId="77777777" w:rsidR="00F12A3C" w:rsidRPr="00F12A3C" w:rsidRDefault="00F12A3C" w:rsidP="00F12A3C">
            <w:pPr>
              <w:rPr>
                <w:rFonts w:asciiTheme="minorHAnsi" w:hAnsiTheme="minorHAnsi"/>
                <w:sz w:val="20"/>
                <w:lang w:eastAsia="en-GB"/>
              </w:rPr>
            </w:pPr>
          </w:p>
        </w:tc>
      </w:tr>
      <w:tr w:rsidR="00F12A3C" w:rsidRPr="00F12A3C" w14:paraId="1EF835F0" w14:textId="77777777" w:rsidTr="00A16496">
        <w:tc>
          <w:tcPr>
            <w:tcW w:w="993" w:type="dxa"/>
            <w:shd w:val="clear" w:color="auto" w:fill="D9D9D9" w:themeFill="background1" w:themeFillShade="D9"/>
          </w:tcPr>
          <w:p w14:paraId="1EF835E9"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4</w:t>
            </w:r>
          </w:p>
        </w:tc>
        <w:tc>
          <w:tcPr>
            <w:tcW w:w="6237" w:type="dxa"/>
            <w:gridSpan w:val="2"/>
            <w:shd w:val="clear" w:color="auto" w:fill="FFFFFF" w:themeFill="background1"/>
          </w:tcPr>
          <w:p w14:paraId="1EF835EA" w14:textId="77777777" w:rsidR="00F12A3C" w:rsidRPr="00F12A3C" w:rsidRDefault="00F12A3C" w:rsidP="00F12A3C">
            <w:pPr>
              <w:rPr>
                <w:b/>
                <w:sz w:val="20"/>
                <w:lang w:eastAsia="en-GB"/>
              </w:rPr>
            </w:pPr>
          </w:p>
        </w:tc>
        <w:tc>
          <w:tcPr>
            <w:tcW w:w="1276" w:type="dxa"/>
            <w:gridSpan w:val="2"/>
            <w:shd w:val="clear" w:color="auto" w:fill="FFFFFF" w:themeFill="background1"/>
          </w:tcPr>
          <w:p w14:paraId="1EF835EB" w14:textId="77777777" w:rsidR="00F12A3C" w:rsidRPr="00F12A3C" w:rsidRDefault="00F12A3C" w:rsidP="00F12A3C">
            <w:pPr>
              <w:rPr>
                <w:rFonts w:asciiTheme="minorHAnsi" w:hAnsiTheme="minorHAnsi"/>
                <w:b/>
                <w:sz w:val="20"/>
                <w:lang w:eastAsia="en-GB"/>
              </w:rPr>
            </w:pPr>
          </w:p>
        </w:tc>
        <w:tc>
          <w:tcPr>
            <w:tcW w:w="1418" w:type="dxa"/>
            <w:shd w:val="clear" w:color="auto" w:fill="FFFFFF" w:themeFill="background1"/>
          </w:tcPr>
          <w:p w14:paraId="1EF835EC" w14:textId="77777777" w:rsidR="00F12A3C" w:rsidRPr="00F12A3C" w:rsidRDefault="00F12A3C" w:rsidP="00F12A3C">
            <w:pPr>
              <w:rPr>
                <w:rFonts w:asciiTheme="minorHAnsi" w:hAnsiTheme="minorHAnsi"/>
                <w:sz w:val="20"/>
                <w:lang w:eastAsia="en-GB"/>
              </w:rPr>
            </w:pPr>
          </w:p>
        </w:tc>
        <w:tc>
          <w:tcPr>
            <w:tcW w:w="1842" w:type="dxa"/>
            <w:shd w:val="clear" w:color="auto" w:fill="FFFFFF" w:themeFill="background1"/>
          </w:tcPr>
          <w:p w14:paraId="1EF835ED" w14:textId="77777777" w:rsidR="00F12A3C" w:rsidRPr="00F12A3C" w:rsidRDefault="00F12A3C" w:rsidP="00F12A3C">
            <w:pPr>
              <w:rPr>
                <w:rFonts w:asciiTheme="minorHAnsi" w:hAnsiTheme="minorHAnsi"/>
                <w:b/>
                <w:sz w:val="20"/>
                <w:lang w:eastAsia="en-GB"/>
              </w:rPr>
            </w:pPr>
          </w:p>
        </w:tc>
        <w:tc>
          <w:tcPr>
            <w:tcW w:w="1418" w:type="dxa"/>
            <w:shd w:val="clear" w:color="auto" w:fill="FFFFFF" w:themeFill="background1"/>
          </w:tcPr>
          <w:p w14:paraId="1EF835EE" w14:textId="77777777" w:rsidR="00F12A3C" w:rsidRPr="00F12A3C" w:rsidRDefault="00F12A3C" w:rsidP="00F12A3C">
            <w:pPr>
              <w:rPr>
                <w:rFonts w:asciiTheme="minorHAnsi" w:hAnsiTheme="minorHAnsi"/>
                <w:sz w:val="20"/>
                <w:lang w:eastAsia="en-GB"/>
              </w:rPr>
            </w:pPr>
          </w:p>
        </w:tc>
        <w:tc>
          <w:tcPr>
            <w:tcW w:w="1470" w:type="dxa"/>
            <w:shd w:val="clear" w:color="auto" w:fill="FFFFFF" w:themeFill="background1"/>
          </w:tcPr>
          <w:p w14:paraId="1EF835EF" w14:textId="77777777" w:rsidR="00F12A3C" w:rsidRPr="00F12A3C" w:rsidRDefault="00F12A3C" w:rsidP="00F12A3C">
            <w:pPr>
              <w:rPr>
                <w:rFonts w:asciiTheme="minorHAnsi" w:hAnsiTheme="minorHAnsi"/>
                <w:sz w:val="20"/>
                <w:lang w:eastAsia="en-GB"/>
              </w:rPr>
            </w:pPr>
          </w:p>
        </w:tc>
      </w:tr>
      <w:tr w:rsidR="00F12A3C" w:rsidRPr="00F12A3C" w14:paraId="1EF835F8" w14:textId="77777777" w:rsidTr="00A16496">
        <w:tc>
          <w:tcPr>
            <w:tcW w:w="993" w:type="dxa"/>
            <w:shd w:val="clear" w:color="auto" w:fill="D9D9D9" w:themeFill="background1" w:themeFillShade="D9"/>
          </w:tcPr>
          <w:p w14:paraId="1EF835F1"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5</w:t>
            </w:r>
          </w:p>
        </w:tc>
        <w:tc>
          <w:tcPr>
            <w:tcW w:w="6237" w:type="dxa"/>
            <w:gridSpan w:val="2"/>
            <w:shd w:val="clear" w:color="auto" w:fill="FFFFFF" w:themeFill="background1"/>
          </w:tcPr>
          <w:p w14:paraId="1EF835F2" w14:textId="77777777" w:rsidR="00F12A3C" w:rsidRPr="00F12A3C" w:rsidRDefault="00F12A3C" w:rsidP="00F12A3C">
            <w:pPr>
              <w:rPr>
                <w:b/>
                <w:sz w:val="20"/>
                <w:lang w:eastAsia="en-GB"/>
              </w:rPr>
            </w:pPr>
          </w:p>
        </w:tc>
        <w:tc>
          <w:tcPr>
            <w:tcW w:w="1276" w:type="dxa"/>
            <w:gridSpan w:val="2"/>
            <w:shd w:val="clear" w:color="auto" w:fill="FFFFFF" w:themeFill="background1"/>
          </w:tcPr>
          <w:p w14:paraId="1EF835F3" w14:textId="77777777" w:rsidR="00F12A3C" w:rsidRPr="00F12A3C" w:rsidRDefault="00F12A3C" w:rsidP="00F12A3C">
            <w:pPr>
              <w:rPr>
                <w:rFonts w:asciiTheme="minorHAnsi" w:hAnsiTheme="minorHAnsi"/>
                <w:b/>
                <w:sz w:val="20"/>
                <w:lang w:eastAsia="en-GB"/>
              </w:rPr>
            </w:pPr>
          </w:p>
        </w:tc>
        <w:tc>
          <w:tcPr>
            <w:tcW w:w="1418" w:type="dxa"/>
            <w:shd w:val="clear" w:color="auto" w:fill="FFFFFF" w:themeFill="background1"/>
          </w:tcPr>
          <w:p w14:paraId="1EF835F4" w14:textId="77777777" w:rsidR="00F12A3C" w:rsidRPr="00F12A3C" w:rsidRDefault="00F12A3C" w:rsidP="00F12A3C">
            <w:pPr>
              <w:rPr>
                <w:rFonts w:asciiTheme="minorHAnsi" w:hAnsiTheme="minorHAnsi"/>
                <w:sz w:val="20"/>
                <w:lang w:eastAsia="en-GB"/>
              </w:rPr>
            </w:pPr>
          </w:p>
        </w:tc>
        <w:tc>
          <w:tcPr>
            <w:tcW w:w="1842" w:type="dxa"/>
            <w:shd w:val="clear" w:color="auto" w:fill="FFFFFF" w:themeFill="background1"/>
          </w:tcPr>
          <w:p w14:paraId="1EF835F5" w14:textId="77777777" w:rsidR="00F12A3C" w:rsidRPr="00F12A3C" w:rsidRDefault="00F12A3C" w:rsidP="00F12A3C">
            <w:pPr>
              <w:rPr>
                <w:rFonts w:asciiTheme="minorHAnsi" w:hAnsiTheme="minorHAnsi"/>
                <w:b/>
                <w:sz w:val="20"/>
                <w:lang w:eastAsia="en-GB"/>
              </w:rPr>
            </w:pPr>
          </w:p>
        </w:tc>
        <w:tc>
          <w:tcPr>
            <w:tcW w:w="1418" w:type="dxa"/>
            <w:shd w:val="clear" w:color="auto" w:fill="FFFFFF" w:themeFill="background1"/>
          </w:tcPr>
          <w:p w14:paraId="1EF835F6" w14:textId="77777777" w:rsidR="00F12A3C" w:rsidRPr="00F12A3C" w:rsidRDefault="00F12A3C" w:rsidP="00F12A3C">
            <w:pPr>
              <w:rPr>
                <w:rFonts w:asciiTheme="minorHAnsi" w:hAnsiTheme="minorHAnsi"/>
                <w:sz w:val="20"/>
                <w:lang w:eastAsia="en-GB"/>
              </w:rPr>
            </w:pPr>
          </w:p>
        </w:tc>
        <w:tc>
          <w:tcPr>
            <w:tcW w:w="1470" w:type="dxa"/>
            <w:shd w:val="clear" w:color="auto" w:fill="FFFFFF" w:themeFill="background1"/>
          </w:tcPr>
          <w:p w14:paraId="1EF835F7" w14:textId="77777777" w:rsidR="00F12A3C" w:rsidRPr="00F12A3C" w:rsidRDefault="00F12A3C" w:rsidP="00F12A3C">
            <w:pPr>
              <w:rPr>
                <w:rFonts w:asciiTheme="minorHAnsi" w:hAnsiTheme="minorHAnsi"/>
                <w:sz w:val="20"/>
                <w:lang w:eastAsia="en-GB"/>
              </w:rPr>
            </w:pPr>
          </w:p>
        </w:tc>
      </w:tr>
      <w:tr w:rsidR="00F12A3C" w:rsidRPr="00F12A3C" w14:paraId="1EF83600" w14:textId="77777777" w:rsidTr="00A16496">
        <w:tc>
          <w:tcPr>
            <w:tcW w:w="993" w:type="dxa"/>
            <w:shd w:val="clear" w:color="auto" w:fill="D9D9D9" w:themeFill="background1" w:themeFillShade="D9"/>
          </w:tcPr>
          <w:p w14:paraId="1EF835F9"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6</w:t>
            </w:r>
          </w:p>
        </w:tc>
        <w:tc>
          <w:tcPr>
            <w:tcW w:w="6237" w:type="dxa"/>
            <w:gridSpan w:val="2"/>
            <w:shd w:val="clear" w:color="auto" w:fill="FFFFFF" w:themeFill="background1"/>
          </w:tcPr>
          <w:p w14:paraId="1EF835FA" w14:textId="77777777" w:rsidR="00F12A3C" w:rsidRPr="00F12A3C" w:rsidRDefault="00F12A3C" w:rsidP="00F12A3C">
            <w:pPr>
              <w:keepNext/>
              <w:spacing w:before="60" w:after="60"/>
              <w:rPr>
                <w:rFonts w:ascii="Arial" w:hAnsi="Arial"/>
                <w:sz w:val="20"/>
                <w:lang w:eastAsia="en-GB"/>
              </w:rPr>
            </w:pPr>
          </w:p>
        </w:tc>
        <w:tc>
          <w:tcPr>
            <w:tcW w:w="1276" w:type="dxa"/>
            <w:gridSpan w:val="2"/>
            <w:shd w:val="clear" w:color="auto" w:fill="FFFFFF" w:themeFill="background1"/>
          </w:tcPr>
          <w:p w14:paraId="1EF835FB" w14:textId="77777777" w:rsidR="00F12A3C" w:rsidRPr="00F12A3C" w:rsidRDefault="00F12A3C" w:rsidP="00F12A3C">
            <w:pPr>
              <w:rPr>
                <w:rFonts w:asciiTheme="minorHAnsi" w:hAnsiTheme="minorHAnsi"/>
                <w:b/>
                <w:sz w:val="20"/>
                <w:lang w:eastAsia="en-GB"/>
              </w:rPr>
            </w:pPr>
          </w:p>
        </w:tc>
        <w:tc>
          <w:tcPr>
            <w:tcW w:w="1418" w:type="dxa"/>
            <w:shd w:val="clear" w:color="auto" w:fill="FFFFFF" w:themeFill="background1"/>
          </w:tcPr>
          <w:p w14:paraId="1EF835FC" w14:textId="77777777" w:rsidR="00F12A3C" w:rsidRPr="00F12A3C" w:rsidRDefault="00F12A3C" w:rsidP="00F12A3C">
            <w:pPr>
              <w:rPr>
                <w:rFonts w:asciiTheme="minorHAnsi" w:hAnsiTheme="minorHAnsi"/>
                <w:sz w:val="20"/>
                <w:lang w:eastAsia="en-GB"/>
              </w:rPr>
            </w:pPr>
          </w:p>
        </w:tc>
        <w:tc>
          <w:tcPr>
            <w:tcW w:w="1842" w:type="dxa"/>
            <w:shd w:val="clear" w:color="auto" w:fill="FFFFFF" w:themeFill="background1"/>
          </w:tcPr>
          <w:p w14:paraId="1EF835FD" w14:textId="77777777" w:rsidR="00F12A3C" w:rsidRPr="00F12A3C" w:rsidRDefault="00F12A3C" w:rsidP="00F12A3C">
            <w:pPr>
              <w:rPr>
                <w:rFonts w:asciiTheme="minorHAnsi" w:hAnsiTheme="minorHAnsi"/>
                <w:b/>
                <w:sz w:val="20"/>
                <w:lang w:eastAsia="en-GB"/>
              </w:rPr>
            </w:pPr>
          </w:p>
        </w:tc>
        <w:tc>
          <w:tcPr>
            <w:tcW w:w="1418" w:type="dxa"/>
            <w:shd w:val="clear" w:color="auto" w:fill="FFFFFF" w:themeFill="background1"/>
          </w:tcPr>
          <w:p w14:paraId="1EF835FE" w14:textId="77777777" w:rsidR="00F12A3C" w:rsidRPr="00F12A3C" w:rsidRDefault="00F12A3C" w:rsidP="00F12A3C">
            <w:pPr>
              <w:rPr>
                <w:rFonts w:asciiTheme="minorHAnsi" w:hAnsiTheme="minorHAnsi"/>
                <w:sz w:val="20"/>
                <w:lang w:eastAsia="en-GB"/>
              </w:rPr>
            </w:pPr>
          </w:p>
        </w:tc>
        <w:tc>
          <w:tcPr>
            <w:tcW w:w="1470" w:type="dxa"/>
            <w:shd w:val="clear" w:color="auto" w:fill="FFFFFF" w:themeFill="background1"/>
          </w:tcPr>
          <w:p w14:paraId="1EF835FF" w14:textId="77777777" w:rsidR="00F12A3C" w:rsidRPr="00F12A3C" w:rsidRDefault="00F12A3C" w:rsidP="00F12A3C">
            <w:pPr>
              <w:rPr>
                <w:rFonts w:asciiTheme="minorHAnsi" w:hAnsiTheme="minorHAnsi"/>
                <w:sz w:val="20"/>
                <w:lang w:eastAsia="en-GB"/>
              </w:rPr>
            </w:pPr>
          </w:p>
        </w:tc>
      </w:tr>
      <w:tr w:rsidR="00F12A3C" w:rsidRPr="00F12A3C" w14:paraId="1EF83608" w14:textId="77777777" w:rsidTr="00A16496">
        <w:tc>
          <w:tcPr>
            <w:tcW w:w="993" w:type="dxa"/>
            <w:shd w:val="clear" w:color="auto" w:fill="D9D9D9" w:themeFill="background1" w:themeFillShade="D9"/>
          </w:tcPr>
          <w:p w14:paraId="1EF83601"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7</w:t>
            </w:r>
          </w:p>
        </w:tc>
        <w:tc>
          <w:tcPr>
            <w:tcW w:w="6237" w:type="dxa"/>
            <w:gridSpan w:val="2"/>
            <w:shd w:val="clear" w:color="auto" w:fill="FFFFFF" w:themeFill="background1"/>
          </w:tcPr>
          <w:p w14:paraId="1EF83602" w14:textId="77777777" w:rsidR="00F12A3C" w:rsidRPr="00F12A3C" w:rsidRDefault="00F12A3C" w:rsidP="00F12A3C">
            <w:pPr>
              <w:keepNext/>
              <w:spacing w:before="60" w:after="60"/>
              <w:rPr>
                <w:rFonts w:ascii="Arial" w:hAnsi="Arial"/>
                <w:sz w:val="20"/>
                <w:lang w:eastAsia="en-GB"/>
              </w:rPr>
            </w:pPr>
          </w:p>
        </w:tc>
        <w:tc>
          <w:tcPr>
            <w:tcW w:w="1276" w:type="dxa"/>
            <w:gridSpan w:val="2"/>
            <w:shd w:val="clear" w:color="auto" w:fill="FFFFFF" w:themeFill="background1"/>
          </w:tcPr>
          <w:p w14:paraId="1EF83603" w14:textId="77777777" w:rsidR="00F12A3C" w:rsidRPr="00F12A3C" w:rsidRDefault="00F12A3C" w:rsidP="00F12A3C">
            <w:pPr>
              <w:rPr>
                <w:rFonts w:asciiTheme="minorHAnsi" w:hAnsiTheme="minorHAnsi"/>
                <w:b/>
                <w:sz w:val="20"/>
                <w:lang w:eastAsia="en-GB"/>
              </w:rPr>
            </w:pPr>
          </w:p>
        </w:tc>
        <w:tc>
          <w:tcPr>
            <w:tcW w:w="1418" w:type="dxa"/>
            <w:shd w:val="clear" w:color="auto" w:fill="FFFFFF" w:themeFill="background1"/>
          </w:tcPr>
          <w:p w14:paraId="1EF83604" w14:textId="77777777" w:rsidR="00F12A3C" w:rsidRPr="00F12A3C" w:rsidRDefault="00F12A3C" w:rsidP="00F12A3C">
            <w:pPr>
              <w:rPr>
                <w:rFonts w:asciiTheme="minorHAnsi" w:hAnsiTheme="minorHAnsi"/>
                <w:sz w:val="20"/>
                <w:lang w:eastAsia="en-GB"/>
              </w:rPr>
            </w:pPr>
          </w:p>
        </w:tc>
        <w:tc>
          <w:tcPr>
            <w:tcW w:w="1842" w:type="dxa"/>
            <w:shd w:val="clear" w:color="auto" w:fill="FFFFFF" w:themeFill="background1"/>
          </w:tcPr>
          <w:p w14:paraId="1EF83605" w14:textId="77777777" w:rsidR="00F12A3C" w:rsidRPr="00F12A3C" w:rsidRDefault="00F12A3C" w:rsidP="00F12A3C">
            <w:pPr>
              <w:rPr>
                <w:rFonts w:asciiTheme="minorHAnsi" w:hAnsiTheme="minorHAnsi"/>
                <w:b/>
                <w:sz w:val="20"/>
                <w:lang w:eastAsia="en-GB"/>
              </w:rPr>
            </w:pPr>
          </w:p>
        </w:tc>
        <w:tc>
          <w:tcPr>
            <w:tcW w:w="1418" w:type="dxa"/>
            <w:shd w:val="clear" w:color="auto" w:fill="FFFFFF" w:themeFill="background1"/>
          </w:tcPr>
          <w:p w14:paraId="1EF83606" w14:textId="77777777" w:rsidR="00F12A3C" w:rsidRPr="00F12A3C" w:rsidRDefault="00F12A3C" w:rsidP="00F12A3C">
            <w:pPr>
              <w:rPr>
                <w:rFonts w:asciiTheme="minorHAnsi" w:hAnsiTheme="minorHAnsi"/>
                <w:sz w:val="20"/>
                <w:lang w:eastAsia="en-GB"/>
              </w:rPr>
            </w:pPr>
          </w:p>
        </w:tc>
        <w:tc>
          <w:tcPr>
            <w:tcW w:w="1470" w:type="dxa"/>
            <w:shd w:val="clear" w:color="auto" w:fill="FFFFFF" w:themeFill="background1"/>
          </w:tcPr>
          <w:p w14:paraId="1EF83607" w14:textId="77777777" w:rsidR="00F12A3C" w:rsidRPr="00F12A3C" w:rsidRDefault="00F12A3C" w:rsidP="00F12A3C">
            <w:pPr>
              <w:rPr>
                <w:rFonts w:asciiTheme="minorHAnsi" w:hAnsiTheme="minorHAnsi"/>
                <w:sz w:val="20"/>
                <w:lang w:eastAsia="en-GB"/>
              </w:rPr>
            </w:pPr>
          </w:p>
        </w:tc>
      </w:tr>
      <w:tr w:rsidR="00F12A3C" w:rsidRPr="00F12A3C" w14:paraId="1EF8360A" w14:textId="77777777" w:rsidTr="00A16496">
        <w:tc>
          <w:tcPr>
            <w:tcW w:w="14654" w:type="dxa"/>
            <w:gridSpan w:val="9"/>
            <w:shd w:val="clear" w:color="auto" w:fill="D9D9D9" w:themeFill="background1" w:themeFillShade="D9"/>
          </w:tcPr>
          <w:p w14:paraId="1EF83609"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Expected Impact</w:t>
            </w:r>
          </w:p>
        </w:tc>
      </w:tr>
      <w:tr w:rsidR="00F12A3C" w:rsidRPr="00F12A3C" w14:paraId="1EF8360D" w14:textId="77777777" w:rsidTr="00A16496">
        <w:trPr>
          <w:trHeight w:val="575"/>
        </w:trPr>
        <w:tc>
          <w:tcPr>
            <w:tcW w:w="3497" w:type="dxa"/>
            <w:gridSpan w:val="2"/>
            <w:shd w:val="clear" w:color="auto" w:fill="D9D9D9" w:themeFill="background1" w:themeFillShade="D9"/>
          </w:tcPr>
          <w:p w14:paraId="1EF8360B" w14:textId="77777777" w:rsidR="00F12A3C" w:rsidRPr="00F12A3C" w:rsidRDefault="00F12A3C" w:rsidP="00F12A3C">
            <w:pPr>
              <w:rPr>
                <w:rFonts w:asciiTheme="minorHAnsi" w:hAnsiTheme="minorHAnsi"/>
                <w:b/>
                <w:sz w:val="20"/>
                <w:lang w:eastAsia="en-GB"/>
              </w:rPr>
            </w:pPr>
            <w:r w:rsidRPr="00F12A3C">
              <w:rPr>
                <w:rFonts w:asciiTheme="minorHAnsi" w:hAnsiTheme="minorHAnsi"/>
                <w:b/>
                <w:sz w:val="20"/>
                <w:lang w:eastAsia="en-GB"/>
              </w:rPr>
              <w:t>Please explain the main benefits and expected impact of your activities</w:t>
            </w:r>
          </w:p>
        </w:tc>
        <w:tc>
          <w:tcPr>
            <w:tcW w:w="11157" w:type="dxa"/>
            <w:gridSpan w:val="7"/>
            <w:tcBorders>
              <w:bottom w:val="nil"/>
            </w:tcBorders>
          </w:tcPr>
          <w:p w14:paraId="1EF8360C" w14:textId="77777777" w:rsidR="00F12A3C" w:rsidRPr="00F12A3C" w:rsidRDefault="00F12A3C" w:rsidP="00F12A3C">
            <w:pPr>
              <w:rPr>
                <w:rFonts w:asciiTheme="minorHAnsi" w:hAnsiTheme="minorHAnsi"/>
                <w:sz w:val="20"/>
                <w:lang w:eastAsia="en-GB"/>
              </w:rPr>
            </w:pPr>
          </w:p>
        </w:tc>
      </w:tr>
      <w:tr w:rsidR="00F12A3C" w:rsidRPr="00F12A3C" w14:paraId="1EF8361B" w14:textId="77777777" w:rsidTr="00A16496">
        <w:tc>
          <w:tcPr>
            <w:tcW w:w="14654" w:type="dxa"/>
            <w:gridSpan w:val="9"/>
            <w:tcBorders>
              <w:top w:val="nil"/>
            </w:tcBorders>
            <w:shd w:val="clear" w:color="auto" w:fill="auto"/>
          </w:tcPr>
          <w:p w14:paraId="1EF8360E" w14:textId="77777777" w:rsidR="00F12A3C" w:rsidRPr="00F12A3C" w:rsidRDefault="00F12A3C" w:rsidP="00F12A3C">
            <w:pPr>
              <w:rPr>
                <w:rFonts w:asciiTheme="minorHAnsi" w:hAnsiTheme="minorHAnsi"/>
                <w:b/>
                <w:sz w:val="20"/>
                <w:lang w:eastAsia="en-GB"/>
              </w:rPr>
            </w:pPr>
          </w:p>
          <w:p w14:paraId="1EF8360F" w14:textId="77777777" w:rsidR="00F12A3C" w:rsidRPr="00F12A3C" w:rsidRDefault="00F12A3C" w:rsidP="00F12A3C">
            <w:pPr>
              <w:rPr>
                <w:rFonts w:asciiTheme="minorHAnsi" w:hAnsiTheme="minorHAnsi"/>
                <w:b/>
                <w:sz w:val="20"/>
                <w:lang w:eastAsia="en-GB"/>
              </w:rPr>
            </w:pPr>
          </w:p>
          <w:p w14:paraId="1EF83610" w14:textId="77777777" w:rsidR="00F12A3C" w:rsidRPr="00F12A3C" w:rsidRDefault="00F12A3C" w:rsidP="00F12A3C">
            <w:pPr>
              <w:rPr>
                <w:rFonts w:asciiTheme="minorHAnsi" w:hAnsiTheme="minorHAnsi"/>
                <w:b/>
                <w:sz w:val="20"/>
                <w:lang w:eastAsia="en-GB"/>
              </w:rPr>
            </w:pPr>
          </w:p>
          <w:p w14:paraId="1EF83611" w14:textId="77777777" w:rsidR="00F12A3C" w:rsidRPr="00F12A3C" w:rsidRDefault="00F12A3C" w:rsidP="00F12A3C">
            <w:pPr>
              <w:rPr>
                <w:rFonts w:asciiTheme="minorHAnsi" w:hAnsiTheme="minorHAnsi"/>
                <w:b/>
                <w:sz w:val="20"/>
                <w:lang w:eastAsia="en-GB"/>
              </w:rPr>
            </w:pPr>
          </w:p>
          <w:p w14:paraId="1EF83612" w14:textId="77777777" w:rsidR="00F12A3C" w:rsidRPr="00F12A3C" w:rsidRDefault="00F12A3C" w:rsidP="00F12A3C">
            <w:pPr>
              <w:rPr>
                <w:rFonts w:asciiTheme="minorHAnsi" w:hAnsiTheme="minorHAnsi"/>
                <w:b/>
                <w:sz w:val="20"/>
                <w:lang w:eastAsia="en-GB"/>
              </w:rPr>
            </w:pPr>
          </w:p>
          <w:p w14:paraId="1EF83613" w14:textId="77777777" w:rsidR="00F12A3C" w:rsidRPr="00F12A3C" w:rsidRDefault="00F12A3C" w:rsidP="00F12A3C">
            <w:pPr>
              <w:rPr>
                <w:rFonts w:asciiTheme="minorHAnsi" w:hAnsiTheme="minorHAnsi"/>
                <w:b/>
                <w:sz w:val="20"/>
                <w:lang w:eastAsia="en-GB"/>
              </w:rPr>
            </w:pPr>
          </w:p>
          <w:p w14:paraId="1EF83614" w14:textId="77777777" w:rsidR="00F12A3C" w:rsidRPr="00F12A3C" w:rsidRDefault="00F12A3C" w:rsidP="00F12A3C">
            <w:pPr>
              <w:rPr>
                <w:rFonts w:asciiTheme="minorHAnsi" w:hAnsiTheme="minorHAnsi"/>
                <w:b/>
                <w:sz w:val="20"/>
                <w:lang w:eastAsia="en-GB"/>
              </w:rPr>
            </w:pPr>
          </w:p>
          <w:p w14:paraId="1EF83615" w14:textId="77777777" w:rsidR="00F12A3C" w:rsidRPr="00F12A3C" w:rsidRDefault="00F12A3C" w:rsidP="00F12A3C">
            <w:pPr>
              <w:rPr>
                <w:rFonts w:asciiTheme="minorHAnsi" w:hAnsiTheme="minorHAnsi"/>
                <w:b/>
                <w:sz w:val="20"/>
                <w:lang w:eastAsia="en-GB"/>
              </w:rPr>
            </w:pPr>
          </w:p>
          <w:p w14:paraId="1EF83616" w14:textId="77777777" w:rsidR="00F12A3C" w:rsidRPr="00F12A3C" w:rsidRDefault="00F12A3C" w:rsidP="00F12A3C">
            <w:pPr>
              <w:rPr>
                <w:rFonts w:asciiTheme="minorHAnsi" w:hAnsiTheme="minorHAnsi"/>
                <w:b/>
                <w:sz w:val="20"/>
                <w:lang w:eastAsia="en-GB"/>
              </w:rPr>
            </w:pPr>
          </w:p>
          <w:p w14:paraId="1EF83617" w14:textId="77777777" w:rsidR="00F12A3C" w:rsidRPr="00F12A3C" w:rsidRDefault="00F12A3C" w:rsidP="00F12A3C">
            <w:pPr>
              <w:rPr>
                <w:rFonts w:asciiTheme="minorHAnsi" w:hAnsiTheme="minorHAnsi"/>
                <w:b/>
                <w:sz w:val="20"/>
                <w:lang w:eastAsia="en-GB"/>
              </w:rPr>
            </w:pPr>
          </w:p>
          <w:p w14:paraId="1EF83618" w14:textId="77777777" w:rsidR="00F12A3C" w:rsidRPr="00F12A3C" w:rsidRDefault="00F12A3C" w:rsidP="00F12A3C">
            <w:pPr>
              <w:rPr>
                <w:rFonts w:asciiTheme="minorHAnsi" w:hAnsiTheme="minorHAnsi"/>
                <w:b/>
                <w:sz w:val="20"/>
                <w:lang w:eastAsia="en-GB"/>
              </w:rPr>
            </w:pPr>
          </w:p>
          <w:p w14:paraId="1EF83619" w14:textId="77777777" w:rsidR="00F12A3C" w:rsidRPr="00F12A3C" w:rsidRDefault="00F12A3C" w:rsidP="00F12A3C">
            <w:pPr>
              <w:rPr>
                <w:rFonts w:asciiTheme="minorHAnsi" w:hAnsiTheme="minorHAnsi"/>
                <w:b/>
                <w:sz w:val="20"/>
                <w:lang w:eastAsia="en-GB"/>
              </w:rPr>
            </w:pPr>
          </w:p>
          <w:p w14:paraId="1EF8361A" w14:textId="77777777" w:rsidR="00F12A3C" w:rsidRPr="00F12A3C" w:rsidRDefault="00F12A3C" w:rsidP="00F12A3C">
            <w:pPr>
              <w:rPr>
                <w:rFonts w:asciiTheme="minorHAnsi" w:hAnsiTheme="minorHAnsi"/>
                <w:sz w:val="20"/>
                <w:lang w:eastAsia="en-GB"/>
              </w:rPr>
            </w:pPr>
          </w:p>
        </w:tc>
      </w:tr>
      <w:tr w:rsidR="00F12A3C" w:rsidRPr="00F12A3C" w14:paraId="1EF8361D" w14:textId="77777777" w:rsidTr="00A16496">
        <w:trPr>
          <w:trHeight w:val="368"/>
        </w:trPr>
        <w:tc>
          <w:tcPr>
            <w:tcW w:w="14654" w:type="dxa"/>
            <w:gridSpan w:val="9"/>
            <w:shd w:val="clear" w:color="auto" w:fill="D9D9D9" w:themeFill="background1" w:themeFillShade="D9"/>
          </w:tcPr>
          <w:p w14:paraId="1EF8361C" w14:textId="7A784CBC" w:rsidR="00F12A3C" w:rsidRPr="00F12A3C" w:rsidRDefault="00F12A3C" w:rsidP="00411D6E">
            <w:pPr>
              <w:rPr>
                <w:b/>
                <w:sz w:val="20"/>
                <w:lang w:eastAsia="en-GB"/>
              </w:rPr>
            </w:pPr>
            <w:r w:rsidRPr="00F12A3C">
              <w:rPr>
                <w:b/>
                <w:sz w:val="20"/>
                <w:vertAlign w:val="superscript"/>
                <w:lang w:eastAsia="en-GB"/>
              </w:rPr>
              <w:t xml:space="preserve">1. </w:t>
            </w:r>
            <w:r w:rsidRPr="00F12A3C">
              <w:rPr>
                <w:rFonts w:asciiTheme="minorHAnsi" w:hAnsiTheme="minorHAnsi"/>
                <w:b/>
                <w:sz w:val="20"/>
                <w:lang w:eastAsia="en-GB"/>
              </w:rPr>
              <w:t xml:space="preserve">Indicate expected completion date (MM/YYYY) assuming that the project will start in </w:t>
            </w:r>
            <w:r w:rsidR="00411D6E">
              <w:rPr>
                <w:rFonts w:asciiTheme="minorHAnsi" w:hAnsiTheme="minorHAnsi"/>
                <w:b/>
                <w:sz w:val="20"/>
                <w:lang w:eastAsia="en-GB"/>
              </w:rPr>
              <w:t>Oct 2018</w:t>
            </w:r>
            <w:r w:rsidRPr="00F12A3C">
              <w:rPr>
                <w:rFonts w:asciiTheme="minorHAnsi" w:hAnsiTheme="minorHAnsi"/>
                <w:b/>
                <w:sz w:val="20"/>
                <w:lang w:eastAsia="en-GB"/>
              </w:rPr>
              <w:t xml:space="preserve"> (</w:t>
            </w:r>
            <w:r w:rsidR="00411D6E">
              <w:rPr>
                <w:rFonts w:asciiTheme="minorHAnsi" w:hAnsiTheme="minorHAnsi"/>
                <w:b/>
                <w:sz w:val="20"/>
                <w:lang w:eastAsia="en-GB"/>
              </w:rPr>
              <w:t>10</w:t>
            </w:r>
            <w:r w:rsidRPr="00F12A3C">
              <w:rPr>
                <w:rFonts w:asciiTheme="minorHAnsi" w:hAnsiTheme="minorHAnsi"/>
                <w:b/>
                <w:sz w:val="20"/>
                <w:lang w:eastAsia="en-GB"/>
              </w:rPr>
              <w:t>/201</w:t>
            </w:r>
            <w:r w:rsidR="00411D6E">
              <w:rPr>
                <w:rFonts w:asciiTheme="minorHAnsi" w:hAnsiTheme="minorHAnsi"/>
                <w:b/>
                <w:sz w:val="20"/>
                <w:lang w:eastAsia="en-GB"/>
              </w:rPr>
              <w:t>8</w:t>
            </w:r>
            <w:r w:rsidRPr="00F12A3C">
              <w:rPr>
                <w:rFonts w:asciiTheme="minorHAnsi" w:hAnsiTheme="minorHAnsi"/>
                <w:b/>
                <w:sz w:val="20"/>
                <w:lang w:eastAsia="en-GB"/>
              </w:rPr>
              <w:t>)</w:t>
            </w:r>
          </w:p>
        </w:tc>
      </w:tr>
    </w:tbl>
    <w:p w14:paraId="55A37EC6" w14:textId="77777777" w:rsidR="00230C61" w:rsidRDefault="00230C61" w:rsidP="00CA0BF5">
      <w:pPr>
        <w:tabs>
          <w:tab w:val="left" w:pos="-720"/>
        </w:tabs>
        <w:suppressAutoHyphens/>
        <w:jc w:val="both"/>
        <w:rPr>
          <w:rFonts w:ascii="Calibri" w:hAnsi="Calibri" w:cs="Calibri"/>
          <w:sz w:val="22"/>
          <w:szCs w:val="22"/>
          <w:lang w:eastAsia="en-GB"/>
        </w:rPr>
      </w:pPr>
    </w:p>
    <w:p w14:paraId="26EC4921" w14:textId="77777777" w:rsidR="00230C61" w:rsidRDefault="00230C61" w:rsidP="00230C61">
      <w:pPr>
        <w:pStyle w:val="Text1"/>
        <w:spacing w:after="0"/>
        <w:ind w:left="709"/>
        <w:rPr>
          <w:rFonts w:asciiTheme="minorHAnsi" w:hAnsiTheme="minorHAnsi" w:cs="Calibri"/>
          <w:b/>
          <w:color w:val="00B050"/>
          <w:sz w:val="22"/>
          <w:szCs w:val="22"/>
          <w:lang w:eastAsia="en-GB"/>
        </w:rPr>
        <w:sectPr w:rsidR="00230C61" w:rsidSect="00DA0FC3">
          <w:headerReference w:type="default" r:id="rId11"/>
          <w:pgSz w:w="16838" w:h="11906" w:orient="landscape" w:code="9"/>
          <w:pgMar w:top="0" w:right="907" w:bottom="57" w:left="907" w:header="567" w:footer="0" w:gutter="0"/>
          <w:cols w:space="720"/>
          <w:docGrid w:linePitch="360"/>
        </w:sectPr>
      </w:pPr>
    </w:p>
    <w:p w14:paraId="0CF634AD" w14:textId="5CAE547E" w:rsidR="00230C61" w:rsidRPr="00ED684D" w:rsidRDefault="00230C61" w:rsidP="00230C61">
      <w:pPr>
        <w:pStyle w:val="Text1"/>
        <w:spacing w:after="0"/>
        <w:ind w:left="709"/>
        <w:rPr>
          <w:rFonts w:asciiTheme="minorHAnsi" w:hAnsiTheme="minorHAnsi" w:cs="Calibri"/>
          <w:b/>
          <w:color w:val="00B050"/>
          <w:sz w:val="22"/>
          <w:szCs w:val="22"/>
          <w:lang w:eastAsia="en-GB"/>
        </w:rPr>
      </w:pPr>
    </w:p>
    <w:tbl>
      <w:tblPr>
        <w:tblW w:w="10490"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407"/>
        <w:gridCol w:w="8083"/>
      </w:tblGrid>
      <w:tr w:rsidR="00230C61" w:rsidRPr="00FD338A" w14:paraId="7365E0DF" w14:textId="77777777" w:rsidTr="00A16496">
        <w:trPr>
          <w:cantSplit/>
          <w:jc w:val="center"/>
        </w:trPr>
        <w:tc>
          <w:tcPr>
            <w:tcW w:w="10490" w:type="dxa"/>
            <w:gridSpan w:val="2"/>
            <w:shd w:val="pct25" w:color="auto" w:fill="FFFFFF"/>
          </w:tcPr>
          <w:p w14:paraId="5C4F9076" w14:textId="77777777" w:rsidR="00230C61" w:rsidRPr="00FD338A" w:rsidRDefault="00230C61" w:rsidP="00CB5036">
            <w:pPr>
              <w:spacing w:before="60" w:after="60"/>
              <w:jc w:val="center"/>
              <w:rPr>
                <w:rFonts w:ascii="Calibri" w:hAnsi="Calibri" w:cs="Calibri"/>
                <w:b/>
                <w:smallCaps/>
                <w:color w:val="000000"/>
                <w:sz w:val="28"/>
              </w:rPr>
            </w:pPr>
            <w:r w:rsidRPr="00FD338A">
              <w:rPr>
                <w:rFonts w:ascii="Calibri" w:hAnsi="Calibri" w:cs="Calibri"/>
                <w:b/>
                <w:szCs w:val="24"/>
                <w:lang w:eastAsia="en-US"/>
              </w:rPr>
              <w:t>OPERATIONAL CAPACITY</w:t>
            </w:r>
            <w:r w:rsidRPr="00FD338A">
              <w:rPr>
                <w:rFonts w:ascii="Calibri" w:hAnsi="Calibri" w:cs="Calibri"/>
                <w:b/>
                <w:smallCaps/>
                <w:color w:val="000000"/>
                <w:sz w:val="28"/>
              </w:rPr>
              <w:t xml:space="preserve"> – </w:t>
            </w:r>
            <w:r w:rsidRPr="001630CE">
              <w:rPr>
                <w:rFonts w:ascii="Calibri" w:hAnsi="Calibri" w:cs="Calibri"/>
                <w:b/>
                <w:smallCaps/>
                <w:color w:val="000000"/>
              </w:rPr>
              <w:t xml:space="preserve">Form </w:t>
            </w:r>
            <w:r>
              <w:rPr>
                <w:rFonts w:ascii="Calibri" w:hAnsi="Calibri" w:cs="Calibri"/>
                <w:b/>
                <w:smallCaps/>
                <w:color w:val="000000"/>
              </w:rPr>
              <w:t>B2</w:t>
            </w:r>
          </w:p>
        </w:tc>
      </w:tr>
      <w:tr w:rsidR="00230C61" w:rsidRPr="00FD338A" w14:paraId="2927E51C" w14:textId="77777777" w:rsidTr="00A16496">
        <w:tblPrEx>
          <w:tblBorders>
            <w:insideH w:val="single" w:sz="6" w:space="0" w:color="auto"/>
            <w:insideV w:val="single" w:sz="6" w:space="0" w:color="auto"/>
          </w:tblBorders>
        </w:tblPrEx>
        <w:trPr>
          <w:cantSplit/>
          <w:jc w:val="center"/>
        </w:trPr>
        <w:tc>
          <w:tcPr>
            <w:tcW w:w="2407" w:type="dxa"/>
            <w:tcBorders>
              <w:top w:val="single" w:sz="6" w:space="0" w:color="808080"/>
              <w:left w:val="single" w:sz="6" w:space="0" w:color="auto"/>
              <w:bottom w:val="single" w:sz="6" w:space="0" w:color="808080"/>
              <w:right w:val="single" w:sz="6" w:space="0" w:color="808080"/>
            </w:tcBorders>
          </w:tcPr>
          <w:p w14:paraId="2670BB55" w14:textId="77777777" w:rsidR="00230C61" w:rsidRPr="00FD338A" w:rsidRDefault="00230C61" w:rsidP="00CB5036">
            <w:pPr>
              <w:numPr>
                <w:ilvl w:val="12"/>
                <w:numId w:val="0"/>
              </w:numPr>
              <w:spacing w:before="60"/>
              <w:rPr>
                <w:rFonts w:ascii="Calibri" w:hAnsi="Calibri" w:cs="Calibri"/>
                <w:b/>
                <w:sz w:val="18"/>
              </w:rPr>
            </w:pPr>
            <w:r w:rsidRPr="00FD338A">
              <w:rPr>
                <w:rFonts w:ascii="Calibri" w:hAnsi="Calibri" w:cs="Calibri"/>
                <w:b/>
                <w:sz w:val="18"/>
              </w:rPr>
              <w:t xml:space="preserve">Organisation Legal Name </w:t>
            </w:r>
          </w:p>
        </w:tc>
        <w:tc>
          <w:tcPr>
            <w:tcW w:w="8083" w:type="dxa"/>
            <w:tcBorders>
              <w:top w:val="single" w:sz="6" w:space="0" w:color="808080"/>
              <w:left w:val="single" w:sz="6" w:space="0" w:color="808080"/>
              <w:bottom w:val="single" w:sz="6" w:space="0" w:color="808080"/>
              <w:right w:val="single" w:sz="6" w:space="0" w:color="auto"/>
            </w:tcBorders>
          </w:tcPr>
          <w:p w14:paraId="4DCF6A25" w14:textId="77777777" w:rsidR="00230C61" w:rsidRPr="00FD338A" w:rsidRDefault="00230C61" w:rsidP="00CB5036">
            <w:pPr>
              <w:numPr>
                <w:ilvl w:val="12"/>
                <w:numId w:val="0"/>
              </w:numPr>
              <w:spacing w:before="60"/>
              <w:rPr>
                <w:rFonts w:ascii="Calibri" w:hAnsi="Calibri" w:cs="Calibri"/>
                <w:sz w:val="22"/>
              </w:rPr>
            </w:pPr>
          </w:p>
        </w:tc>
      </w:tr>
      <w:tr w:rsidR="00230C61" w:rsidRPr="00FD338A" w14:paraId="7157EA20" w14:textId="77777777" w:rsidTr="00A16496">
        <w:tblPrEx>
          <w:tblBorders>
            <w:insideH w:val="single" w:sz="6" w:space="0" w:color="auto"/>
            <w:insideV w:val="single" w:sz="6" w:space="0" w:color="auto"/>
          </w:tblBorders>
        </w:tblPrEx>
        <w:trPr>
          <w:cantSplit/>
          <w:jc w:val="center"/>
        </w:trPr>
        <w:tc>
          <w:tcPr>
            <w:tcW w:w="2407" w:type="dxa"/>
            <w:tcBorders>
              <w:top w:val="single" w:sz="6" w:space="0" w:color="808080"/>
              <w:left w:val="single" w:sz="6" w:space="0" w:color="auto"/>
              <w:bottom w:val="single" w:sz="6" w:space="0" w:color="808080"/>
              <w:right w:val="single" w:sz="6" w:space="0" w:color="808080"/>
            </w:tcBorders>
          </w:tcPr>
          <w:p w14:paraId="7A8D2A93" w14:textId="77777777" w:rsidR="00230C61" w:rsidRPr="00FD338A" w:rsidRDefault="00230C61" w:rsidP="00CB5036">
            <w:pPr>
              <w:numPr>
                <w:ilvl w:val="12"/>
                <w:numId w:val="0"/>
              </w:numPr>
              <w:spacing w:before="60"/>
              <w:rPr>
                <w:rFonts w:ascii="Calibri" w:hAnsi="Calibri" w:cs="Calibri"/>
                <w:b/>
                <w:sz w:val="18"/>
              </w:rPr>
            </w:pPr>
            <w:r w:rsidRPr="00FD338A">
              <w:rPr>
                <w:rFonts w:ascii="Calibri" w:hAnsi="Calibri" w:cs="Calibri"/>
                <w:b/>
                <w:sz w:val="18"/>
              </w:rPr>
              <w:t xml:space="preserve">Short Name </w:t>
            </w:r>
          </w:p>
        </w:tc>
        <w:tc>
          <w:tcPr>
            <w:tcW w:w="8083" w:type="dxa"/>
            <w:tcBorders>
              <w:top w:val="single" w:sz="6" w:space="0" w:color="808080"/>
              <w:left w:val="single" w:sz="6" w:space="0" w:color="808080"/>
              <w:bottom w:val="single" w:sz="6" w:space="0" w:color="808080"/>
              <w:right w:val="single" w:sz="6" w:space="0" w:color="auto"/>
            </w:tcBorders>
          </w:tcPr>
          <w:p w14:paraId="14A74D94" w14:textId="77777777" w:rsidR="00230C61" w:rsidRPr="00FD338A" w:rsidRDefault="00230C61" w:rsidP="00CB5036">
            <w:pPr>
              <w:numPr>
                <w:ilvl w:val="12"/>
                <w:numId w:val="0"/>
              </w:numPr>
              <w:tabs>
                <w:tab w:val="left" w:pos="2845"/>
              </w:tabs>
              <w:spacing w:before="60"/>
              <w:rPr>
                <w:rFonts w:ascii="Calibri" w:hAnsi="Calibri" w:cs="Calibri"/>
              </w:rPr>
            </w:pPr>
          </w:p>
        </w:tc>
      </w:tr>
      <w:tr w:rsidR="00230C61" w:rsidRPr="00FD338A" w14:paraId="33B7198A" w14:textId="77777777" w:rsidTr="00A16496">
        <w:tblPrEx>
          <w:tblBorders>
            <w:insideH w:val="single" w:sz="6" w:space="0" w:color="auto"/>
            <w:insideV w:val="single" w:sz="6" w:space="0" w:color="auto"/>
          </w:tblBorders>
        </w:tblPrEx>
        <w:trPr>
          <w:cantSplit/>
          <w:jc w:val="center"/>
        </w:trPr>
        <w:tc>
          <w:tcPr>
            <w:tcW w:w="2407" w:type="dxa"/>
            <w:tcBorders>
              <w:top w:val="single" w:sz="6" w:space="0" w:color="808080"/>
              <w:left w:val="single" w:sz="6" w:space="0" w:color="auto"/>
              <w:bottom w:val="single" w:sz="6" w:space="0" w:color="808080"/>
              <w:right w:val="single" w:sz="6" w:space="0" w:color="808080"/>
            </w:tcBorders>
          </w:tcPr>
          <w:p w14:paraId="54BDB2C7" w14:textId="77777777" w:rsidR="00230C61" w:rsidRPr="00FD338A" w:rsidRDefault="00230C61" w:rsidP="00CB5036">
            <w:pPr>
              <w:numPr>
                <w:ilvl w:val="12"/>
                <w:numId w:val="0"/>
              </w:numPr>
              <w:spacing w:before="60"/>
              <w:rPr>
                <w:rFonts w:ascii="Calibri" w:hAnsi="Calibri" w:cs="Calibri"/>
                <w:b/>
                <w:sz w:val="18"/>
              </w:rPr>
            </w:pPr>
            <w:r w:rsidRPr="00FD338A">
              <w:rPr>
                <w:rFonts w:ascii="Calibri" w:hAnsi="Calibri" w:cs="Calibri"/>
                <w:b/>
                <w:sz w:val="18"/>
              </w:rPr>
              <w:t>Legal Status</w:t>
            </w:r>
          </w:p>
        </w:tc>
        <w:tc>
          <w:tcPr>
            <w:tcW w:w="8083" w:type="dxa"/>
            <w:tcBorders>
              <w:top w:val="single" w:sz="6" w:space="0" w:color="808080"/>
              <w:left w:val="single" w:sz="6" w:space="0" w:color="808080"/>
              <w:bottom w:val="single" w:sz="6" w:space="0" w:color="808080"/>
              <w:right w:val="single" w:sz="6" w:space="0" w:color="auto"/>
            </w:tcBorders>
          </w:tcPr>
          <w:p w14:paraId="0C805E87" w14:textId="77777777" w:rsidR="00230C61" w:rsidRPr="00FD338A" w:rsidRDefault="00230C61" w:rsidP="00CB5036">
            <w:pPr>
              <w:numPr>
                <w:ilvl w:val="12"/>
                <w:numId w:val="0"/>
              </w:numPr>
              <w:spacing w:before="60"/>
              <w:rPr>
                <w:rFonts w:ascii="Calibri" w:hAnsi="Calibri" w:cs="Calibri"/>
              </w:rPr>
            </w:pPr>
          </w:p>
        </w:tc>
      </w:tr>
    </w:tbl>
    <w:p w14:paraId="125B9B54" w14:textId="77777777" w:rsidR="00230C61" w:rsidRPr="00FD338A" w:rsidRDefault="00230C61" w:rsidP="00230C61">
      <w:pPr>
        <w:pStyle w:val="Text2"/>
        <w:tabs>
          <w:tab w:val="left" w:pos="600"/>
        </w:tabs>
        <w:spacing w:before="120" w:after="120"/>
        <w:ind w:left="709"/>
        <w:rPr>
          <w:rFonts w:ascii="Calibri" w:hAnsi="Calibri" w:cs="Calibri"/>
          <w:sz w:val="22"/>
          <w:szCs w:val="22"/>
        </w:rPr>
      </w:pPr>
    </w:p>
    <w:tbl>
      <w:tblPr>
        <w:tblStyle w:val="TableGrid"/>
        <w:tblW w:w="0" w:type="auto"/>
        <w:jc w:val="center"/>
        <w:tblLook w:val="04A0" w:firstRow="1" w:lastRow="0" w:firstColumn="1" w:lastColumn="0" w:noHBand="0" w:noVBand="1"/>
      </w:tblPr>
      <w:tblGrid>
        <w:gridCol w:w="10574"/>
      </w:tblGrid>
      <w:tr w:rsidR="00230C61" w:rsidRPr="00FD338A" w14:paraId="5F9D3FCC" w14:textId="77777777" w:rsidTr="00A16496">
        <w:trPr>
          <w:jc w:val="center"/>
        </w:trPr>
        <w:tc>
          <w:tcPr>
            <w:tcW w:w="10574" w:type="dxa"/>
          </w:tcPr>
          <w:p w14:paraId="5F6290F9" w14:textId="77777777" w:rsidR="00230C61" w:rsidRPr="00A279D8" w:rsidRDefault="00230C61" w:rsidP="00CB5036">
            <w:pPr>
              <w:pStyle w:val="Text2"/>
              <w:tabs>
                <w:tab w:val="left" w:pos="600"/>
              </w:tabs>
              <w:spacing w:before="120" w:after="120"/>
              <w:ind w:left="0"/>
              <w:rPr>
                <w:rFonts w:ascii="Calibri" w:hAnsi="Calibri" w:cs="Calibri"/>
                <w:sz w:val="22"/>
                <w:szCs w:val="22"/>
                <w:lang w:val="en-GB"/>
              </w:rPr>
            </w:pPr>
            <w:r w:rsidRPr="00A279D8">
              <w:rPr>
                <w:rFonts w:ascii="Calibri" w:hAnsi="Calibri" w:cs="Calibri"/>
                <w:sz w:val="22"/>
                <w:szCs w:val="22"/>
                <w:lang w:val="en-GB"/>
              </w:rPr>
              <w:t>Description of the profile of the people primarily responsible for managing and implementing the activities including description of its relevant competences, previous experience (according to their profiles or CVs), previous experience in similar projects and describing the ability to carry out the objectives of this Call of Proposals.</w:t>
            </w:r>
          </w:p>
          <w:p w14:paraId="636087C8" w14:textId="77777777" w:rsidR="00230C61" w:rsidRPr="00A279D8" w:rsidRDefault="00230C61" w:rsidP="00CB5036">
            <w:pPr>
              <w:pStyle w:val="Text2"/>
              <w:tabs>
                <w:tab w:val="left" w:pos="600"/>
              </w:tabs>
              <w:spacing w:before="120" w:after="120"/>
              <w:ind w:left="600"/>
              <w:rPr>
                <w:rFonts w:ascii="Calibri" w:hAnsi="Calibri" w:cs="Calibri"/>
                <w:sz w:val="22"/>
                <w:szCs w:val="22"/>
                <w:lang w:val="en-GB"/>
              </w:rPr>
            </w:pPr>
          </w:p>
          <w:p w14:paraId="0945F002" w14:textId="77777777" w:rsidR="00230C61" w:rsidRPr="00A279D8" w:rsidRDefault="00230C61" w:rsidP="00CB5036">
            <w:pPr>
              <w:pStyle w:val="Text2"/>
              <w:tabs>
                <w:tab w:val="left" w:pos="600"/>
              </w:tabs>
              <w:spacing w:before="120" w:after="120"/>
              <w:ind w:left="600"/>
              <w:rPr>
                <w:rFonts w:ascii="Calibri" w:hAnsi="Calibri" w:cs="Calibri"/>
                <w:sz w:val="22"/>
                <w:szCs w:val="22"/>
                <w:lang w:val="en-GB"/>
              </w:rPr>
            </w:pPr>
          </w:p>
          <w:p w14:paraId="5B1522DD" w14:textId="77777777" w:rsidR="00230C61" w:rsidRPr="00A279D8" w:rsidRDefault="00230C61" w:rsidP="00CB5036">
            <w:pPr>
              <w:pStyle w:val="Text2"/>
              <w:tabs>
                <w:tab w:val="left" w:pos="600"/>
              </w:tabs>
              <w:spacing w:before="120" w:after="120"/>
              <w:ind w:left="600"/>
              <w:rPr>
                <w:rFonts w:ascii="Calibri" w:hAnsi="Calibri" w:cs="Calibri"/>
                <w:sz w:val="22"/>
                <w:szCs w:val="22"/>
                <w:lang w:val="en-GB"/>
              </w:rPr>
            </w:pPr>
          </w:p>
          <w:p w14:paraId="54E76395" w14:textId="77777777" w:rsidR="00230C61" w:rsidRPr="00A279D8" w:rsidRDefault="00230C61" w:rsidP="00CB5036">
            <w:pPr>
              <w:pStyle w:val="Text2"/>
              <w:tabs>
                <w:tab w:val="left" w:pos="600"/>
              </w:tabs>
              <w:spacing w:before="120" w:after="120"/>
              <w:ind w:left="600"/>
              <w:rPr>
                <w:rFonts w:ascii="Calibri" w:hAnsi="Calibri" w:cs="Calibri"/>
                <w:sz w:val="22"/>
                <w:szCs w:val="22"/>
                <w:lang w:val="en-GB"/>
              </w:rPr>
            </w:pPr>
          </w:p>
          <w:p w14:paraId="4BE4292A" w14:textId="77777777" w:rsidR="00230C61" w:rsidRPr="00A279D8" w:rsidRDefault="00230C61" w:rsidP="00CB5036">
            <w:pPr>
              <w:pStyle w:val="Text2"/>
              <w:tabs>
                <w:tab w:val="left" w:pos="600"/>
              </w:tabs>
              <w:spacing w:before="120" w:after="120"/>
              <w:ind w:left="600"/>
              <w:rPr>
                <w:rFonts w:ascii="Calibri" w:hAnsi="Calibri" w:cs="Calibri"/>
                <w:sz w:val="22"/>
                <w:szCs w:val="22"/>
                <w:lang w:val="en-GB"/>
              </w:rPr>
            </w:pPr>
          </w:p>
          <w:p w14:paraId="0B0C0887" w14:textId="77777777" w:rsidR="00230C61" w:rsidRPr="00A279D8" w:rsidRDefault="00230C61" w:rsidP="00CB5036">
            <w:pPr>
              <w:pStyle w:val="Text2"/>
              <w:tabs>
                <w:tab w:val="left" w:pos="600"/>
              </w:tabs>
              <w:spacing w:before="120" w:after="120"/>
              <w:ind w:left="600"/>
              <w:rPr>
                <w:rFonts w:ascii="Calibri" w:hAnsi="Calibri" w:cs="Calibri"/>
                <w:sz w:val="22"/>
                <w:szCs w:val="22"/>
                <w:lang w:val="en-GB"/>
              </w:rPr>
            </w:pPr>
          </w:p>
          <w:p w14:paraId="67AFD578" w14:textId="77777777" w:rsidR="00230C61" w:rsidRPr="00A279D8" w:rsidRDefault="00230C61" w:rsidP="00CB5036">
            <w:pPr>
              <w:pStyle w:val="Text2"/>
              <w:tabs>
                <w:tab w:val="left" w:pos="600"/>
              </w:tabs>
              <w:spacing w:before="120" w:after="120"/>
              <w:ind w:left="600"/>
              <w:rPr>
                <w:rFonts w:ascii="Calibri" w:hAnsi="Calibri" w:cs="Calibri"/>
                <w:sz w:val="22"/>
                <w:szCs w:val="22"/>
                <w:lang w:val="en-GB"/>
              </w:rPr>
            </w:pPr>
          </w:p>
        </w:tc>
      </w:tr>
      <w:tr w:rsidR="00230C61" w:rsidRPr="005122E6" w14:paraId="5AC954E6" w14:textId="77777777" w:rsidTr="00A16496">
        <w:trPr>
          <w:jc w:val="center"/>
        </w:trPr>
        <w:tc>
          <w:tcPr>
            <w:tcW w:w="10574" w:type="dxa"/>
          </w:tcPr>
          <w:p w14:paraId="2EA561D5" w14:textId="77777777" w:rsidR="00230C61" w:rsidRPr="00A279D8" w:rsidRDefault="00230C61" w:rsidP="00CB5036">
            <w:pPr>
              <w:pStyle w:val="Text2"/>
              <w:tabs>
                <w:tab w:val="left" w:pos="600"/>
              </w:tabs>
              <w:spacing w:before="120" w:after="120"/>
              <w:ind w:left="0"/>
              <w:rPr>
                <w:rFonts w:ascii="Calibri" w:hAnsi="Calibri" w:cs="Calibri"/>
                <w:sz w:val="22"/>
                <w:szCs w:val="22"/>
                <w:lang w:val="en-GB"/>
              </w:rPr>
            </w:pPr>
            <w:r w:rsidRPr="00A279D8">
              <w:rPr>
                <w:rFonts w:ascii="Calibri" w:hAnsi="Calibri" w:cs="Calibri"/>
                <w:sz w:val="22"/>
                <w:szCs w:val="22"/>
                <w:lang w:val="en-GB"/>
              </w:rPr>
              <w:t>Description of the technical equipment, tools or facilities at the disposal of the applicant</w:t>
            </w:r>
          </w:p>
          <w:p w14:paraId="19A6F15D" w14:textId="77777777" w:rsidR="00230C61" w:rsidRPr="00A279D8" w:rsidRDefault="00230C61" w:rsidP="00CB5036">
            <w:pPr>
              <w:pStyle w:val="Text2"/>
              <w:tabs>
                <w:tab w:val="left" w:pos="600"/>
              </w:tabs>
              <w:spacing w:before="120" w:after="120"/>
              <w:ind w:left="600"/>
              <w:rPr>
                <w:rFonts w:ascii="Calibri" w:hAnsi="Calibri" w:cs="Calibri"/>
                <w:sz w:val="22"/>
                <w:szCs w:val="22"/>
                <w:lang w:val="en-GB"/>
              </w:rPr>
            </w:pPr>
          </w:p>
          <w:p w14:paraId="34862D1D" w14:textId="77777777" w:rsidR="00230C61" w:rsidRPr="00A279D8" w:rsidRDefault="00230C61" w:rsidP="00CB5036">
            <w:pPr>
              <w:pStyle w:val="Text2"/>
              <w:tabs>
                <w:tab w:val="left" w:pos="600"/>
              </w:tabs>
              <w:spacing w:before="120" w:after="120"/>
              <w:ind w:left="600"/>
              <w:rPr>
                <w:rFonts w:ascii="Calibri" w:hAnsi="Calibri" w:cs="Calibri"/>
                <w:sz w:val="22"/>
                <w:szCs w:val="22"/>
                <w:lang w:val="en-GB"/>
              </w:rPr>
            </w:pPr>
          </w:p>
          <w:p w14:paraId="1A7D9172" w14:textId="77777777" w:rsidR="00230C61" w:rsidRPr="00A279D8" w:rsidRDefault="00230C61" w:rsidP="00CB5036">
            <w:pPr>
              <w:pStyle w:val="Text2"/>
              <w:tabs>
                <w:tab w:val="left" w:pos="600"/>
              </w:tabs>
              <w:spacing w:before="120" w:after="120"/>
              <w:ind w:left="600"/>
              <w:rPr>
                <w:rFonts w:ascii="Calibri" w:hAnsi="Calibri" w:cs="Calibri"/>
                <w:sz w:val="22"/>
                <w:szCs w:val="22"/>
                <w:lang w:val="en-GB"/>
              </w:rPr>
            </w:pPr>
          </w:p>
          <w:p w14:paraId="5E418912" w14:textId="77777777" w:rsidR="00230C61" w:rsidRPr="00A279D8" w:rsidRDefault="00230C61" w:rsidP="00CB5036">
            <w:pPr>
              <w:pStyle w:val="Text2"/>
              <w:tabs>
                <w:tab w:val="left" w:pos="600"/>
              </w:tabs>
              <w:spacing w:before="120" w:after="120"/>
              <w:ind w:left="600"/>
              <w:rPr>
                <w:rFonts w:ascii="Calibri" w:hAnsi="Calibri" w:cs="Calibri"/>
                <w:sz w:val="22"/>
                <w:szCs w:val="22"/>
                <w:lang w:val="en-GB"/>
              </w:rPr>
            </w:pPr>
          </w:p>
          <w:p w14:paraId="13345C65" w14:textId="77777777" w:rsidR="00230C61" w:rsidRPr="00A279D8" w:rsidRDefault="00230C61" w:rsidP="00CB5036">
            <w:pPr>
              <w:pStyle w:val="Text2"/>
              <w:tabs>
                <w:tab w:val="left" w:pos="600"/>
              </w:tabs>
              <w:spacing w:before="120" w:after="120"/>
              <w:ind w:left="0"/>
              <w:rPr>
                <w:rFonts w:ascii="Calibri" w:hAnsi="Calibri" w:cs="Calibri"/>
                <w:sz w:val="22"/>
                <w:szCs w:val="22"/>
                <w:lang w:val="en-GB"/>
              </w:rPr>
            </w:pPr>
          </w:p>
        </w:tc>
      </w:tr>
      <w:tr w:rsidR="008B5E03" w:rsidRPr="005122E6" w14:paraId="1EFB3E50" w14:textId="77777777" w:rsidTr="00A16496">
        <w:trPr>
          <w:jc w:val="center"/>
        </w:trPr>
        <w:tc>
          <w:tcPr>
            <w:tcW w:w="10574" w:type="dxa"/>
          </w:tcPr>
          <w:p w14:paraId="4A032942" w14:textId="77777777" w:rsidR="008B5E03" w:rsidRDefault="008B5E03" w:rsidP="008B5E03">
            <w:pPr>
              <w:pStyle w:val="Text2"/>
              <w:tabs>
                <w:tab w:val="left" w:pos="600"/>
              </w:tabs>
              <w:spacing w:before="120" w:after="120"/>
              <w:ind w:left="0"/>
              <w:rPr>
                <w:rFonts w:ascii="Calibri" w:hAnsi="Calibri" w:cs="Calibri"/>
                <w:sz w:val="22"/>
                <w:szCs w:val="22"/>
                <w:lang w:val="en-GB"/>
              </w:rPr>
            </w:pPr>
            <w:r w:rsidRPr="00E42A8A">
              <w:rPr>
                <w:rFonts w:ascii="Calibri" w:hAnsi="Calibri" w:cs="Calibri"/>
                <w:sz w:val="22"/>
                <w:szCs w:val="22"/>
                <w:lang w:val="en-GB"/>
              </w:rPr>
              <w:t>Description of the role of each applicant (coordinator, co-applicants and affiliated entities) in the organisational structure in general and regarding the performance of activities subject to grant agreement (even with making reference to other part of the proposal)</w:t>
            </w:r>
          </w:p>
          <w:p w14:paraId="2FF7415A" w14:textId="77777777" w:rsidR="008B5E03" w:rsidRDefault="008B5E03" w:rsidP="00CB5036">
            <w:pPr>
              <w:pStyle w:val="Text2"/>
              <w:tabs>
                <w:tab w:val="left" w:pos="600"/>
              </w:tabs>
              <w:spacing w:before="120" w:after="120"/>
              <w:ind w:left="0"/>
              <w:rPr>
                <w:rFonts w:ascii="Calibri" w:hAnsi="Calibri" w:cs="Calibri"/>
                <w:sz w:val="22"/>
                <w:szCs w:val="22"/>
                <w:lang w:val="en-GB"/>
              </w:rPr>
            </w:pPr>
          </w:p>
          <w:p w14:paraId="3B92E4D9" w14:textId="77777777" w:rsidR="008B5E03" w:rsidRDefault="008B5E03" w:rsidP="00CB5036">
            <w:pPr>
              <w:pStyle w:val="Text2"/>
              <w:tabs>
                <w:tab w:val="left" w:pos="600"/>
              </w:tabs>
              <w:spacing w:before="120" w:after="120"/>
              <w:ind w:left="0"/>
              <w:rPr>
                <w:rFonts w:ascii="Calibri" w:hAnsi="Calibri" w:cs="Calibri"/>
                <w:sz w:val="22"/>
                <w:szCs w:val="22"/>
                <w:lang w:val="en-GB"/>
              </w:rPr>
            </w:pPr>
          </w:p>
          <w:p w14:paraId="0D6239CB" w14:textId="77777777" w:rsidR="008B5E03" w:rsidRDefault="008B5E03" w:rsidP="00CB5036">
            <w:pPr>
              <w:pStyle w:val="Text2"/>
              <w:tabs>
                <w:tab w:val="left" w:pos="600"/>
              </w:tabs>
              <w:spacing w:before="120" w:after="120"/>
              <w:ind w:left="0"/>
              <w:rPr>
                <w:rFonts w:ascii="Calibri" w:hAnsi="Calibri" w:cs="Calibri"/>
                <w:sz w:val="22"/>
                <w:szCs w:val="22"/>
                <w:lang w:val="en-GB"/>
              </w:rPr>
            </w:pPr>
          </w:p>
          <w:p w14:paraId="0C4FD5E0" w14:textId="77777777" w:rsidR="008B5E03" w:rsidRDefault="008B5E03" w:rsidP="00CB5036">
            <w:pPr>
              <w:pStyle w:val="Text2"/>
              <w:tabs>
                <w:tab w:val="left" w:pos="600"/>
              </w:tabs>
              <w:spacing w:before="120" w:after="120"/>
              <w:ind w:left="0"/>
              <w:rPr>
                <w:rFonts w:ascii="Calibri" w:hAnsi="Calibri" w:cs="Calibri"/>
                <w:sz w:val="22"/>
                <w:szCs w:val="22"/>
                <w:lang w:val="en-GB"/>
              </w:rPr>
            </w:pPr>
          </w:p>
          <w:p w14:paraId="23160645" w14:textId="77777777" w:rsidR="008B5E03" w:rsidRPr="00A279D8" w:rsidRDefault="008B5E03" w:rsidP="00CB5036">
            <w:pPr>
              <w:pStyle w:val="Text2"/>
              <w:tabs>
                <w:tab w:val="left" w:pos="600"/>
              </w:tabs>
              <w:spacing w:before="120" w:after="120"/>
              <w:ind w:left="0"/>
              <w:rPr>
                <w:rFonts w:ascii="Calibri" w:hAnsi="Calibri" w:cs="Calibri"/>
                <w:sz w:val="22"/>
                <w:szCs w:val="22"/>
                <w:lang w:val="en-GB"/>
              </w:rPr>
            </w:pPr>
          </w:p>
        </w:tc>
      </w:tr>
    </w:tbl>
    <w:p w14:paraId="78CADCF5" w14:textId="77777777" w:rsidR="00230C61" w:rsidRPr="00EB440F" w:rsidRDefault="00230C61" w:rsidP="00230C61">
      <w:pPr>
        <w:spacing w:before="120" w:after="120"/>
        <w:ind w:left="851"/>
        <w:rPr>
          <w:rFonts w:ascii="Calibri" w:hAnsi="Calibri" w:cs="Calibri"/>
          <w:b/>
          <w:szCs w:val="24"/>
          <w:lang w:eastAsia="en-US"/>
        </w:rPr>
      </w:pPr>
    </w:p>
    <w:p w14:paraId="1EC430F3" w14:textId="77777777" w:rsidR="00230C61" w:rsidRDefault="00230C61" w:rsidP="00CA0BF5">
      <w:pPr>
        <w:tabs>
          <w:tab w:val="left" w:pos="-720"/>
        </w:tabs>
        <w:suppressAutoHyphens/>
        <w:jc w:val="both"/>
        <w:rPr>
          <w:rFonts w:ascii="Calibri" w:hAnsi="Calibri" w:cs="Calibri"/>
          <w:sz w:val="22"/>
          <w:szCs w:val="22"/>
          <w:lang w:eastAsia="en-GB"/>
        </w:rPr>
      </w:pPr>
    </w:p>
    <w:p w14:paraId="504C9864" w14:textId="4EEC82A7" w:rsidR="00F631E5" w:rsidRDefault="00F631E5" w:rsidP="00CA0BF5">
      <w:pPr>
        <w:tabs>
          <w:tab w:val="left" w:pos="-720"/>
        </w:tabs>
        <w:suppressAutoHyphens/>
        <w:jc w:val="both"/>
        <w:rPr>
          <w:rFonts w:ascii="Calibri" w:hAnsi="Calibri" w:cs="Calibri"/>
          <w:sz w:val="22"/>
          <w:szCs w:val="22"/>
          <w:lang w:eastAsia="en-GB"/>
        </w:rPr>
      </w:pPr>
    </w:p>
    <w:p w14:paraId="342A1ECE" w14:textId="77777777" w:rsidR="00F631E5" w:rsidRDefault="00F631E5" w:rsidP="00215C64">
      <w:pPr>
        <w:tabs>
          <w:tab w:val="left" w:pos="-720"/>
        </w:tabs>
        <w:suppressAutoHyphens/>
        <w:ind w:left="567"/>
        <w:jc w:val="both"/>
        <w:rPr>
          <w:rFonts w:ascii="Calibri" w:hAnsi="Calibri" w:cs="Calibri"/>
          <w:sz w:val="22"/>
          <w:szCs w:val="22"/>
          <w:lang w:eastAsia="en-GB"/>
        </w:rPr>
      </w:pPr>
    </w:p>
    <w:p w14:paraId="68CBC54B" w14:textId="77777777" w:rsidR="00F631E5" w:rsidRDefault="00F631E5" w:rsidP="00215C64">
      <w:pPr>
        <w:tabs>
          <w:tab w:val="left" w:pos="-720"/>
        </w:tabs>
        <w:suppressAutoHyphens/>
        <w:ind w:left="567"/>
        <w:jc w:val="both"/>
        <w:rPr>
          <w:rFonts w:ascii="Calibri" w:hAnsi="Calibri" w:cs="Calibri"/>
          <w:sz w:val="22"/>
          <w:szCs w:val="22"/>
          <w:lang w:eastAsia="en-GB"/>
        </w:rPr>
      </w:pPr>
    </w:p>
    <w:p w14:paraId="6150B89A" w14:textId="77777777" w:rsidR="00F631E5" w:rsidRDefault="00F631E5" w:rsidP="00215C64">
      <w:pPr>
        <w:tabs>
          <w:tab w:val="left" w:pos="-720"/>
        </w:tabs>
        <w:suppressAutoHyphens/>
        <w:ind w:left="567"/>
        <w:jc w:val="both"/>
        <w:rPr>
          <w:rFonts w:ascii="Calibri" w:hAnsi="Calibri" w:cs="Calibri"/>
          <w:sz w:val="22"/>
          <w:szCs w:val="22"/>
          <w:lang w:eastAsia="en-GB"/>
        </w:rPr>
      </w:pPr>
    </w:p>
    <w:p w14:paraId="52826F65" w14:textId="77777777" w:rsidR="00F631E5" w:rsidRDefault="00F631E5" w:rsidP="00215C64">
      <w:pPr>
        <w:tabs>
          <w:tab w:val="left" w:pos="-720"/>
        </w:tabs>
        <w:suppressAutoHyphens/>
        <w:ind w:left="567"/>
        <w:jc w:val="both"/>
        <w:rPr>
          <w:rFonts w:ascii="Calibri" w:hAnsi="Calibri" w:cs="Calibri"/>
          <w:sz w:val="22"/>
          <w:szCs w:val="22"/>
          <w:lang w:eastAsia="en-GB"/>
        </w:rPr>
      </w:pPr>
    </w:p>
    <w:p w14:paraId="4439394B" w14:textId="77777777" w:rsidR="00F631E5" w:rsidRDefault="00F631E5" w:rsidP="00215C64">
      <w:pPr>
        <w:tabs>
          <w:tab w:val="left" w:pos="-720"/>
        </w:tabs>
        <w:suppressAutoHyphens/>
        <w:ind w:left="567"/>
        <w:jc w:val="both"/>
        <w:rPr>
          <w:rFonts w:ascii="Calibri" w:hAnsi="Calibri" w:cs="Calibri"/>
          <w:sz w:val="22"/>
          <w:szCs w:val="22"/>
          <w:lang w:eastAsia="en-GB"/>
        </w:rPr>
      </w:pPr>
    </w:p>
    <w:p w14:paraId="7728011E" w14:textId="77777777" w:rsidR="00F631E5" w:rsidRDefault="00F631E5" w:rsidP="00215C64">
      <w:pPr>
        <w:tabs>
          <w:tab w:val="left" w:pos="-720"/>
        </w:tabs>
        <w:suppressAutoHyphens/>
        <w:ind w:left="567"/>
        <w:jc w:val="both"/>
        <w:rPr>
          <w:rFonts w:ascii="Calibri" w:hAnsi="Calibri" w:cs="Calibri"/>
          <w:sz w:val="22"/>
          <w:szCs w:val="22"/>
          <w:lang w:eastAsia="en-GB"/>
        </w:rPr>
      </w:pPr>
    </w:p>
    <w:p w14:paraId="2176BA7C" w14:textId="77777777" w:rsidR="00F631E5" w:rsidRDefault="00F631E5" w:rsidP="00215C64">
      <w:pPr>
        <w:tabs>
          <w:tab w:val="left" w:pos="-720"/>
        </w:tabs>
        <w:suppressAutoHyphens/>
        <w:ind w:left="567"/>
        <w:jc w:val="both"/>
        <w:rPr>
          <w:rFonts w:ascii="Calibri" w:hAnsi="Calibri" w:cs="Calibri"/>
          <w:sz w:val="22"/>
          <w:szCs w:val="22"/>
          <w:lang w:eastAsia="en-GB"/>
        </w:rPr>
      </w:pPr>
    </w:p>
    <w:p w14:paraId="0386167F" w14:textId="77777777" w:rsidR="00F631E5" w:rsidRDefault="00F631E5" w:rsidP="00215C64">
      <w:pPr>
        <w:tabs>
          <w:tab w:val="left" w:pos="-720"/>
        </w:tabs>
        <w:suppressAutoHyphens/>
        <w:ind w:left="567"/>
        <w:jc w:val="both"/>
        <w:rPr>
          <w:rFonts w:ascii="Calibri" w:hAnsi="Calibri" w:cs="Calibri"/>
          <w:sz w:val="22"/>
          <w:szCs w:val="22"/>
          <w:lang w:eastAsia="en-GB"/>
        </w:rPr>
      </w:pPr>
    </w:p>
    <w:p w14:paraId="0D8D0C1E" w14:textId="0B55119E" w:rsidR="00F631E5" w:rsidRDefault="00F631E5" w:rsidP="00215C64">
      <w:pPr>
        <w:tabs>
          <w:tab w:val="left" w:pos="-720"/>
        </w:tabs>
        <w:suppressAutoHyphens/>
        <w:ind w:left="567"/>
        <w:jc w:val="both"/>
        <w:rPr>
          <w:rFonts w:ascii="Calibri" w:hAnsi="Calibri" w:cs="Calibri"/>
          <w:sz w:val="22"/>
          <w:szCs w:val="22"/>
          <w:lang w:eastAsia="en-GB"/>
        </w:rPr>
      </w:pPr>
      <w:r>
        <w:rPr>
          <w:rFonts w:ascii="Calibri" w:hAnsi="Calibri" w:cs="Calibri"/>
          <w:sz w:val="22"/>
          <w:szCs w:val="22"/>
          <w:lang w:eastAsia="en-GB"/>
        </w:rPr>
        <w:t xml:space="preserve">After completing Forms B1, B2 please </w:t>
      </w:r>
      <w:r w:rsidR="00A1332E">
        <w:rPr>
          <w:rFonts w:ascii="Calibri" w:hAnsi="Calibri" w:cs="Calibri"/>
          <w:sz w:val="22"/>
          <w:szCs w:val="22"/>
          <w:lang w:eastAsia="en-GB"/>
        </w:rPr>
        <w:t xml:space="preserve">fill in the following checklists based on the </w:t>
      </w:r>
      <w:r w:rsidR="00E22499">
        <w:rPr>
          <w:rFonts w:ascii="Calibri" w:hAnsi="Calibri" w:cs="Calibri"/>
          <w:sz w:val="22"/>
          <w:szCs w:val="22"/>
          <w:lang w:eastAsia="en-GB"/>
        </w:rPr>
        <w:t>category of your activities.</w:t>
      </w:r>
    </w:p>
    <w:p w14:paraId="03307604" w14:textId="77777777" w:rsidR="00E22499" w:rsidRDefault="00E22499" w:rsidP="00215C64">
      <w:pPr>
        <w:tabs>
          <w:tab w:val="left" w:pos="-720"/>
        </w:tabs>
        <w:suppressAutoHyphens/>
        <w:ind w:left="567"/>
        <w:jc w:val="both"/>
        <w:rPr>
          <w:rFonts w:ascii="Calibri" w:hAnsi="Calibri" w:cs="Calibri"/>
          <w:sz w:val="22"/>
          <w:szCs w:val="22"/>
          <w:lang w:eastAsia="en-GB"/>
        </w:rPr>
      </w:pPr>
    </w:p>
    <w:p w14:paraId="40379903" w14:textId="37D02D80" w:rsidR="00E22499" w:rsidRPr="00215C64" w:rsidRDefault="00E22499" w:rsidP="00215C64">
      <w:pPr>
        <w:pStyle w:val="ListParagraph"/>
        <w:numPr>
          <w:ilvl w:val="0"/>
          <w:numId w:val="31"/>
        </w:numPr>
        <w:tabs>
          <w:tab w:val="left" w:pos="-720"/>
        </w:tabs>
        <w:suppressAutoHyphens/>
        <w:jc w:val="both"/>
        <w:rPr>
          <w:rFonts w:ascii="Calibri" w:hAnsi="Calibri" w:cs="Calibri"/>
          <w:sz w:val="22"/>
          <w:szCs w:val="22"/>
          <w:lang w:eastAsia="en-GB"/>
        </w:rPr>
      </w:pPr>
      <w:r w:rsidRPr="00215C64">
        <w:rPr>
          <w:rFonts w:ascii="Calibri" w:hAnsi="Calibri" w:cs="Calibri"/>
          <w:b/>
          <w:sz w:val="22"/>
          <w:szCs w:val="22"/>
          <w:u w:val="single"/>
          <w:lang w:eastAsia="en-GB"/>
        </w:rPr>
        <w:t>Checklist for Air Navigation Service Providers</w:t>
      </w:r>
      <w:r w:rsidRPr="00215C64">
        <w:rPr>
          <w:rFonts w:ascii="Calibri" w:hAnsi="Calibri" w:cs="Calibri"/>
          <w:sz w:val="22"/>
          <w:szCs w:val="22"/>
          <w:lang w:eastAsia="en-GB"/>
        </w:rPr>
        <w:t>:</w:t>
      </w:r>
    </w:p>
    <w:p w14:paraId="57D74C5F" w14:textId="77777777" w:rsidR="00F631E5" w:rsidRDefault="00F631E5" w:rsidP="00215C64">
      <w:pPr>
        <w:tabs>
          <w:tab w:val="left" w:pos="-720"/>
        </w:tabs>
        <w:suppressAutoHyphens/>
        <w:ind w:left="567"/>
        <w:jc w:val="both"/>
        <w:rPr>
          <w:rFonts w:ascii="Calibri" w:hAnsi="Calibri" w:cs="Calibri"/>
          <w:sz w:val="22"/>
          <w:szCs w:val="22"/>
          <w:lang w:eastAsia="en-GB"/>
        </w:rPr>
      </w:pPr>
    </w:p>
    <w:tbl>
      <w:tblPr>
        <w:tblW w:w="11305" w:type="dxa"/>
        <w:tblInd w:w="534" w:type="dxa"/>
        <w:tblLook w:val="04A0" w:firstRow="1" w:lastRow="0" w:firstColumn="1" w:lastColumn="0" w:noHBand="0" w:noVBand="1"/>
      </w:tblPr>
      <w:tblGrid>
        <w:gridCol w:w="5812"/>
        <w:gridCol w:w="709"/>
        <w:gridCol w:w="4784"/>
      </w:tblGrid>
      <w:tr w:rsidR="00F631E5" w:rsidRPr="00F631E5" w14:paraId="7427EB64" w14:textId="77777777" w:rsidTr="00215C64">
        <w:trPr>
          <w:trHeight w:val="376"/>
        </w:trPr>
        <w:tc>
          <w:tcPr>
            <w:tcW w:w="581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C8DB602" w14:textId="77777777" w:rsidR="00F631E5" w:rsidRPr="00215C64" w:rsidRDefault="00F631E5" w:rsidP="00215C64">
            <w:pPr>
              <w:jc w:val="center"/>
              <w:rPr>
                <w:rFonts w:ascii="Calibri" w:eastAsia="Times New Roman" w:hAnsi="Calibri"/>
                <w:b/>
                <w:bCs/>
                <w:color w:val="000000"/>
                <w:szCs w:val="24"/>
                <w:lang w:eastAsia="en-GB"/>
              </w:rPr>
            </w:pPr>
            <w:r w:rsidRPr="00215C64">
              <w:rPr>
                <w:rFonts w:ascii="Calibri" w:eastAsia="Times New Roman" w:hAnsi="Calibri"/>
                <w:b/>
                <w:bCs/>
                <w:color w:val="000000"/>
                <w:szCs w:val="24"/>
                <w:lang w:eastAsia="en-GB"/>
              </w:rPr>
              <w:t>Proposal contents</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14:paraId="638C6B14" w14:textId="77777777" w:rsidR="00F631E5" w:rsidRPr="00215C64" w:rsidRDefault="00F631E5" w:rsidP="00F631E5">
            <w:pPr>
              <w:jc w:val="center"/>
              <w:rPr>
                <w:rFonts w:ascii="Calibri" w:eastAsia="Times New Roman" w:hAnsi="Calibri"/>
                <w:b/>
                <w:bCs/>
                <w:color w:val="000000"/>
                <w:szCs w:val="24"/>
                <w:lang w:eastAsia="en-GB"/>
              </w:rPr>
            </w:pPr>
            <w:r w:rsidRPr="00215C64">
              <w:rPr>
                <w:rFonts w:ascii="Calibri" w:eastAsia="Times New Roman" w:hAnsi="Calibri"/>
                <w:b/>
                <w:bCs/>
                <w:color w:val="000000"/>
                <w:szCs w:val="24"/>
                <w:lang w:eastAsia="en-GB"/>
              </w:rPr>
              <w:t>Y/N</w:t>
            </w:r>
          </w:p>
        </w:tc>
        <w:tc>
          <w:tcPr>
            <w:tcW w:w="4784" w:type="dxa"/>
            <w:tcBorders>
              <w:top w:val="single" w:sz="4" w:space="0" w:color="auto"/>
              <w:left w:val="nil"/>
              <w:bottom w:val="single" w:sz="4" w:space="0" w:color="auto"/>
              <w:right w:val="single" w:sz="4" w:space="0" w:color="auto"/>
            </w:tcBorders>
            <w:shd w:val="clear" w:color="000000" w:fill="D9D9D9"/>
            <w:noWrap/>
            <w:vAlign w:val="center"/>
            <w:hideMark/>
          </w:tcPr>
          <w:p w14:paraId="1CF4BDF4" w14:textId="77777777" w:rsidR="00F631E5" w:rsidRPr="00215C64" w:rsidRDefault="00F631E5" w:rsidP="00215C64">
            <w:pPr>
              <w:jc w:val="center"/>
              <w:rPr>
                <w:rFonts w:ascii="Calibri" w:eastAsia="Times New Roman" w:hAnsi="Calibri"/>
                <w:b/>
                <w:bCs/>
                <w:color w:val="000000"/>
                <w:szCs w:val="24"/>
                <w:lang w:eastAsia="en-GB"/>
              </w:rPr>
            </w:pPr>
            <w:r w:rsidRPr="00215C64">
              <w:rPr>
                <w:rFonts w:ascii="Calibri" w:eastAsia="Times New Roman" w:hAnsi="Calibri"/>
                <w:b/>
                <w:bCs/>
                <w:color w:val="000000"/>
                <w:szCs w:val="24"/>
                <w:lang w:eastAsia="en-GB"/>
              </w:rPr>
              <w:t>Comments</w:t>
            </w:r>
          </w:p>
        </w:tc>
      </w:tr>
      <w:tr w:rsidR="00F631E5" w:rsidRPr="00F631E5" w14:paraId="5DE70698" w14:textId="77777777" w:rsidTr="00215C64">
        <w:trPr>
          <w:trHeight w:val="650"/>
        </w:trPr>
        <w:tc>
          <w:tcPr>
            <w:tcW w:w="5812" w:type="dxa"/>
            <w:tcBorders>
              <w:top w:val="nil"/>
              <w:left w:val="single" w:sz="4" w:space="0" w:color="auto"/>
              <w:bottom w:val="single" w:sz="4" w:space="0" w:color="auto"/>
              <w:right w:val="single" w:sz="4" w:space="0" w:color="auto"/>
            </w:tcBorders>
            <w:shd w:val="clear" w:color="auto" w:fill="auto"/>
            <w:vAlign w:val="center"/>
            <w:hideMark/>
          </w:tcPr>
          <w:p w14:paraId="3A7E4C8C"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I have described how the project will contribute to maximise use of EGNOS in aviation.</w:t>
            </w:r>
          </w:p>
        </w:tc>
        <w:tc>
          <w:tcPr>
            <w:tcW w:w="709" w:type="dxa"/>
            <w:tcBorders>
              <w:top w:val="nil"/>
              <w:left w:val="nil"/>
              <w:bottom w:val="single" w:sz="4" w:space="0" w:color="auto"/>
              <w:right w:val="single" w:sz="4" w:space="0" w:color="auto"/>
            </w:tcBorders>
            <w:shd w:val="clear" w:color="auto" w:fill="auto"/>
            <w:noWrap/>
            <w:vAlign w:val="center"/>
            <w:hideMark/>
          </w:tcPr>
          <w:p w14:paraId="1A4B5C05" w14:textId="77777777" w:rsidR="00F631E5" w:rsidRPr="00F631E5" w:rsidRDefault="00F631E5" w:rsidP="00F631E5">
            <w:pPr>
              <w:jc w:val="cente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c>
          <w:tcPr>
            <w:tcW w:w="4784" w:type="dxa"/>
            <w:tcBorders>
              <w:top w:val="nil"/>
              <w:left w:val="nil"/>
              <w:bottom w:val="single" w:sz="4" w:space="0" w:color="auto"/>
              <w:right w:val="single" w:sz="4" w:space="0" w:color="auto"/>
            </w:tcBorders>
            <w:shd w:val="clear" w:color="auto" w:fill="auto"/>
            <w:vAlign w:val="center"/>
            <w:hideMark/>
          </w:tcPr>
          <w:p w14:paraId="5815F864"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r>
      <w:tr w:rsidR="00F631E5" w:rsidRPr="00F631E5" w14:paraId="07626618" w14:textId="77777777" w:rsidTr="00215C64">
        <w:trPr>
          <w:trHeight w:val="702"/>
        </w:trPr>
        <w:tc>
          <w:tcPr>
            <w:tcW w:w="5812" w:type="dxa"/>
            <w:tcBorders>
              <w:top w:val="nil"/>
              <w:left w:val="single" w:sz="4" w:space="0" w:color="auto"/>
              <w:bottom w:val="single" w:sz="4" w:space="0" w:color="auto"/>
              <w:right w:val="single" w:sz="4" w:space="0" w:color="auto"/>
            </w:tcBorders>
            <w:shd w:val="clear" w:color="auto" w:fill="auto"/>
            <w:vAlign w:val="center"/>
            <w:hideMark/>
          </w:tcPr>
          <w:p w14:paraId="02F4CF23"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I have described how the project will contribute to deliver safety, operational, economic and social benefits.</w:t>
            </w:r>
          </w:p>
        </w:tc>
        <w:tc>
          <w:tcPr>
            <w:tcW w:w="709" w:type="dxa"/>
            <w:tcBorders>
              <w:top w:val="nil"/>
              <w:left w:val="nil"/>
              <w:bottom w:val="single" w:sz="4" w:space="0" w:color="auto"/>
              <w:right w:val="single" w:sz="4" w:space="0" w:color="auto"/>
            </w:tcBorders>
            <w:shd w:val="clear" w:color="auto" w:fill="auto"/>
            <w:noWrap/>
            <w:vAlign w:val="center"/>
            <w:hideMark/>
          </w:tcPr>
          <w:p w14:paraId="04BB23FF" w14:textId="77777777" w:rsidR="00F631E5" w:rsidRPr="00F631E5" w:rsidRDefault="00F631E5" w:rsidP="00F631E5">
            <w:pPr>
              <w:jc w:val="cente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c>
          <w:tcPr>
            <w:tcW w:w="4784" w:type="dxa"/>
            <w:tcBorders>
              <w:top w:val="nil"/>
              <w:left w:val="nil"/>
              <w:bottom w:val="single" w:sz="4" w:space="0" w:color="auto"/>
              <w:right w:val="single" w:sz="4" w:space="0" w:color="auto"/>
            </w:tcBorders>
            <w:shd w:val="clear" w:color="auto" w:fill="auto"/>
            <w:vAlign w:val="center"/>
            <w:hideMark/>
          </w:tcPr>
          <w:p w14:paraId="1A609C8C"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r>
      <w:tr w:rsidR="00F631E5" w:rsidRPr="00F631E5" w14:paraId="3FF39CE2" w14:textId="77777777" w:rsidTr="00215C64">
        <w:trPr>
          <w:trHeight w:val="712"/>
        </w:trPr>
        <w:tc>
          <w:tcPr>
            <w:tcW w:w="5812" w:type="dxa"/>
            <w:tcBorders>
              <w:top w:val="nil"/>
              <w:left w:val="single" w:sz="4" w:space="0" w:color="auto"/>
              <w:bottom w:val="single" w:sz="4" w:space="0" w:color="auto"/>
              <w:right w:val="single" w:sz="4" w:space="0" w:color="auto"/>
            </w:tcBorders>
            <w:shd w:val="clear" w:color="auto" w:fill="auto"/>
            <w:vAlign w:val="center"/>
            <w:hideMark/>
          </w:tcPr>
          <w:p w14:paraId="64F356A2"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I have described, listed or mentioned who will be flying the new RNP APCH procedures down to LPV minima.</w:t>
            </w:r>
          </w:p>
        </w:tc>
        <w:tc>
          <w:tcPr>
            <w:tcW w:w="709" w:type="dxa"/>
            <w:tcBorders>
              <w:top w:val="nil"/>
              <w:left w:val="nil"/>
              <w:bottom w:val="single" w:sz="4" w:space="0" w:color="auto"/>
              <w:right w:val="single" w:sz="4" w:space="0" w:color="auto"/>
            </w:tcBorders>
            <w:shd w:val="clear" w:color="auto" w:fill="auto"/>
            <w:noWrap/>
            <w:vAlign w:val="center"/>
            <w:hideMark/>
          </w:tcPr>
          <w:p w14:paraId="664F77FA" w14:textId="77777777" w:rsidR="00F631E5" w:rsidRPr="00F631E5" w:rsidRDefault="00F631E5" w:rsidP="00F631E5">
            <w:pPr>
              <w:jc w:val="cente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c>
          <w:tcPr>
            <w:tcW w:w="4784" w:type="dxa"/>
            <w:tcBorders>
              <w:top w:val="nil"/>
              <w:left w:val="nil"/>
              <w:bottom w:val="single" w:sz="4" w:space="0" w:color="auto"/>
              <w:right w:val="single" w:sz="4" w:space="0" w:color="auto"/>
            </w:tcBorders>
            <w:shd w:val="clear" w:color="auto" w:fill="auto"/>
            <w:vAlign w:val="center"/>
            <w:hideMark/>
          </w:tcPr>
          <w:p w14:paraId="11BAA25E"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r>
      <w:tr w:rsidR="00F631E5" w:rsidRPr="00F631E5" w14:paraId="4C896CFC" w14:textId="77777777" w:rsidTr="00215C64">
        <w:trPr>
          <w:trHeight w:val="978"/>
        </w:trPr>
        <w:tc>
          <w:tcPr>
            <w:tcW w:w="5812" w:type="dxa"/>
            <w:tcBorders>
              <w:top w:val="nil"/>
              <w:left w:val="single" w:sz="4" w:space="0" w:color="auto"/>
              <w:bottom w:val="single" w:sz="4" w:space="0" w:color="auto"/>
              <w:right w:val="single" w:sz="4" w:space="0" w:color="auto"/>
            </w:tcBorders>
            <w:shd w:val="clear" w:color="auto" w:fill="auto"/>
            <w:vAlign w:val="center"/>
            <w:hideMark/>
          </w:tcPr>
          <w:p w14:paraId="7FD64E6F" w14:textId="790107C2"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I have included, in my list of deliverables, the minimum set of mandatory deliverables listed in the Technical Proposal template (</w:t>
            </w:r>
            <w:r w:rsidR="007D27E0" w:rsidRPr="007D27E0">
              <w:rPr>
                <w:rFonts w:ascii="Calibri" w:eastAsia="Times New Roman" w:hAnsi="Calibri"/>
                <w:color w:val="000000" w:themeColor="text1"/>
                <w:sz w:val="22"/>
                <w:szCs w:val="22"/>
                <w:lang w:eastAsia="en-GB"/>
              </w:rPr>
              <w:t xml:space="preserve">Form </w:t>
            </w:r>
            <w:r w:rsidR="007D27E0" w:rsidRPr="007D27E0">
              <w:rPr>
                <w:rFonts w:ascii="Calibri" w:eastAsia="Times New Roman" w:hAnsi="Calibri"/>
                <w:strike/>
                <w:color w:val="FF0000"/>
                <w:sz w:val="22"/>
                <w:szCs w:val="22"/>
                <w:lang w:eastAsia="en-GB"/>
              </w:rPr>
              <w:t xml:space="preserve">B3 </w:t>
            </w:r>
            <w:r w:rsidR="007D27E0" w:rsidRPr="007D27E0">
              <w:rPr>
                <w:rFonts w:ascii="Calibri" w:eastAsia="Times New Roman" w:hAnsi="Calibri"/>
                <w:color w:val="FF0000"/>
                <w:sz w:val="22"/>
                <w:szCs w:val="22"/>
                <w:lang w:eastAsia="en-GB"/>
              </w:rPr>
              <w:t>B1</w:t>
            </w:r>
            <w:r w:rsidRPr="007D27E0">
              <w:rPr>
                <w:rFonts w:ascii="Calibri" w:eastAsia="Times New Roman" w:hAnsi="Calibri"/>
                <w:color w:val="000000" w:themeColor="text1"/>
                <w:sz w:val="22"/>
                <w:szCs w:val="22"/>
                <w:lang w:eastAsia="en-GB"/>
              </w:rPr>
              <w:t>)</w:t>
            </w:r>
          </w:p>
        </w:tc>
        <w:tc>
          <w:tcPr>
            <w:tcW w:w="709" w:type="dxa"/>
            <w:tcBorders>
              <w:top w:val="nil"/>
              <w:left w:val="nil"/>
              <w:bottom w:val="single" w:sz="4" w:space="0" w:color="auto"/>
              <w:right w:val="single" w:sz="4" w:space="0" w:color="auto"/>
            </w:tcBorders>
            <w:shd w:val="clear" w:color="auto" w:fill="auto"/>
            <w:noWrap/>
            <w:vAlign w:val="center"/>
            <w:hideMark/>
          </w:tcPr>
          <w:p w14:paraId="5B8BEB56" w14:textId="77777777" w:rsidR="00F631E5" w:rsidRPr="00F631E5" w:rsidRDefault="00F631E5" w:rsidP="00F631E5">
            <w:pPr>
              <w:jc w:val="cente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c>
          <w:tcPr>
            <w:tcW w:w="4784" w:type="dxa"/>
            <w:tcBorders>
              <w:top w:val="nil"/>
              <w:left w:val="nil"/>
              <w:bottom w:val="single" w:sz="4" w:space="0" w:color="auto"/>
              <w:right w:val="single" w:sz="4" w:space="0" w:color="auto"/>
            </w:tcBorders>
            <w:shd w:val="clear" w:color="auto" w:fill="auto"/>
            <w:vAlign w:val="center"/>
            <w:hideMark/>
          </w:tcPr>
          <w:p w14:paraId="21D03B8E"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r>
      <w:tr w:rsidR="00F631E5" w:rsidRPr="00F631E5" w14:paraId="32B12527" w14:textId="77777777" w:rsidTr="00215C64">
        <w:trPr>
          <w:trHeight w:val="536"/>
        </w:trPr>
        <w:tc>
          <w:tcPr>
            <w:tcW w:w="5812" w:type="dxa"/>
            <w:tcBorders>
              <w:top w:val="nil"/>
              <w:left w:val="single" w:sz="4" w:space="0" w:color="auto"/>
              <w:bottom w:val="single" w:sz="4" w:space="0" w:color="auto"/>
              <w:right w:val="single" w:sz="4" w:space="0" w:color="auto"/>
            </w:tcBorders>
            <w:shd w:val="clear" w:color="000000" w:fill="D9D9D9"/>
            <w:noWrap/>
            <w:vAlign w:val="center"/>
            <w:hideMark/>
          </w:tcPr>
          <w:p w14:paraId="4F26D471" w14:textId="77777777" w:rsidR="00F631E5" w:rsidRPr="00215C64" w:rsidRDefault="00F631E5" w:rsidP="00215C64">
            <w:pPr>
              <w:jc w:val="center"/>
              <w:rPr>
                <w:rFonts w:ascii="Calibri" w:eastAsia="Times New Roman" w:hAnsi="Calibri"/>
                <w:b/>
                <w:bCs/>
                <w:color w:val="000000"/>
                <w:szCs w:val="24"/>
                <w:lang w:eastAsia="en-GB"/>
              </w:rPr>
            </w:pPr>
            <w:r w:rsidRPr="00215C64">
              <w:rPr>
                <w:rFonts w:ascii="Calibri" w:eastAsia="Times New Roman" w:hAnsi="Calibri"/>
                <w:b/>
                <w:bCs/>
                <w:color w:val="000000"/>
                <w:szCs w:val="24"/>
                <w:lang w:eastAsia="en-GB"/>
              </w:rPr>
              <w:t>Project feasibility considerations</w:t>
            </w:r>
          </w:p>
        </w:tc>
        <w:tc>
          <w:tcPr>
            <w:tcW w:w="709" w:type="dxa"/>
            <w:tcBorders>
              <w:top w:val="nil"/>
              <w:left w:val="nil"/>
              <w:bottom w:val="single" w:sz="4" w:space="0" w:color="auto"/>
              <w:right w:val="single" w:sz="4" w:space="0" w:color="auto"/>
            </w:tcBorders>
            <w:shd w:val="clear" w:color="000000" w:fill="D9D9D9"/>
            <w:noWrap/>
            <w:vAlign w:val="center"/>
            <w:hideMark/>
          </w:tcPr>
          <w:p w14:paraId="1FB0C52D" w14:textId="77777777" w:rsidR="00F631E5" w:rsidRPr="00215C64" w:rsidRDefault="00F631E5" w:rsidP="00F631E5">
            <w:pPr>
              <w:jc w:val="center"/>
              <w:rPr>
                <w:rFonts w:ascii="Calibri" w:eastAsia="Times New Roman" w:hAnsi="Calibri"/>
                <w:b/>
                <w:bCs/>
                <w:color w:val="000000"/>
                <w:szCs w:val="24"/>
                <w:lang w:eastAsia="en-GB"/>
              </w:rPr>
            </w:pPr>
            <w:r w:rsidRPr="00215C64">
              <w:rPr>
                <w:rFonts w:ascii="Calibri" w:eastAsia="Times New Roman" w:hAnsi="Calibri"/>
                <w:b/>
                <w:bCs/>
                <w:color w:val="000000"/>
                <w:szCs w:val="24"/>
                <w:lang w:eastAsia="en-GB"/>
              </w:rPr>
              <w:t>Y/N</w:t>
            </w:r>
          </w:p>
        </w:tc>
        <w:tc>
          <w:tcPr>
            <w:tcW w:w="4784" w:type="dxa"/>
            <w:tcBorders>
              <w:top w:val="nil"/>
              <w:left w:val="nil"/>
              <w:bottom w:val="single" w:sz="4" w:space="0" w:color="auto"/>
              <w:right w:val="single" w:sz="4" w:space="0" w:color="auto"/>
            </w:tcBorders>
            <w:shd w:val="clear" w:color="000000" w:fill="D9D9D9"/>
            <w:noWrap/>
            <w:vAlign w:val="center"/>
            <w:hideMark/>
          </w:tcPr>
          <w:p w14:paraId="5B8905D2" w14:textId="77777777" w:rsidR="00F631E5" w:rsidRPr="00215C64" w:rsidRDefault="00F631E5" w:rsidP="00215C64">
            <w:pPr>
              <w:jc w:val="center"/>
              <w:rPr>
                <w:rFonts w:ascii="Calibri" w:eastAsia="Times New Roman" w:hAnsi="Calibri"/>
                <w:b/>
                <w:bCs/>
                <w:color w:val="000000"/>
                <w:szCs w:val="24"/>
                <w:lang w:eastAsia="en-GB"/>
              </w:rPr>
            </w:pPr>
            <w:r w:rsidRPr="00215C64">
              <w:rPr>
                <w:rFonts w:ascii="Calibri" w:eastAsia="Times New Roman" w:hAnsi="Calibri"/>
                <w:b/>
                <w:bCs/>
                <w:color w:val="000000"/>
                <w:szCs w:val="24"/>
                <w:lang w:eastAsia="en-GB"/>
              </w:rPr>
              <w:t>Proposed means of compliance, if applicable</w:t>
            </w:r>
          </w:p>
        </w:tc>
      </w:tr>
      <w:tr w:rsidR="00F631E5" w:rsidRPr="00F631E5" w14:paraId="07AAFA9B" w14:textId="77777777" w:rsidTr="00215C64">
        <w:trPr>
          <w:trHeight w:val="978"/>
        </w:trPr>
        <w:tc>
          <w:tcPr>
            <w:tcW w:w="5812" w:type="dxa"/>
            <w:tcBorders>
              <w:top w:val="nil"/>
              <w:left w:val="single" w:sz="4" w:space="0" w:color="auto"/>
              <w:bottom w:val="single" w:sz="4" w:space="0" w:color="auto"/>
              <w:right w:val="single" w:sz="4" w:space="0" w:color="auto"/>
            </w:tcBorders>
            <w:shd w:val="clear" w:color="auto" w:fill="auto"/>
            <w:vAlign w:val="center"/>
            <w:hideMark/>
          </w:tcPr>
          <w:p w14:paraId="50EB172B"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I have checked that EGNOS performances in my target airport/s are compliant with the requirements of my competent authority.</w:t>
            </w:r>
          </w:p>
        </w:tc>
        <w:tc>
          <w:tcPr>
            <w:tcW w:w="709" w:type="dxa"/>
            <w:tcBorders>
              <w:top w:val="nil"/>
              <w:left w:val="nil"/>
              <w:bottom w:val="single" w:sz="4" w:space="0" w:color="auto"/>
              <w:right w:val="single" w:sz="4" w:space="0" w:color="auto"/>
            </w:tcBorders>
            <w:shd w:val="clear" w:color="auto" w:fill="auto"/>
            <w:noWrap/>
            <w:vAlign w:val="center"/>
            <w:hideMark/>
          </w:tcPr>
          <w:p w14:paraId="65E4A9D4" w14:textId="77777777" w:rsidR="00F631E5" w:rsidRPr="00F631E5" w:rsidRDefault="00F631E5" w:rsidP="00F631E5">
            <w:pPr>
              <w:jc w:val="cente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c>
          <w:tcPr>
            <w:tcW w:w="4784" w:type="dxa"/>
            <w:tcBorders>
              <w:top w:val="nil"/>
              <w:left w:val="nil"/>
              <w:bottom w:val="single" w:sz="4" w:space="0" w:color="auto"/>
              <w:right w:val="single" w:sz="4" w:space="0" w:color="auto"/>
            </w:tcBorders>
            <w:shd w:val="clear" w:color="auto" w:fill="auto"/>
            <w:vAlign w:val="center"/>
            <w:hideMark/>
          </w:tcPr>
          <w:p w14:paraId="105428B9"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[Airport/s within EGNOS SoL SDD APV and/or LPV200, commitment areas, airports out or in the edge of commitment areas but prior local performance studies conducted, ...]</w:t>
            </w:r>
          </w:p>
        </w:tc>
      </w:tr>
      <w:tr w:rsidR="00F631E5" w:rsidRPr="00F631E5" w14:paraId="0C5AF0B9" w14:textId="77777777" w:rsidTr="00215C64">
        <w:trPr>
          <w:trHeight w:val="601"/>
        </w:trPr>
        <w:tc>
          <w:tcPr>
            <w:tcW w:w="5812" w:type="dxa"/>
            <w:tcBorders>
              <w:top w:val="nil"/>
              <w:left w:val="single" w:sz="4" w:space="0" w:color="auto"/>
              <w:bottom w:val="single" w:sz="4" w:space="0" w:color="auto"/>
              <w:right w:val="single" w:sz="4" w:space="0" w:color="auto"/>
            </w:tcBorders>
            <w:shd w:val="clear" w:color="auto" w:fill="auto"/>
            <w:vAlign w:val="center"/>
            <w:hideMark/>
          </w:tcPr>
          <w:p w14:paraId="455CC508"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I have guarantees that the organisation in charge of the survey of obstacles is authorised to do so by the competent authority.</w:t>
            </w:r>
          </w:p>
        </w:tc>
        <w:tc>
          <w:tcPr>
            <w:tcW w:w="709" w:type="dxa"/>
            <w:tcBorders>
              <w:top w:val="nil"/>
              <w:left w:val="nil"/>
              <w:bottom w:val="single" w:sz="4" w:space="0" w:color="auto"/>
              <w:right w:val="single" w:sz="4" w:space="0" w:color="auto"/>
            </w:tcBorders>
            <w:shd w:val="clear" w:color="auto" w:fill="auto"/>
            <w:noWrap/>
            <w:vAlign w:val="center"/>
            <w:hideMark/>
          </w:tcPr>
          <w:p w14:paraId="12FF8AA4" w14:textId="77777777" w:rsidR="00F631E5" w:rsidRPr="00F631E5" w:rsidRDefault="00F631E5" w:rsidP="00F631E5">
            <w:pPr>
              <w:jc w:val="cente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c>
          <w:tcPr>
            <w:tcW w:w="4784" w:type="dxa"/>
            <w:tcBorders>
              <w:top w:val="nil"/>
              <w:left w:val="nil"/>
              <w:bottom w:val="single" w:sz="4" w:space="0" w:color="auto"/>
              <w:right w:val="single" w:sz="4" w:space="0" w:color="auto"/>
            </w:tcBorders>
            <w:shd w:val="clear" w:color="auto" w:fill="auto"/>
            <w:vAlign w:val="center"/>
            <w:hideMark/>
          </w:tcPr>
          <w:p w14:paraId="70767B09"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[Use of an approved obstacles survey organisation]</w:t>
            </w:r>
          </w:p>
        </w:tc>
      </w:tr>
      <w:tr w:rsidR="00F631E5" w:rsidRPr="00F631E5" w14:paraId="4C1CD8EB" w14:textId="77777777" w:rsidTr="00215C64">
        <w:trPr>
          <w:trHeight w:val="1263"/>
        </w:trPr>
        <w:tc>
          <w:tcPr>
            <w:tcW w:w="5812" w:type="dxa"/>
            <w:tcBorders>
              <w:top w:val="nil"/>
              <w:left w:val="single" w:sz="4" w:space="0" w:color="auto"/>
              <w:bottom w:val="single" w:sz="4" w:space="0" w:color="auto"/>
              <w:right w:val="single" w:sz="4" w:space="0" w:color="auto"/>
            </w:tcBorders>
            <w:shd w:val="clear" w:color="auto" w:fill="auto"/>
            <w:vAlign w:val="center"/>
            <w:hideMark/>
          </w:tcPr>
          <w:p w14:paraId="17D1A4C7" w14:textId="0D898F5F" w:rsidR="00F631E5" w:rsidRPr="00F631E5" w:rsidRDefault="00B705B6" w:rsidP="00215C64">
            <w:pPr>
              <w:jc w:val="both"/>
              <w:rPr>
                <w:rFonts w:ascii="Calibri" w:eastAsia="Times New Roman" w:hAnsi="Calibri"/>
                <w:color w:val="000000"/>
                <w:sz w:val="22"/>
                <w:szCs w:val="22"/>
                <w:lang w:eastAsia="en-GB"/>
              </w:rPr>
            </w:pPr>
            <w:r>
              <w:rPr>
                <w:rFonts w:ascii="Calibri" w:eastAsia="Times New Roman" w:hAnsi="Calibri"/>
                <w:color w:val="000000"/>
                <w:sz w:val="22"/>
                <w:szCs w:val="22"/>
                <w:lang w:eastAsia="en-GB"/>
              </w:rPr>
              <w:t xml:space="preserve"> - </w:t>
            </w:r>
            <w:r w:rsidR="00F631E5" w:rsidRPr="00F631E5">
              <w:rPr>
                <w:rFonts w:ascii="Calibri" w:eastAsia="Times New Roman" w:hAnsi="Calibri"/>
                <w:color w:val="000000"/>
                <w:sz w:val="22"/>
                <w:szCs w:val="22"/>
                <w:lang w:eastAsia="en-GB"/>
              </w:rPr>
              <w:t>If not authorised, I have agreed with my competent authority the way in which the application's obstacle survey considerations will be processed to final approval, and hence will not arise as a project stopper.</w:t>
            </w:r>
          </w:p>
        </w:tc>
        <w:tc>
          <w:tcPr>
            <w:tcW w:w="709" w:type="dxa"/>
            <w:tcBorders>
              <w:top w:val="nil"/>
              <w:left w:val="nil"/>
              <w:bottom w:val="single" w:sz="4" w:space="0" w:color="auto"/>
              <w:right w:val="single" w:sz="4" w:space="0" w:color="auto"/>
            </w:tcBorders>
            <w:shd w:val="clear" w:color="auto" w:fill="auto"/>
            <w:noWrap/>
            <w:vAlign w:val="center"/>
            <w:hideMark/>
          </w:tcPr>
          <w:p w14:paraId="60AB2947" w14:textId="77777777" w:rsidR="00F631E5" w:rsidRPr="00F631E5" w:rsidRDefault="00F631E5" w:rsidP="00F631E5">
            <w:pPr>
              <w:jc w:val="cente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c>
          <w:tcPr>
            <w:tcW w:w="4784" w:type="dxa"/>
            <w:tcBorders>
              <w:top w:val="nil"/>
              <w:left w:val="nil"/>
              <w:bottom w:val="single" w:sz="4" w:space="0" w:color="auto"/>
              <w:right w:val="single" w:sz="4" w:space="0" w:color="auto"/>
            </w:tcBorders>
            <w:shd w:val="clear" w:color="auto" w:fill="auto"/>
            <w:vAlign w:val="center"/>
            <w:hideMark/>
          </w:tcPr>
          <w:p w14:paraId="215B7178"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[agreement with the competent authority to accept and process applications where a formally approved obstacle survey organisation is not present]</w:t>
            </w:r>
          </w:p>
        </w:tc>
      </w:tr>
      <w:tr w:rsidR="00F631E5" w:rsidRPr="00F631E5" w14:paraId="0698FC76" w14:textId="77777777" w:rsidTr="00215C64">
        <w:trPr>
          <w:trHeight w:val="601"/>
        </w:trPr>
        <w:tc>
          <w:tcPr>
            <w:tcW w:w="5812" w:type="dxa"/>
            <w:tcBorders>
              <w:top w:val="nil"/>
              <w:left w:val="single" w:sz="4" w:space="0" w:color="auto"/>
              <w:bottom w:val="single" w:sz="4" w:space="0" w:color="auto"/>
              <w:right w:val="single" w:sz="4" w:space="0" w:color="auto"/>
            </w:tcBorders>
            <w:shd w:val="clear" w:color="auto" w:fill="auto"/>
            <w:vAlign w:val="center"/>
            <w:hideMark/>
          </w:tcPr>
          <w:p w14:paraId="09BA7E6D"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I have guarantees that the organisation in charge of the flight inspection is authorised to do so by the competent authority.</w:t>
            </w:r>
          </w:p>
        </w:tc>
        <w:tc>
          <w:tcPr>
            <w:tcW w:w="709" w:type="dxa"/>
            <w:tcBorders>
              <w:top w:val="nil"/>
              <w:left w:val="nil"/>
              <w:bottom w:val="single" w:sz="4" w:space="0" w:color="auto"/>
              <w:right w:val="single" w:sz="4" w:space="0" w:color="auto"/>
            </w:tcBorders>
            <w:shd w:val="clear" w:color="auto" w:fill="auto"/>
            <w:noWrap/>
            <w:vAlign w:val="center"/>
            <w:hideMark/>
          </w:tcPr>
          <w:p w14:paraId="5290C0E9" w14:textId="77777777" w:rsidR="00F631E5" w:rsidRPr="00F631E5" w:rsidRDefault="00F631E5" w:rsidP="00F631E5">
            <w:pPr>
              <w:jc w:val="cente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c>
          <w:tcPr>
            <w:tcW w:w="4784" w:type="dxa"/>
            <w:tcBorders>
              <w:top w:val="nil"/>
              <w:left w:val="nil"/>
              <w:bottom w:val="single" w:sz="4" w:space="0" w:color="auto"/>
              <w:right w:val="single" w:sz="4" w:space="0" w:color="auto"/>
            </w:tcBorders>
            <w:shd w:val="clear" w:color="auto" w:fill="auto"/>
            <w:vAlign w:val="center"/>
            <w:hideMark/>
          </w:tcPr>
          <w:p w14:paraId="16459605"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[Use of an approved flight inspection organisation]</w:t>
            </w:r>
          </w:p>
        </w:tc>
      </w:tr>
      <w:tr w:rsidR="00F631E5" w:rsidRPr="00F631E5" w14:paraId="3EC3D3E9" w14:textId="77777777" w:rsidTr="00215C64">
        <w:trPr>
          <w:trHeight w:val="1294"/>
        </w:trPr>
        <w:tc>
          <w:tcPr>
            <w:tcW w:w="5812" w:type="dxa"/>
            <w:tcBorders>
              <w:top w:val="nil"/>
              <w:left w:val="single" w:sz="4" w:space="0" w:color="auto"/>
              <w:bottom w:val="single" w:sz="4" w:space="0" w:color="auto"/>
              <w:right w:val="single" w:sz="4" w:space="0" w:color="auto"/>
            </w:tcBorders>
            <w:shd w:val="clear" w:color="auto" w:fill="auto"/>
            <w:vAlign w:val="center"/>
            <w:hideMark/>
          </w:tcPr>
          <w:p w14:paraId="3619E8A6" w14:textId="3B6F5FC8" w:rsidR="00F631E5" w:rsidRPr="00F631E5" w:rsidRDefault="00B705B6" w:rsidP="00215C64">
            <w:pPr>
              <w:jc w:val="both"/>
              <w:rPr>
                <w:rFonts w:ascii="Calibri" w:eastAsia="Times New Roman" w:hAnsi="Calibri"/>
                <w:color w:val="000000"/>
                <w:sz w:val="22"/>
                <w:szCs w:val="22"/>
                <w:lang w:eastAsia="en-GB"/>
              </w:rPr>
            </w:pPr>
            <w:r>
              <w:rPr>
                <w:rFonts w:ascii="Calibri" w:eastAsia="Times New Roman" w:hAnsi="Calibri"/>
                <w:color w:val="000000"/>
                <w:sz w:val="22"/>
                <w:szCs w:val="22"/>
                <w:lang w:eastAsia="en-GB"/>
              </w:rPr>
              <w:t xml:space="preserve"> - </w:t>
            </w:r>
            <w:r w:rsidR="00F631E5" w:rsidRPr="00F631E5">
              <w:rPr>
                <w:rFonts w:ascii="Calibri" w:eastAsia="Times New Roman" w:hAnsi="Calibri"/>
                <w:color w:val="000000"/>
                <w:sz w:val="22"/>
                <w:szCs w:val="22"/>
                <w:lang w:eastAsia="en-GB"/>
              </w:rPr>
              <w:t>If not authorised, I have agreed with my competent authority the way in which the application's flight inspection considerations will be processed to final approval, and hence will not arise as a project stopper.</w:t>
            </w:r>
          </w:p>
        </w:tc>
        <w:tc>
          <w:tcPr>
            <w:tcW w:w="709" w:type="dxa"/>
            <w:tcBorders>
              <w:top w:val="nil"/>
              <w:left w:val="nil"/>
              <w:bottom w:val="single" w:sz="4" w:space="0" w:color="auto"/>
              <w:right w:val="single" w:sz="4" w:space="0" w:color="auto"/>
            </w:tcBorders>
            <w:shd w:val="clear" w:color="auto" w:fill="auto"/>
            <w:noWrap/>
            <w:vAlign w:val="center"/>
            <w:hideMark/>
          </w:tcPr>
          <w:p w14:paraId="1AFF0179" w14:textId="77777777" w:rsidR="00F631E5" w:rsidRPr="00F631E5" w:rsidRDefault="00F631E5" w:rsidP="00F631E5">
            <w:pPr>
              <w:jc w:val="cente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c>
          <w:tcPr>
            <w:tcW w:w="4784" w:type="dxa"/>
            <w:tcBorders>
              <w:top w:val="nil"/>
              <w:left w:val="nil"/>
              <w:bottom w:val="single" w:sz="4" w:space="0" w:color="auto"/>
              <w:right w:val="single" w:sz="4" w:space="0" w:color="auto"/>
            </w:tcBorders>
            <w:shd w:val="clear" w:color="auto" w:fill="auto"/>
            <w:vAlign w:val="center"/>
            <w:hideMark/>
          </w:tcPr>
          <w:p w14:paraId="43E83847"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[agreement with the competent authority to accept and process applications where a formally approved flight inspection organisation is not present]</w:t>
            </w:r>
          </w:p>
        </w:tc>
      </w:tr>
      <w:tr w:rsidR="00F631E5" w:rsidRPr="00F631E5" w14:paraId="45FC4C36" w14:textId="77777777" w:rsidTr="00215C64">
        <w:trPr>
          <w:trHeight w:val="601"/>
        </w:trPr>
        <w:tc>
          <w:tcPr>
            <w:tcW w:w="5812" w:type="dxa"/>
            <w:tcBorders>
              <w:top w:val="nil"/>
              <w:left w:val="single" w:sz="4" w:space="0" w:color="auto"/>
              <w:bottom w:val="single" w:sz="4" w:space="0" w:color="auto"/>
              <w:right w:val="single" w:sz="4" w:space="0" w:color="auto"/>
            </w:tcBorders>
            <w:shd w:val="clear" w:color="auto" w:fill="auto"/>
            <w:vAlign w:val="center"/>
            <w:hideMark/>
          </w:tcPr>
          <w:p w14:paraId="79A55C7F" w14:textId="739A40CF"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I have guarantees that the organisation in charge of the design of the procedures is authorised to do so by the competent authority.</w:t>
            </w:r>
          </w:p>
        </w:tc>
        <w:tc>
          <w:tcPr>
            <w:tcW w:w="709" w:type="dxa"/>
            <w:tcBorders>
              <w:top w:val="nil"/>
              <w:left w:val="nil"/>
              <w:bottom w:val="single" w:sz="4" w:space="0" w:color="auto"/>
              <w:right w:val="single" w:sz="4" w:space="0" w:color="auto"/>
            </w:tcBorders>
            <w:shd w:val="clear" w:color="auto" w:fill="auto"/>
            <w:noWrap/>
            <w:vAlign w:val="center"/>
            <w:hideMark/>
          </w:tcPr>
          <w:p w14:paraId="57DA5F95" w14:textId="77777777" w:rsidR="00F631E5" w:rsidRPr="00F631E5" w:rsidRDefault="00F631E5" w:rsidP="00F631E5">
            <w:pPr>
              <w:jc w:val="cente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c>
          <w:tcPr>
            <w:tcW w:w="4784" w:type="dxa"/>
            <w:tcBorders>
              <w:top w:val="nil"/>
              <w:left w:val="nil"/>
              <w:bottom w:val="single" w:sz="4" w:space="0" w:color="auto"/>
              <w:right w:val="single" w:sz="4" w:space="0" w:color="auto"/>
            </w:tcBorders>
            <w:shd w:val="clear" w:color="auto" w:fill="auto"/>
            <w:vAlign w:val="center"/>
            <w:hideMark/>
          </w:tcPr>
          <w:p w14:paraId="6F91C33F"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[Use of an approved PD organisation]</w:t>
            </w:r>
          </w:p>
        </w:tc>
      </w:tr>
      <w:tr w:rsidR="00F631E5" w:rsidRPr="00F631E5" w14:paraId="6DD90FFD" w14:textId="77777777" w:rsidTr="00215C64">
        <w:trPr>
          <w:trHeight w:val="993"/>
        </w:trPr>
        <w:tc>
          <w:tcPr>
            <w:tcW w:w="5812" w:type="dxa"/>
            <w:tcBorders>
              <w:top w:val="nil"/>
              <w:left w:val="single" w:sz="4" w:space="0" w:color="auto"/>
              <w:bottom w:val="single" w:sz="4" w:space="0" w:color="auto"/>
              <w:right w:val="single" w:sz="4" w:space="0" w:color="auto"/>
            </w:tcBorders>
            <w:shd w:val="clear" w:color="auto" w:fill="auto"/>
            <w:vAlign w:val="center"/>
            <w:hideMark/>
          </w:tcPr>
          <w:p w14:paraId="7B048510" w14:textId="6D20D54F" w:rsidR="00F631E5" w:rsidRPr="00F631E5" w:rsidRDefault="00B705B6" w:rsidP="00215C64">
            <w:pPr>
              <w:jc w:val="both"/>
              <w:rPr>
                <w:rFonts w:ascii="Calibri" w:eastAsia="Times New Roman" w:hAnsi="Calibri"/>
                <w:color w:val="000000"/>
                <w:sz w:val="22"/>
                <w:szCs w:val="22"/>
                <w:lang w:eastAsia="en-GB"/>
              </w:rPr>
            </w:pPr>
            <w:r>
              <w:rPr>
                <w:rFonts w:ascii="Calibri" w:eastAsia="Times New Roman" w:hAnsi="Calibri"/>
                <w:color w:val="000000"/>
                <w:sz w:val="22"/>
                <w:szCs w:val="22"/>
                <w:lang w:eastAsia="en-GB"/>
              </w:rPr>
              <w:t xml:space="preserve"> - </w:t>
            </w:r>
            <w:r w:rsidR="00F631E5" w:rsidRPr="00F631E5">
              <w:rPr>
                <w:rFonts w:ascii="Calibri" w:eastAsia="Times New Roman" w:hAnsi="Calibri"/>
                <w:color w:val="000000"/>
                <w:sz w:val="22"/>
                <w:szCs w:val="22"/>
                <w:lang w:eastAsia="en-GB"/>
              </w:rPr>
              <w:t>If not authorised, I have agreed with my competent authority the way in which the application's procedure design considerations will be processed to final approval, and hence will not arise as a project stopper.</w:t>
            </w:r>
          </w:p>
        </w:tc>
        <w:tc>
          <w:tcPr>
            <w:tcW w:w="709" w:type="dxa"/>
            <w:tcBorders>
              <w:top w:val="nil"/>
              <w:left w:val="nil"/>
              <w:bottom w:val="single" w:sz="4" w:space="0" w:color="auto"/>
              <w:right w:val="single" w:sz="4" w:space="0" w:color="auto"/>
            </w:tcBorders>
            <w:shd w:val="clear" w:color="auto" w:fill="auto"/>
            <w:noWrap/>
            <w:vAlign w:val="center"/>
            <w:hideMark/>
          </w:tcPr>
          <w:p w14:paraId="7771A1A8" w14:textId="77777777" w:rsidR="00F631E5" w:rsidRPr="00F631E5" w:rsidRDefault="00F631E5" w:rsidP="00F631E5">
            <w:pPr>
              <w:jc w:val="cente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c>
          <w:tcPr>
            <w:tcW w:w="4784" w:type="dxa"/>
            <w:tcBorders>
              <w:top w:val="nil"/>
              <w:left w:val="nil"/>
              <w:bottom w:val="single" w:sz="4" w:space="0" w:color="auto"/>
              <w:right w:val="single" w:sz="4" w:space="0" w:color="auto"/>
            </w:tcBorders>
            <w:shd w:val="clear" w:color="auto" w:fill="auto"/>
            <w:vAlign w:val="center"/>
            <w:hideMark/>
          </w:tcPr>
          <w:p w14:paraId="5D53AB22"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[agreement with the competent authority to accept and process applications where a formally approved PD organisation is not present]</w:t>
            </w:r>
          </w:p>
        </w:tc>
      </w:tr>
      <w:tr w:rsidR="00F631E5" w:rsidRPr="00F631E5" w14:paraId="6D956C94" w14:textId="77777777" w:rsidTr="00215C64">
        <w:trPr>
          <w:trHeight w:val="1233"/>
        </w:trPr>
        <w:tc>
          <w:tcPr>
            <w:tcW w:w="5812" w:type="dxa"/>
            <w:tcBorders>
              <w:top w:val="nil"/>
              <w:left w:val="single" w:sz="4" w:space="0" w:color="auto"/>
              <w:bottom w:val="single" w:sz="4" w:space="0" w:color="auto"/>
              <w:right w:val="single" w:sz="4" w:space="0" w:color="auto"/>
            </w:tcBorders>
            <w:shd w:val="clear" w:color="000000" w:fill="F2DCDB"/>
            <w:vAlign w:val="center"/>
            <w:hideMark/>
          </w:tcPr>
          <w:p w14:paraId="3B47588B"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xml:space="preserve">A </w:t>
            </w:r>
            <w:r w:rsidRPr="00F631E5">
              <w:rPr>
                <w:rFonts w:ascii="Calibri" w:eastAsia="Times New Roman" w:hAnsi="Calibri"/>
                <w:i/>
                <w:iCs/>
                <w:color w:val="000000"/>
                <w:sz w:val="22"/>
                <w:szCs w:val="22"/>
                <w:lang w:eastAsia="en-GB"/>
              </w:rPr>
              <w:t>SES certified ATS Air Navigation Service Provider (ANSP)</w:t>
            </w:r>
            <w:r w:rsidRPr="00F631E5">
              <w:rPr>
                <w:rFonts w:ascii="Calibri" w:eastAsia="Times New Roman" w:hAnsi="Calibri"/>
                <w:color w:val="000000"/>
                <w:sz w:val="22"/>
                <w:szCs w:val="22"/>
                <w:lang w:eastAsia="en-GB"/>
              </w:rPr>
              <w:t xml:space="preserve"> is sponsoring the new instrument approach procedures. This ANSP will be "responsible" of operating the instrument approach procedures, assuming the related liabilities during and after their entry into service.</w:t>
            </w:r>
          </w:p>
        </w:tc>
        <w:tc>
          <w:tcPr>
            <w:tcW w:w="709" w:type="dxa"/>
            <w:tcBorders>
              <w:top w:val="nil"/>
              <w:left w:val="nil"/>
              <w:bottom w:val="single" w:sz="4" w:space="0" w:color="auto"/>
              <w:right w:val="single" w:sz="4" w:space="0" w:color="auto"/>
            </w:tcBorders>
            <w:shd w:val="clear" w:color="auto" w:fill="auto"/>
            <w:noWrap/>
            <w:vAlign w:val="center"/>
            <w:hideMark/>
          </w:tcPr>
          <w:p w14:paraId="3B1C9B3F" w14:textId="77777777" w:rsidR="00F631E5" w:rsidRPr="00F631E5" w:rsidRDefault="00F631E5" w:rsidP="00F631E5">
            <w:pPr>
              <w:jc w:val="cente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c>
          <w:tcPr>
            <w:tcW w:w="4784" w:type="dxa"/>
            <w:tcBorders>
              <w:top w:val="nil"/>
              <w:left w:val="nil"/>
              <w:bottom w:val="single" w:sz="4" w:space="0" w:color="auto"/>
              <w:right w:val="single" w:sz="4" w:space="0" w:color="auto"/>
            </w:tcBorders>
            <w:shd w:val="clear" w:color="auto" w:fill="auto"/>
            <w:vAlign w:val="center"/>
            <w:hideMark/>
          </w:tcPr>
          <w:p w14:paraId="537C960E"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r>
      <w:tr w:rsidR="00F631E5" w:rsidRPr="00F631E5" w14:paraId="03740FCA" w14:textId="77777777" w:rsidTr="00215C64">
        <w:trPr>
          <w:trHeight w:val="1410"/>
        </w:trPr>
        <w:tc>
          <w:tcPr>
            <w:tcW w:w="5812" w:type="dxa"/>
            <w:tcBorders>
              <w:top w:val="single" w:sz="4" w:space="0" w:color="auto"/>
              <w:left w:val="single" w:sz="4" w:space="0" w:color="auto"/>
              <w:bottom w:val="single" w:sz="4" w:space="0" w:color="auto"/>
              <w:right w:val="single" w:sz="4" w:space="0" w:color="auto"/>
            </w:tcBorders>
            <w:shd w:val="clear" w:color="000000" w:fill="F2DCDB"/>
            <w:vAlign w:val="center"/>
            <w:hideMark/>
          </w:tcPr>
          <w:p w14:paraId="18734D46" w14:textId="10DE4E9E"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xml:space="preserve">An </w:t>
            </w:r>
            <w:r w:rsidRPr="00F631E5">
              <w:rPr>
                <w:rFonts w:ascii="Calibri" w:eastAsia="Times New Roman" w:hAnsi="Calibri"/>
                <w:i/>
                <w:iCs/>
                <w:color w:val="000000"/>
                <w:sz w:val="22"/>
                <w:szCs w:val="22"/>
                <w:lang w:eastAsia="en-GB"/>
              </w:rPr>
              <w:t>organisation other than a SES certified ATS Air Navigation Service Provider (ANSP)</w:t>
            </w:r>
            <w:r w:rsidRPr="00F631E5">
              <w:rPr>
                <w:rFonts w:ascii="Calibri" w:eastAsia="Times New Roman" w:hAnsi="Calibri"/>
                <w:color w:val="000000"/>
                <w:sz w:val="22"/>
                <w:szCs w:val="22"/>
                <w:lang w:eastAsia="en-GB"/>
              </w:rPr>
              <w:t xml:space="preserve"> is sponsor</w:t>
            </w:r>
            <w:r w:rsidR="00DA3B6D">
              <w:rPr>
                <w:rFonts w:ascii="Calibri" w:eastAsia="Times New Roman" w:hAnsi="Calibri"/>
                <w:color w:val="000000"/>
                <w:sz w:val="22"/>
                <w:szCs w:val="22"/>
                <w:lang w:eastAsia="en-GB"/>
              </w:rPr>
              <w:t xml:space="preserve">ing the new instrument approach </w:t>
            </w:r>
            <w:r w:rsidRPr="00F631E5">
              <w:rPr>
                <w:rFonts w:ascii="Calibri" w:eastAsia="Times New Roman" w:hAnsi="Calibri"/>
                <w:color w:val="000000"/>
                <w:sz w:val="22"/>
                <w:szCs w:val="22"/>
                <w:lang w:eastAsia="en-GB"/>
              </w:rPr>
              <w:t>procedur</w:t>
            </w:r>
            <w:r w:rsidR="00DA3B6D">
              <w:rPr>
                <w:rFonts w:ascii="Calibri" w:eastAsia="Times New Roman" w:hAnsi="Calibri"/>
                <w:color w:val="000000"/>
                <w:sz w:val="22"/>
                <w:szCs w:val="22"/>
                <w:lang w:eastAsia="en-GB"/>
              </w:rPr>
              <w:t xml:space="preserve">es. </w:t>
            </w:r>
            <w:r w:rsidRPr="00F631E5">
              <w:rPr>
                <w:rFonts w:ascii="Calibri" w:eastAsia="Times New Roman" w:hAnsi="Calibri"/>
                <w:color w:val="000000"/>
                <w:sz w:val="22"/>
                <w:szCs w:val="22"/>
                <w:lang w:eastAsia="en-GB"/>
              </w:rPr>
              <w:t>In this case, I have preliminarily defined, together with my competent authority:</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8324D" w14:textId="77777777" w:rsidR="00F631E5" w:rsidRPr="00F631E5" w:rsidRDefault="00F631E5" w:rsidP="00F631E5">
            <w:pPr>
              <w:jc w:val="cente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c>
          <w:tcPr>
            <w:tcW w:w="47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5E6C78"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r>
      <w:tr w:rsidR="00F631E5" w:rsidRPr="00F631E5" w14:paraId="60A7B159" w14:textId="77777777" w:rsidTr="00215C64">
        <w:trPr>
          <w:trHeight w:val="903"/>
        </w:trPr>
        <w:tc>
          <w:tcPr>
            <w:tcW w:w="5812" w:type="dxa"/>
            <w:tcBorders>
              <w:top w:val="single" w:sz="4" w:space="0" w:color="auto"/>
              <w:left w:val="single" w:sz="4" w:space="0" w:color="auto"/>
              <w:bottom w:val="single" w:sz="4" w:space="0" w:color="auto"/>
              <w:right w:val="single" w:sz="4" w:space="0" w:color="auto"/>
            </w:tcBorders>
            <w:shd w:val="clear" w:color="000000" w:fill="F2DCDB"/>
            <w:vAlign w:val="center"/>
            <w:hideMark/>
          </w:tcPr>
          <w:p w14:paraId="168E63D8" w14:textId="77777777" w:rsidR="00F631E5" w:rsidRPr="00F631E5" w:rsidRDefault="00F631E5" w:rsidP="00215C64">
            <w:pPr>
              <w:ind w:firstLineChars="144" w:firstLine="317"/>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the scheme of liabilities to make use of EGNOS SIS for the sponsored EGNOS-based operations, with the preliminary acceptance of external parties, if any;</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6F99166E" w14:textId="77777777" w:rsidR="00F631E5" w:rsidRPr="00F631E5" w:rsidRDefault="00F631E5" w:rsidP="00F631E5">
            <w:pPr>
              <w:jc w:val="cente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c>
          <w:tcPr>
            <w:tcW w:w="4784" w:type="dxa"/>
            <w:tcBorders>
              <w:top w:val="single" w:sz="4" w:space="0" w:color="auto"/>
              <w:left w:val="nil"/>
              <w:bottom w:val="single" w:sz="4" w:space="0" w:color="auto"/>
              <w:right w:val="single" w:sz="4" w:space="0" w:color="auto"/>
            </w:tcBorders>
            <w:shd w:val="clear" w:color="auto" w:fill="auto"/>
            <w:vAlign w:val="center"/>
            <w:hideMark/>
          </w:tcPr>
          <w:p w14:paraId="5EFE664E"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[Please describe if applicable]</w:t>
            </w:r>
          </w:p>
        </w:tc>
      </w:tr>
      <w:tr w:rsidR="00F631E5" w:rsidRPr="00F631E5" w14:paraId="7E9C526A" w14:textId="77777777" w:rsidTr="00215C64">
        <w:trPr>
          <w:trHeight w:val="300"/>
        </w:trPr>
        <w:tc>
          <w:tcPr>
            <w:tcW w:w="5812" w:type="dxa"/>
            <w:tcBorders>
              <w:top w:val="nil"/>
              <w:left w:val="single" w:sz="4" w:space="0" w:color="auto"/>
              <w:bottom w:val="single" w:sz="4" w:space="0" w:color="auto"/>
              <w:right w:val="single" w:sz="4" w:space="0" w:color="auto"/>
            </w:tcBorders>
            <w:shd w:val="clear" w:color="000000" w:fill="F2DCDB"/>
            <w:vAlign w:val="center"/>
            <w:hideMark/>
          </w:tcPr>
          <w:p w14:paraId="1C4B9C92" w14:textId="338184C9" w:rsidR="00F631E5" w:rsidRPr="00F631E5" w:rsidRDefault="00F631E5" w:rsidP="00215C64">
            <w:pPr>
              <w:ind w:firstLineChars="144" w:firstLine="317"/>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xml:space="preserve">- if required, availability of information related </w:t>
            </w:r>
            <w:r w:rsidR="00B705B6">
              <w:rPr>
                <w:rFonts w:ascii="Calibri" w:eastAsia="Times New Roman" w:hAnsi="Calibri"/>
                <w:color w:val="000000"/>
                <w:sz w:val="22"/>
                <w:szCs w:val="22"/>
                <w:lang w:eastAsia="en-GB"/>
              </w:rPr>
              <w:t xml:space="preserve">  </w:t>
            </w:r>
            <w:r w:rsidRPr="00F631E5">
              <w:rPr>
                <w:rFonts w:ascii="Calibri" w:eastAsia="Times New Roman" w:hAnsi="Calibri"/>
                <w:color w:val="000000"/>
                <w:sz w:val="22"/>
                <w:szCs w:val="22"/>
                <w:lang w:eastAsia="en-GB"/>
              </w:rPr>
              <w:t>to:</w:t>
            </w:r>
          </w:p>
        </w:tc>
        <w:tc>
          <w:tcPr>
            <w:tcW w:w="709" w:type="dxa"/>
            <w:tcBorders>
              <w:top w:val="nil"/>
              <w:left w:val="nil"/>
              <w:bottom w:val="single" w:sz="4" w:space="0" w:color="auto"/>
              <w:right w:val="single" w:sz="4" w:space="0" w:color="auto"/>
            </w:tcBorders>
            <w:shd w:val="clear" w:color="auto" w:fill="auto"/>
            <w:noWrap/>
            <w:vAlign w:val="center"/>
            <w:hideMark/>
          </w:tcPr>
          <w:p w14:paraId="1BC23C79" w14:textId="77777777" w:rsidR="00F631E5" w:rsidRPr="00F631E5" w:rsidRDefault="00F631E5" w:rsidP="00F631E5">
            <w:pPr>
              <w:jc w:val="cente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c>
          <w:tcPr>
            <w:tcW w:w="4784" w:type="dxa"/>
            <w:tcBorders>
              <w:top w:val="nil"/>
              <w:left w:val="nil"/>
              <w:bottom w:val="single" w:sz="4" w:space="0" w:color="auto"/>
              <w:right w:val="single" w:sz="4" w:space="0" w:color="auto"/>
            </w:tcBorders>
            <w:shd w:val="clear" w:color="auto" w:fill="auto"/>
            <w:vAlign w:val="center"/>
            <w:hideMark/>
          </w:tcPr>
          <w:p w14:paraId="0596A09D"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r>
      <w:tr w:rsidR="00F631E5" w:rsidRPr="00F631E5" w14:paraId="50F6E093" w14:textId="77777777" w:rsidTr="00215C64">
        <w:trPr>
          <w:trHeight w:val="346"/>
        </w:trPr>
        <w:tc>
          <w:tcPr>
            <w:tcW w:w="5812" w:type="dxa"/>
            <w:tcBorders>
              <w:top w:val="nil"/>
              <w:left w:val="single" w:sz="4" w:space="0" w:color="auto"/>
              <w:bottom w:val="single" w:sz="4" w:space="0" w:color="auto"/>
              <w:right w:val="single" w:sz="4" w:space="0" w:color="auto"/>
            </w:tcBorders>
            <w:shd w:val="clear" w:color="000000" w:fill="F2DCDB"/>
            <w:vAlign w:val="center"/>
            <w:hideMark/>
          </w:tcPr>
          <w:p w14:paraId="4E12B33A" w14:textId="77777777" w:rsidR="00F631E5" w:rsidRPr="00F631E5" w:rsidRDefault="00F631E5" w:rsidP="00215C64">
            <w:pPr>
              <w:ind w:firstLineChars="144" w:firstLine="317"/>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EGNOS SIS availability</w:t>
            </w:r>
          </w:p>
        </w:tc>
        <w:tc>
          <w:tcPr>
            <w:tcW w:w="709" w:type="dxa"/>
            <w:tcBorders>
              <w:top w:val="nil"/>
              <w:left w:val="nil"/>
              <w:bottom w:val="single" w:sz="4" w:space="0" w:color="auto"/>
              <w:right w:val="single" w:sz="4" w:space="0" w:color="auto"/>
            </w:tcBorders>
            <w:shd w:val="clear" w:color="auto" w:fill="auto"/>
            <w:noWrap/>
            <w:vAlign w:val="center"/>
            <w:hideMark/>
          </w:tcPr>
          <w:p w14:paraId="3E72A8B0" w14:textId="77777777" w:rsidR="00F631E5" w:rsidRPr="00F631E5" w:rsidRDefault="00F631E5" w:rsidP="00F631E5">
            <w:pPr>
              <w:jc w:val="cente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c>
          <w:tcPr>
            <w:tcW w:w="4784" w:type="dxa"/>
            <w:tcBorders>
              <w:top w:val="nil"/>
              <w:left w:val="nil"/>
              <w:bottom w:val="single" w:sz="4" w:space="0" w:color="auto"/>
              <w:right w:val="single" w:sz="4" w:space="0" w:color="auto"/>
            </w:tcBorders>
            <w:shd w:val="clear" w:color="auto" w:fill="auto"/>
            <w:vAlign w:val="center"/>
            <w:hideMark/>
          </w:tcPr>
          <w:p w14:paraId="4FBE4200"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[Please describe if applicable]</w:t>
            </w:r>
          </w:p>
        </w:tc>
      </w:tr>
      <w:tr w:rsidR="00F631E5" w:rsidRPr="00F631E5" w14:paraId="7E41C6F3" w14:textId="77777777" w:rsidTr="00215C64">
        <w:trPr>
          <w:trHeight w:val="331"/>
        </w:trPr>
        <w:tc>
          <w:tcPr>
            <w:tcW w:w="5812" w:type="dxa"/>
            <w:tcBorders>
              <w:top w:val="nil"/>
              <w:left w:val="single" w:sz="4" w:space="0" w:color="auto"/>
              <w:bottom w:val="single" w:sz="4" w:space="0" w:color="auto"/>
              <w:right w:val="single" w:sz="4" w:space="0" w:color="auto"/>
            </w:tcBorders>
            <w:shd w:val="clear" w:color="000000" w:fill="F2DCDB"/>
            <w:vAlign w:val="center"/>
            <w:hideMark/>
          </w:tcPr>
          <w:p w14:paraId="2A125ACB" w14:textId="77777777" w:rsidR="00F631E5" w:rsidRPr="00F631E5" w:rsidRDefault="00F631E5" w:rsidP="00215C64">
            <w:pPr>
              <w:ind w:firstLineChars="144" w:firstLine="317"/>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Notifications on the status of EGNOS SIS and related contingency procedures</w:t>
            </w:r>
          </w:p>
        </w:tc>
        <w:tc>
          <w:tcPr>
            <w:tcW w:w="709" w:type="dxa"/>
            <w:tcBorders>
              <w:top w:val="nil"/>
              <w:left w:val="nil"/>
              <w:bottom w:val="single" w:sz="4" w:space="0" w:color="auto"/>
              <w:right w:val="single" w:sz="4" w:space="0" w:color="auto"/>
            </w:tcBorders>
            <w:shd w:val="clear" w:color="auto" w:fill="auto"/>
            <w:noWrap/>
            <w:vAlign w:val="center"/>
            <w:hideMark/>
          </w:tcPr>
          <w:p w14:paraId="1D31ED19" w14:textId="77777777" w:rsidR="00F631E5" w:rsidRPr="00F631E5" w:rsidRDefault="00F631E5" w:rsidP="00F631E5">
            <w:pPr>
              <w:jc w:val="cente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c>
          <w:tcPr>
            <w:tcW w:w="4784" w:type="dxa"/>
            <w:tcBorders>
              <w:top w:val="nil"/>
              <w:left w:val="nil"/>
              <w:bottom w:val="single" w:sz="4" w:space="0" w:color="auto"/>
              <w:right w:val="single" w:sz="4" w:space="0" w:color="auto"/>
            </w:tcBorders>
            <w:shd w:val="clear" w:color="auto" w:fill="auto"/>
            <w:vAlign w:val="center"/>
            <w:hideMark/>
          </w:tcPr>
          <w:p w14:paraId="1F619946"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[Please describe if applicable]</w:t>
            </w:r>
          </w:p>
        </w:tc>
      </w:tr>
      <w:tr w:rsidR="00F631E5" w:rsidRPr="00F631E5" w14:paraId="78730044" w14:textId="77777777" w:rsidTr="00215C64">
        <w:trPr>
          <w:trHeight w:val="300"/>
        </w:trPr>
        <w:tc>
          <w:tcPr>
            <w:tcW w:w="5812" w:type="dxa"/>
            <w:tcBorders>
              <w:top w:val="nil"/>
              <w:left w:val="single" w:sz="4" w:space="0" w:color="auto"/>
              <w:bottom w:val="single" w:sz="4" w:space="0" w:color="auto"/>
              <w:right w:val="single" w:sz="4" w:space="0" w:color="auto"/>
            </w:tcBorders>
            <w:shd w:val="clear" w:color="000000" w:fill="F2DCDB"/>
            <w:noWrap/>
            <w:vAlign w:val="center"/>
            <w:hideMark/>
          </w:tcPr>
          <w:p w14:paraId="3C7A6525" w14:textId="77777777" w:rsidR="00F631E5" w:rsidRPr="00F631E5" w:rsidRDefault="00F631E5" w:rsidP="00215C64">
            <w:pPr>
              <w:ind w:firstLineChars="144" w:firstLine="317"/>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GNSS Data Recording</w:t>
            </w:r>
          </w:p>
        </w:tc>
        <w:tc>
          <w:tcPr>
            <w:tcW w:w="709" w:type="dxa"/>
            <w:tcBorders>
              <w:top w:val="nil"/>
              <w:left w:val="nil"/>
              <w:bottom w:val="single" w:sz="4" w:space="0" w:color="auto"/>
              <w:right w:val="single" w:sz="4" w:space="0" w:color="auto"/>
            </w:tcBorders>
            <w:shd w:val="clear" w:color="auto" w:fill="auto"/>
            <w:noWrap/>
            <w:vAlign w:val="center"/>
            <w:hideMark/>
          </w:tcPr>
          <w:p w14:paraId="3E870280" w14:textId="77777777" w:rsidR="00F631E5" w:rsidRPr="00F631E5" w:rsidRDefault="00F631E5" w:rsidP="00F631E5">
            <w:pP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c>
          <w:tcPr>
            <w:tcW w:w="4784" w:type="dxa"/>
            <w:tcBorders>
              <w:top w:val="nil"/>
              <w:left w:val="nil"/>
              <w:bottom w:val="single" w:sz="4" w:space="0" w:color="auto"/>
              <w:right w:val="single" w:sz="4" w:space="0" w:color="auto"/>
            </w:tcBorders>
            <w:shd w:val="clear" w:color="auto" w:fill="auto"/>
            <w:vAlign w:val="center"/>
            <w:hideMark/>
          </w:tcPr>
          <w:p w14:paraId="5C77BBF8"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[Please describe if applicable]</w:t>
            </w:r>
          </w:p>
        </w:tc>
      </w:tr>
      <w:tr w:rsidR="00F631E5" w:rsidRPr="00F631E5" w14:paraId="0F236C60" w14:textId="77777777" w:rsidTr="00215C64">
        <w:trPr>
          <w:trHeight w:val="300"/>
        </w:trPr>
        <w:tc>
          <w:tcPr>
            <w:tcW w:w="5812" w:type="dxa"/>
            <w:tcBorders>
              <w:top w:val="nil"/>
              <w:left w:val="single" w:sz="4" w:space="0" w:color="auto"/>
              <w:bottom w:val="single" w:sz="4" w:space="0" w:color="auto"/>
              <w:right w:val="single" w:sz="4" w:space="0" w:color="auto"/>
            </w:tcBorders>
            <w:shd w:val="clear" w:color="auto" w:fill="auto"/>
            <w:vAlign w:val="center"/>
            <w:hideMark/>
          </w:tcPr>
          <w:p w14:paraId="6EDE3579"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I have anticipated and described a way forward to minimise the risks arising from:</w:t>
            </w:r>
          </w:p>
        </w:tc>
        <w:tc>
          <w:tcPr>
            <w:tcW w:w="709" w:type="dxa"/>
            <w:tcBorders>
              <w:top w:val="nil"/>
              <w:left w:val="nil"/>
              <w:bottom w:val="single" w:sz="4" w:space="0" w:color="auto"/>
              <w:right w:val="single" w:sz="4" w:space="0" w:color="auto"/>
            </w:tcBorders>
            <w:shd w:val="clear" w:color="auto" w:fill="auto"/>
            <w:noWrap/>
            <w:vAlign w:val="center"/>
            <w:hideMark/>
          </w:tcPr>
          <w:p w14:paraId="5DB65E10" w14:textId="77777777" w:rsidR="00F631E5" w:rsidRPr="00F631E5" w:rsidRDefault="00F631E5" w:rsidP="00F631E5">
            <w:pPr>
              <w:jc w:val="cente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c>
          <w:tcPr>
            <w:tcW w:w="4784" w:type="dxa"/>
            <w:tcBorders>
              <w:top w:val="nil"/>
              <w:left w:val="nil"/>
              <w:bottom w:val="single" w:sz="4" w:space="0" w:color="auto"/>
              <w:right w:val="single" w:sz="4" w:space="0" w:color="auto"/>
            </w:tcBorders>
            <w:shd w:val="clear" w:color="auto" w:fill="auto"/>
            <w:vAlign w:val="center"/>
            <w:hideMark/>
          </w:tcPr>
          <w:p w14:paraId="38437670"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r>
      <w:tr w:rsidR="00B705B6" w:rsidRPr="00F631E5" w14:paraId="4A643FA7" w14:textId="77777777" w:rsidTr="00215C64">
        <w:trPr>
          <w:trHeight w:val="984"/>
        </w:trPr>
        <w:tc>
          <w:tcPr>
            <w:tcW w:w="5812" w:type="dxa"/>
            <w:tcBorders>
              <w:top w:val="nil"/>
              <w:left w:val="single" w:sz="4" w:space="0" w:color="auto"/>
              <w:bottom w:val="single" w:sz="4" w:space="0" w:color="auto"/>
              <w:right w:val="single" w:sz="4" w:space="0" w:color="auto"/>
            </w:tcBorders>
            <w:shd w:val="clear" w:color="auto" w:fill="auto"/>
            <w:vAlign w:val="center"/>
            <w:hideMark/>
          </w:tcPr>
          <w:p w14:paraId="5D014F81" w14:textId="77777777" w:rsidR="00F631E5" w:rsidRPr="00F631E5" w:rsidRDefault="00F631E5" w:rsidP="00215C64">
            <w:pPr>
              <w:ind w:left="318"/>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the runway classification, for the non-instrument or non-precision instrument cases</w:t>
            </w:r>
          </w:p>
        </w:tc>
        <w:tc>
          <w:tcPr>
            <w:tcW w:w="709" w:type="dxa"/>
            <w:tcBorders>
              <w:top w:val="nil"/>
              <w:left w:val="nil"/>
              <w:bottom w:val="single" w:sz="4" w:space="0" w:color="auto"/>
              <w:right w:val="single" w:sz="4" w:space="0" w:color="auto"/>
            </w:tcBorders>
            <w:shd w:val="clear" w:color="auto" w:fill="auto"/>
            <w:noWrap/>
            <w:vAlign w:val="center"/>
            <w:hideMark/>
          </w:tcPr>
          <w:p w14:paraId="1653DD49" w14:textId="77777777" w:rsidR="00F631E5" w:rsidRPr="00F631E5" w:rsidRDefault="00F631E5" w:rsidP="00F631E5">
            <w:pPr>
              <w:jc w:val="cente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c>
          <w:tcPr>
            <w:tcW w:w="4784" w:type="dxa"/>
            <w:tcBorders>
              <w:top w:val="nil"/>
              <w:left w:val="nil"/>
              <w:bottom w:val="single" w:sz="4" w:space="0" w:color="auto"/>
              <w:right w:val="single" w:sz="4" w:space="0" w:color="auto"/>
            </w:tcBorders>
            <w:shd w:val="clear" w:color="auto" w:fill="auto"/>
            <w:vAlign w:val="center"/>
            <w:hideMark/>
          </w:tcPr>
          <w:p w14:paraId="2A5CEFB2"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[Please describe if applicable: how my competent authority will permit publishing APV or PA operations in a non-precision instrument runway]</w:t>
            </w:r>
          </w:p>
        </w:tc>
      </w:tr>
      <w:tr w:rsidR="00B705B6" w:rsidRPr="00F631E5" w14:paraId="562220B4" w14:textId="77777777" w:rsidTr="00215C64">
        <w:trPr>
          <w:trHeight w:val="704"/>
        </w:trPr>
        <w:tc>
          <w:tcPr>
            <w:tcW w:w="5812" w:type="dxa"/>
            <w:tcBorders>
              <w:top w:val="nil"/>
              <w:left w:val="single" w:sz="4" w:space="0" w:color="auto"/>
              <w:bottom w:val="single" w:sz="4" w:space="0" w:color="auto"/>
              <w:right w:val="single" w:sz="4" w:space="0" w:color="auto"/>
            </w:tcBorders>
            <w:shd w:val="clear" w:color="auto" w:fill="auto"/>
            <w:vAlign w:val="center"/>
            <w:hideMark/>
          </w:tcPr>
          <w:p w14:paraId="02EAC828" w14:textId="77777777" w:rsidR="00F631E5" w:rsidRPr="00F631E5" w:rsidRDefault="00F631E5" w:rsidP="00215C64">
            <w:pPr>
              <w:ind w:left="318"/>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the implementation of IAPs in a non-controlled airspace</w:t>
            </w:r>
          </w:p>
        </w:tc>
        <w:tc>
          <w:tcPr>
            <w:tcW w:w="709" w:type="dxa"/>
            <w:tcBorders>
              <w:top w:val="nil"/>
              <w:left w:val="nil"/>
              <w:bottom w:val="single" w:sz="4" w:space="0" w:color="auto"/>
              <w:right w:val="single" w:sz="4" w:space="0" w:color="auto"/>
            </w:tcBorders>
            <w:shd w:val="clear" w:color="auto" w:fill="auto"/>
            <w:noWrap/>
            <w:vAlign w:val="center"/>
            <w:hideMark/>
          </w:tcPr>
          <w:p w14:paraId="040D5BE2" w14:textId="77777777" w:rsidR="00F631E5" w:rsidRPr="00F631E5" w:rsidRDefault="00F631E5" w:rsidP="00F631E5">
            <w:pPr>
              <w:jc w:val="cente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c>
          <w:tcPr>
            <w:tcW w:w="4784" w:type="dxa"/>
            <w:tcBorders>
              <w:top w:val="nil"/>
              <w:left w:val="nil"/>
              <w:bottom w:val="single" w:sz="4" w:space="0" w:color="auto"/>
              <w:right w:val="single" w:sz="4" w:space="0" w:color="auto"/>
            </w:tcBorders>
            <w:shd w:val="clear" w:color="auto" w:fill="auto"/>
            <w:vAlign w:val="center"/>
            <w:hideMark/>
          </w:tcPr>
          <w:p w14:paraId="0F8AAD2C"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[Please describe if applicable: how the RNP APCH will be operated within non-controlled airspace]</w:t>
            </w:r>
          </w:p>
        </w:tc>
      </w:tr>
      <w:tr w:rsidR="00F631E5" w:rsidRPr="00F631E5" w14:paraId="63F3E05F" w14:textId="77777777" w:rsidTr="00215C64">
        <w:trPr>
          <w:trHeight w:val="902"/>
        </w:trPr>
        <w:tc>
          <w:tcPr>
            <w:tcW w:w="5812" w:type="dxa"/>
            <w:tcBorders>
              <w:top w:val="nil"/>
              <w:left w:val="single" w:sz="4" w:space="0" w:color="auto"/>
              <w:bottom w:val="single" w:sz="4" w:space="0" w:color="auto"/>
              <w:right w:val="single" w:sz="4" w:space="0" w:color="auto"/>
            </w:tcBorders>
            <w:shd w:val="clear" w:color="auto" w:fill="auto"/>
            <w:vAlign w:val="center"/>
            <w:hideMark/>
          </w:tcPr>
          <w:p w14:paraId="764D7F07" w14:textId="77777777" w:rsidR="00F631E5" w:rsidRPr="00F631E5" w:rsidRDefault="00F631E5" w:rsidP="00215C64">
            <w:pPr>
              <w:ind w:left="318"/>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the unavailability of Air Navigation Services (ATS, MET, CNS, AIS)</w:t>
            </w:r>
          </w:p>
        </w:tc>
        <w:tc>
          <w:tcPr>
            <w:tcW w:w="709" w:type="dxa"/>
            <w:tcBorders>
              <w:top w:val="nil"/>
              <w:left w:val="nil"/>
              <w:bottom w:val="single" w:sz="4" w:space="0" w:color="auto"/>
              <w:right w:val="single" w:sz="4" w:space="0" w:color="auto"/>
            </w:tcBorders>
            <w:shd w:val="clear" w:color="auto" w:fill="auto"/>
            <w:noWrap/>
            <w:vAlign w:val="center"/>
            <w:hideMark/>
          </w:tcPr>
          <w:p w14:paraId="160F2BC7" w14:textId="77777777" w:rsidR="00F631E5" w:rsidRPr="00F631E5" w:rsidRDefault="00F631E5" w:rsidP="00F631E5">
            <w:pPr>
              <w:jc w:val="cente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c>
          <w:tcPr>
            <w:tcW w:w="4784" w:type="dxa"/>
            <w:tcBorders>
              <w:top w:val="nil"/>
              <w:left w:val="nil"/>
              <w:bottom w:val="single" w:sz="4" w:space="0" w:color="auto"/>
              <w:right w:val="single" w:sz="4" w:space="0" w:color="auto"/>
            </w:tcBorders>
            <w:shd w:val="clear" w:color="auto" w:fill="auto"/>
            <w:vAlign w:val="center"/>
            <w:hideMark/>
          </w:tcPr>
          <w:p w14:paraId="5F0F2B10"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[Please describe if applicable: which working methods and coordination means will be set-up to put the procedures in operation]</w:t>
            </w:r>
          </w:p>
        </w:tc>
      </w:tr>
      <w:tr w:rsidR="00F631E5" w:rsidRPr="00F631E5" w14:paraId="41D59F86" w14:textId="77777777" w:rsidTr="00215C64">
        <w:trPr>
          <w:trHeight w:val="601"/>
        </w:trPr>
        <w:tc>
          <w:tcPr>
            <w:tcW w:w="5812" w:type="dxa"/>
            <w:tcBorders>
              <w:top w:val="nil"/>
              <w:left w:val="single" w:sz="4" w:space="0" w:color="auto"/>
              <w:bottom w:val="single" w:sz="4" w:space="0" w:color="auto"/>
              <w:right w:val="single" w:sz="4" w:space="0" w:color="auto"/>
            </w:tcBorders>
            <w:shd w:val="clear" w:color="auto" w:fill="auto"/>
            <w:vAlign w:val="center"/>
            <w:hideMark/>
          </w:tcPr>
          <w:p w14:paraId="1DF39B5E" w14:textId="77777777" w:rsidR="00F631E5" w:rsidRPr="00F631E5" w:rsidRDefault="00F631E5" w:rsidP="00215C64">
            <w:pPr>
              <w:ind w:left="318"/>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the coexistence of the new procedures with  existing airspace structures in the vicinity of the airport/s</w:t>
            </w:r>
          </w:p>
        </w:tc>
        <w:tc>
          <w:tcPr>
            <w:tcW w:w="709" w:type="dxa"/>
            <w:tcBorders>
              <w:top w:val="nil"/>
              <w:left w:val="nil"/>
              <w:bottom w:val="single" w:sz="4" w:space="0" w:color="auto"/>
              <w:right w:val="single" w:sz="4" w:space="0" w:color="auto"/>
            </w:tcBorders>
            <w:shd w:val="clear" w:color="auto" w:fill="auto"/>
            <w:noWrap/>
            <w:vAlign w:val="center"/>
            <w:hideMark/>
          </w:tcPr>
          <w:p w14:paraId="259C2C7B" w14:textId="77777777" w:rsidR="00F631E5" w:rsidRPr="00F631E5" w:rsidRDefault="00F631E5" w:rsidP="00F631E5">
            <w:pPr>
              <w:jc w:val="cente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c>
          <w:tcPr>
            <w:tcW w:w="4784" w:type="dxa"/>
            <w:tcBorders>
              <w:top w:val="nil"/>
              <w:left w:val="nil"/>
              <w:bottom w:val="single" w:sz="4" w:space="0" w:color="auto"/>
              <w:right w:val="single" w:sz="4" w:space="0" w:color="auto"/>
            </w:tcBorders>
            <w:shd w:val="clear" w:color="auto" w:fill="auto"/>
            <w:vAlign w:val="center"/>
            <w:hideMark/>
          </w:tcPr>
          <w:p w14:paraId="73634186"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[Please describe if applicable]</w:t>
            </w:r>
          </w:p>
        </w:tc>
      </w:tr>
      <w:tr w:rsidR="00F631E5" w:rsidRPr="00F631E5" w14:paraId="6646F935" w14:textId="77777777" w:rsidTr="00215C64">
        <w:trPr>
          <w:trHeight w:val="1518"/>
        </w:trPr>
        <w:tc>
          <w:tcPr>
            <w:tcW w:w="5812" w:type="dxa"/>
            <w:tcBorders>
              <w:top w:val="nil"/>
              <w:left w:val="single" w:sz="4" w:space="0" w:color="auto"/>
              <w:bottom w:val="single" w:sz="4" w:space="0" w:color="auto"/>
              <w:right w:val="single" w:sz="4" w:space="0" w:color="auto"/>
            </w:tcBorders>
            <w:shd w:val="clear" w:color="auto" w:fill="auto"/>
            <w:vAlign w:val="center"/>
            <w:hideMark/>
          </w:tcPr>
          <w:p w14:paraId="3B55BC9C"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I have considered realistic timescales in order to set up the planning of my project (i.e. prepared in accordance with internal and external resources availability, procurement periods, consultation processes, review and approval processes, etc)</w:t>
            </w:r>
          </w:p>
        </w:tc>
        <w:tc>
          <w:tcPr>
            <w:tcW w:w="709" w:type="dxa"/>
            <w:tcBorders>
              <w:top w:val="nil"/>
              <w:left w:val="nil"/>
              <w:bottom w:val="single" w:sz="4" w:space="0" w:color="auto"/>
              <w:right w:val="single" w:sz="4" w:space="0" w:color="auto"/>
            </w:tcBorders>
            <w:shd w:val="clear" w:color="auto" w:fill="auto"/>
            <w:noWrap/>
            <w:vAlign w:val="center"/>
            <w:hideMark/>
          </w:tcPr>
          <w:p w14:paraId="633179D9" w14:textId="77777777" w:rsidR="00F631E5" w:rsidRPr="00F631E5" w:rsidRDefault="00F631E5" w:rsidP="00F631E5">
            <w:pPr>
              <w:jc w:val="cente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c>
          <w:tcPr>
            <w:tcW w:w="4784" w:type="dxa"/>
            <w:tcBorders>
              <w:top w:val="nil"/>
              <w:left w:val="nil"/>
              <w:bottom w:val="single" w:sz="4" w:space="0" w:color="auto"/>
              <w:right w:val="single" w:sz="4" w:space="0" w:color="auto"/>
            </w:tcBorders>
            <w:shd w:val="clear" w:color="auto" w:fill="auto"/>
            <w:vAlign w:val="center"/>
            <w:hideMark/>
          </w:tcPr>
          <w:p w14:paraId="7C1C571D"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r>
      <w:tr w:rsidR="00F631E5" w:rsidRPr="00F631E5" w14:paraId="1E4FC0F1" w14:textId="77777777" w:rsidTr="00215C64">
        <w:trPr>
          <w:trHeight w:val="974"/>
        </w:trPr>
        <w:tc>
          <w:tcPr>
            <w:tcW w:w="5812" w:type="dxa"/>
            <w:tcBorders>
              <w:top w:val="nil"/>
              <w:left w:val="single" w:sz="4" w:space="0" w:color="auto"/>
              <w:bottom w:val="single" w:sz="4" w:space="0" w:color="auto"/>
              <w:right w:val="single" w:sz="4" w:space="0" w:color="auto"/>
            </w:tcBorders>
            <w:shd w:val="clear" w:color="auto" w:fill="auto"/>
            <w:vAlign w:val="center"/>
            <w:hideMark/>
          </w:tcPr>
          <w:p w14:paraId="4BD341E4"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My project proposal is backed-up by means of a formal "letter of support" (or equivalent/similar notification) from my competent authority</w:t>
            </w:r>
          </w:p>
        </w:tc>
        <w:tc>
          <w:tcPr>
            <w:tcW w:w="709" w:type="dxa"/>
            <w:tcBorders>
              <w:top w:val="nil"/>
              <w:left w:val="nil"/>
              <w:bottom w:val="single" w:sz="4" w:space="0" w:color="auto"/>
              <w:right w:val="single" w:sz="4" w:space="0" w:color="auto"/>
            </w:tcBorders>
            <w:shd w:val="clear" w:color="auto" w:fill="auto"/>
            <w:noWrap/>
            <w:vAlign w:val="center"/>
            <w:hideMark/>
          </w:tcPr>
          <w:p w14:paraId="0293A74A" w14:textId="77777777" w:rsidR="00F631E5" w:rsidRPr="00F631E5" w:rsidRDefault="00F631E5" w:rsidP="00F631E5">
            <w:pPr>
              <w:jc w:val="cente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c>
          <w:tcPr>
            <w:tcW w:w="4784" w:type="dxa"/>
            <w:tcBorders>
              <w:top w:val="nil"/>
              <w:left w:val="nil"/>
              <w:bottom w:val="single" w:sz="4" w:space="0" w:color="auto"/>
              <w:right w:val="single" w:sz="4" w:space="0" w:color="auto"/>
            </w:tcBorders>
            <w:shd w:val="clear" w:color="auto" w:fill="auto"/>
            <w:vAlign w:val="center"/>
            <w:hideMark/>
          </w:tcPr>
          <w:p w14:paraId="75858517" w14:textId="77777777" w:rsidR="00F631E5" w:rsidRPr="00F631E5" w:rsidRDefault="00F631E5" w:rsidP="00F631E5">
            <w:pP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r>
      <w:tr w:rsidR="00F631E5" w:rsidRPr="00F631E5" w14:paraId="285A4BB9" w14:textId="77777777" w:rsidTr="00215C64">
        <w:trPr>
          <w:trHeight w:val="1257"/>
        </w:trPr>
        <w:tc>
          <w:tcPr>
            <w:tcW w:w="5812" w:type="dxa"/>
            <w:tcBorders>
              <w:top w:val="nil"/>
              <w:left w:val="single" w:sz="4" w:space="0" w:color="auto"/>
              <w:bottom w:val="single" w:sz="4" w:space="0" w:color="auto"/>
              <w:right w:val="single" w:sz="4" w:space="0" w:color="auto"/>
            </w:tcBorders>
            <w:shd w:val="clear" w:color="auto" w:fill="auto"/>
            <w:vAlign w:val="center"/>
            <w:hideMark/>
          </w:tcPr>
          <w:p w14:paraId="74A99239" w14:textId="77777777" w:rsidR="00F631E5" w:rsidRPr="00F631E5" w:rsidRDefault="00F631E5" w:rsidP="00215C64">
            <w:pPr>
              <w:jc w:val="both"/>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I have identified other LPV implementation projects conducted in the same country as where my target airport/s is/are, and from which I can obtain valuable lessons learnt applicable to my project.</w:t>
            </w:r>
          </w:p>
        </w:tc>
        <w:tc>
          <w:tcPr>
            <w:tcW w:w="709" w:type="dxa"/>
            <w:tcBorders>
              <w:top w:val="nil"/>
              <w:left w:val="nil"/>
              <w:bottom w:val="single" w:sz="4" w:space="0" w:color="auto"/>
              <w:right w:val="single" w:sz="4" w:space="0" w:color="auto"/>
            </w:tcBorders>
            <w:shd w:val="clear" w:color="auto" w:fill="auto"/>
            <w:noWrap/>
            <w:vAlign w:val="center"/>
            <w:hideMark/>
          </w:tcPr>
          <w:p w14:paraId="285B8926" w14:textId="77777777" w:rsidR="00F631E5" w:rsidRPr="00F631E5" w:rsidRDefault="00F631E5" w:rsidP="00F631E5">
            <w:pPr>
              <w:jc w:val="cente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c>
          <w:tcPr>
            <w:tcW w:w="4784" w:type="dxa"/>
            <w:tcBorders>
              <w:top w:val="nil"/>
              <w:left w:val="nil"/>
              <w:bottom w:val="single" w:sz="4" w:space="0" w:color="auto"/>
              <w:right w:val="single" w:sz="4" w:space="0" w:color="auto"/>
            </w:tcBorders>
            <w:shd w:val="clear" w:color="auto" w:fill="auto"/>
            <w:vAlign w:val="center"/>
            <w:hideMark/>
          </w:tcPr>
          <w:p w14:paraId="5AA934C5" w14:textId="77777777" w:rsidR="00F631E5" w:rsidRPr="00F631E5" w:rsidRDefault="00F631E5" w:rsidP="00F631E5">
            <w:pPr>
              <w:rPr>
                <w:rFonts w:ascii="Calibri" w:eastAsia="Times New Roman" w:hAnsi="Calibri"/>
                <w:color w:val="000000"/>
                <w:sz w:val="22"/>
                <w:szCs w:val="22"/>
                <w:lang w:eastAsia="en-GB"/>
              </w:rPr>
            </w:pPr>
            <w:r w:rsidRPr="00F631E5">
              <w:rPr>
                <w:rFonts w:ascii="Calibri" w:eastAsia="Times New Roman" w:hAnsi="Calibri"/>
                <w:color w:val="000000"/>
                <w:sz w:val="22"/>
                <w:szCs w:val="22"/>
                <w:lang w:eastAsia="en-GB"/>
              </w:rPr>
              <w:t> </w:t>
            </w:r>
          </w:p>
        </w:tc>
      </w:tr>
    </w:tbl>
    <w:p w14:paraId="37E08352" w14:textId="77777777" w:rsidR="00F631E5" w:rsidRDefault="00F631E5" w:rsidP="00215C64">
      <w:pPr>
        <w:tabs>
          <w:tab w:val="left" w:pos="-720"/>
        </w:tabs>
        <w:suppressAutoHyphens/>
        <w:ind w:left="567"/>
        <w:jc w:val="both"/>
        <w:rPr>
          <w:rFonts w:ascii="Calibri" w:hAnsi="Calibri" w:cs="Calibri"/>
          <w:sz w:val="22"/>
          <w:szCs w:val="22"/>
          <w:lang w:eastAsia="en-GB"/>
        </w:rPr>
      </w:pPr>
    </w:p>
    <w:p w14:paraId="740498E3" w14:textId="1EA2A97B" w:rsidR="00DA3B6D" w:rsidRDefault="00DA3B6D" w:rsidP="00215C64">
      <w:pPr>
        <w:tabs>
          <w:tab w:val="left" w:pos="-720"/>
        </w:tabs>
        <w:suppressAutoHyphens/>
        <w:ind w:left="567"/>
        <w:jc w:val="both"/>
        <w:rPr>
          <w:rFonts w:ascii="Calibri" w:hAnsi="Calibri" w:cs="Calibri"/>
          <w:sz w:val="22"/>
          <w:szCs w:val="22"/>
          <w:lang w:eastAsia="en-GB"/>
        </w:rPr>
      </w:pPr>
    </w:p>
    <w:p w14:paraId="3A27A99C" w14:textId="77777777" w:rsidR="00DA3B6D" w:rsidRDefault="00DA3B6D" w:rsidP="00215C64">
      <w:pPr>
        <w:tabs>
          <w:tab w:val="left" w:pos="-720"/>
        </w:tabs>
        <w:suppressAutoHyphens/>
        <w:ind w:left="567"/>
        <w:jc w:val="both"/>
        <w:rPr>
          <w:rFonts w:ascii="Calibri" w:hAnsi="Calibri" w:cs="Calibri"/>
          <w:sz w:val="22"/>
          <w:szCs w:val="22"/>
          <w:lang w:eastAsia="en-GB"/>
        </w:rPr>
      </w:pPr>
    </w:p>
    <w:p w14:paraId="7CB621B8" w14:textId="77777777" w:rsidR="00DA3B6D" w:rsidRDefault="00DA3B6D" w:rsidP="00215C64">
      <w:pPr>
        <w:tabs>
          <w:tab w:val="left" w:pos="-720"/>
        </w:tabs>
        <w:suppressAutoHyphens/>
        <w:ind w:left="567"/>
        <w:jc w:val="both"/>
        <w:rPr>
          <w:rFonts w:ascii="Calibri" w:hAnsi="Calibri" w:cs="Calibri"/>
          <w:sz w:val="22"/>
          <w:szCs w:val="22"/>
          <w:lang w:eastAsia="en-GB"/>
        </w:rPr>
      </w:pPr>
    </w:p>
    <w:p w14:paraId="6CE10359" w14:textId="77777777" w:rsidR="00DA3B6D" w:rsidRDefault="00DA3B6D" w:rsidP="00215C64">
      <w:pPr>
        <w:tabs>
          <w:tab w:val="left" w:pos="-720"/>
        </w:tabs>
        <w:suppressAutoHyphens/>
        <w:ind w:left="567"/>
        <w:jc w:val="both"/>
        <w:rPr>
          <w:rFonts w:ascii="Calibri" w:hAnsi="Calibri" w:cs="Calibri"/>
          <w:sz w:val="22"/>
          <w:szCs w:val="22"/>
          <w:lang w:eastAsia="en-GB"/>
        </w:rPr>
      </w:pPr>
    </w:p>
    <w:p w14:paraId="30319CBD" w14:textId="77777777" w:rsidR="00DA3B6D" w:rsidRDefault="00DA3B6D" w:rsidP="00215C64">
      <w:pPr>
        <w:tabs>
          <w:tab w:val="left" w:pos="-720"/>
        </w:tabs>
        <w:suppressAutoHyphens/>
        <w:ind w:left="567"/>
        <w:jc w:val="both"/>
        <w:rPr>
          <w:rFonts w:ascii="Calibri" w:hAnsi="Calibri" w:cs="Calibri"/>
          <w:sz w:val="22"/>
          <w:szCs w:val="22"/>
          <w:lang w:eastAsia="en-GB"/>
        </w:rPr>
      </w:pPr>
    </w:p>
    <w:p w14:paraId="62A9F01B" w14:textId="77777777" w:rsidR="00DA3B6D" w:rsidRDefault="00DA3B6D" w:rsidP="00215C64">
      <w:pPr>
        <w:tabs>
          <w:tab w:val="left" w:pos="-720"/>
        </w:tabs>
        <w:suppressAutoHyphens/>
        <w:ind w:left="567"/>
        <w:jc w:val="both"/>
        <w:rPr>
          <w:rFonts w:ascii="Calibri" w:hAnsi="Calibri" w:cs="Calibri"/>
          <w:sz w:val="22"/>
          <w:szCs w:val="22"/>
          <w:lang w:eastAsia="en-GB"/>
        </w:rPr>
      </w:pPr>
    </w:p>
    <w:p w14:paraId="0EF4B24C" w14:textId="77777777" w:rsidR="00DA3B6D" w:rsidRDefault="00DA3B6D" w:rsidP="00215C64">
      <w:pPr>
        <w:tabs>
          <w:tab w:val="left" w:pos="-720"/>
        </w:tabs>
        <w:suppressAutoHyphens/>
        <w:ind w:left="567"/>
        <w:jc w:val="both"/>
        <w:rPr>
          <w:rFonts w:ascii="Calibri" w:hAnsi="Calibri" w:cs="Calibri"/>
          <w:sz w:val="22"/>
          <w:szCs w:val="22"/>
          <w:lang w:eastAsia="en-GB"/>
        </w:rPr>
      </w:pPr>
    </w:p>
    <w:p w14:paraId="6377498A" w14:textId="77777777" w:rsidR="00DA3B6D" w:rsidRDefault="00DA3B6D" w:rsidP="00215C64">
      <w:pPr>
        <w:tabs>
          <w:tab w:val="left" w:pos="-720"/>
        </w:tabs>
        <w:suppressAutoHyphens/>
        <w:ind w:left="567"/>
        <w:jc w:val="both"/>
        <w:rPr>
          <w:rFonts w:ascii="Calibri" w:hAnsi="Calibri" w:cs="Calibri"/>
          <w:sz w:val="22"/>
          <w:szCs w:val="22"/>
          <w:lang w:eastAsia="en-GB"/>
        </w:rPr>
      </w:pPr>
    </w:p>
    <w:p w14:paraId="5BBE83D9" w14:textId="77777777" w:rsidR="00DA3B6D" w:rsidRDefault="00DA3B6D" w:rsidP="00215C64">
      <w:pPr>
        <w:tabs>
          <w:tab w:val="left" w:pos="-720"/>
        </w:tabs>
        <w:suppressAutoHyphens/>
        <w:ind w:left="567"/>
        <w:jc w:val="both"/>
        <w:rPr>
          <w:rFonts w:ascii="Calibri" w:hAnsi="Calibri" w:cs="Calibri"/>
          <w:sz w:val="22"/>
          <w:szCs w:val="22"/>
          <w:lang w:eastAsia="en-GB"/>
        </w:rPr>
      </w:pPr>
    </w:p>
    <w:p w14:paraId="19DFB3C2" w14:textId="77777777" w:rsidR="00DA3B6D" w:rsidRDefault="00DA3B6D" w:rsidP="00215C64">
      <w:pPr>
        <w:tabs>
          <w:tab w:val="left" w:pos="-720"/>
        </w:tabs>
        <w:suppressAutoHyphens/>
        <w:ind w:left="567"/>
        <w:jc w:val="both"/>
        <w:rPr>
          <w:rFonts w:ascii="Calibri" w:hAnsi="Calibri" w:cs="Calibri"/>
          <w:sz w:val="22"/>
          <w:szCs w:val="22"/>
          <w:lang w:eastAsia="en-GB"/>
        </w:rPr>
      </w:pPr>
    </w:p>
    <w:p w14:paraId="74FEE33E" w14:textId="77777777" w:rsidR="00215C64" w:rsidRDefault="00215C64" w:rsidP="00215C64">
      <w:pPr>
        <w:tabs>
          <w:tab w:val="left" w:pos="-720"/>
        </w:tabs>
        <w:suppressAutoHyphens/>
        <w:ind w:left="567"/>
        <w:jc w:val="both"/>
        <w:rPr>
          <w:rFonts w:ascii="Calibri" w:hAnsi="Calibri" w:cs="Calibri"/>
          <w:sz w:val="22"/>
          <w:szCs w:val="22"/>
          <w:lang w:eastAsia="en-GB"/>
        </w:rPr>
      </w:pPr>
    </w:p>
    <w:p w14:paraId="7160A626" w14:textId="77777777" w:rsidR="00215C64" w:rsidRDefault="00215C64" w:rsidP="00215C64">
      <w:pPr>
        <w:tabs>
          <w:tab w:val="left" w:pos="-720"/>
        </w:tabs>
        <w:suppressAutoHyphens/>
        <w:ind w:left="567"/>
        <w:jc w:val="both"/>
        <w:rPr>
          <w:rFonts w:ascii="Calibri" w:hAnsi="Calibri" w:cs="Calibri"/>
          <w:sz w:val="22"/>
          <w:szCs w:val="22"/>
          <w:lang w:eastAsia="en-GB"/>
        </w:rPr>
      </w:pPr>
    </w:p>
    <w:p w14:paraId="23D2FDE9" w14:textId="77777777" w:rsidR="00215C64" w:rsidRDefault="00215C64" w:rsidP="00215C64">
      <w:pPr>
        <w:tabs>
          <w:tab w:val="left" w:pos="-720"/>
        </w:tabs>
        <w:suppressAutoHyphens/>
        <w:ind w:left="567"/>
        <w:jc w:val="both"/>
        <w:rPr>
          <w:rFonts w:ascii="Calibri" w:hAnsi="Calibri" w:cs="Calibri"/>
          <w:sz w:val="22"/>
          <w:szCs w:val="22"/>
          <w:lang w:eastAsia="en-GB"/>
        </w:rPr>
      </w:pPr>
    </w:p>
    <w:p w14:paraId="5E9C5199" w14:textId="6CB01803" w:rsidR="00A1332E" w:rsidRDefault="00A1332E" w:rsidP="00215C64">
      <w:pPr>
        <w:tabs>
          <w:tab w:val="left" w:pos="-720"/>
        </w:tabs>
        <w:suppressAutoHyphens/>
        <w:ind w:left="567"/>
        <w:jc w:val="both"/>
        <w:rPr>
          <w:rFonts w:ascii="Calibri" w:hAnsi="Calibri" w:cs="Calibri"/>
          <w:sz w:val="22"/>
          <w:szCs w:val="22"/>
          <w:lang w:eastAsia="en-GB"/>
        </w:rPr>
      </w:pPr>
    </w:p>
    <w:p w14:paraId="1251F1A6" w14:textId="77777777" w:rsidR="00A1332E" w:rsidRDefault="00A1332E" w:rsidP="00215C64">
      <w:pPr>
        <w:tabs>
          <w:tab w:val="left" w:pos="-720"/>
        </w:tabs>
        <w:suppressAutoHyphens/>
        <w:ind w:left="567"/>
        <w:jc w:val="both"/>
        <w:rPr>
          <w:rFonts w:ascii="Calibri" w:hAnsi="Calibri" w:cs="Calibri"/>
          <w:sz w:val="22"/>
          <w:szCs w:val="22"/>
          <w:lang w:eastAsia="en-GB"/>
        </w:rPr>
      </w:pPr>
    </w:p>
    <w:p w14:paraId="5D1385B2" w14:textId="77777777" w:rsidR="00A1332E" w:rsidRDefault="00A1332E" w:rsidP="00215C64">
      <w:pPr>
        <w:tabs>
          <w:tab w:val="left" w:pos="-720"/>
        </w:tabs>
        <w:suppressAutoHyphens/>
        <w:ind w:left="567"/>
        <w:jc w:val="both"/>
        <w:rPr>
          <w:rFonts w:ascii="Calibri" w:hAnsi="Calibri" w:cs="Calibri"/>
          <w:sz w:val="22"/>
          <w:szCs w:val="22"/>
          <w:lang w:eastAsia="en-GB"/>
        </w:rPr>
      </w:pPr>
    </w:p>
    <w:p w14:paraId="48692700" w14:textId="77777777" w:rsidR="00A1332E" w:rsidRDefault="00A1332E" w:rsidP="00215C64">
      <w:pPr>
        <w:tabs>
          <w:tab w:val="left" w:pos="-720"/>
        </w:tabs>
        <w:suppressAutoHyphens/>
        <w:ind w:left="567"/>
        <w:jc w:val="both"/>
        <w:rPr>
          <w:rFonts w:ascii="Calibri" w:hAnsi="Calibri" w:cs="Calibri"/>
          <w:sz w:val="22"/>
          <w:szCs w:val="22"/>
          <w:lang w:eastAsia="en-GB"/>
        </w:rPr>
      </w:pPr>
    </w:p>
    <w:p w14:paraId="07897092" w14:textId="326522ED" w:rsidR="00E22499" w:rsidRPr="00920293" w:rsidRDefault="00E22499" w:rsidP="00E22499">
      <w:pPr>
        <w:pStyle w:val="ListParagraph"/>
        <w:numPr>
          <w:ilvl w:val="0"/>
          <w:numId w:val="31"/>
        </w:numPr>
        <w:tabs>
          <w:tab w:val="left" w:pos="-720"/>
        </w:tabs>
        <w:suppressAutoHyphens/>
        <w:jc w:val="both"/>
        <w:rPr>
          <w:rFonts w:ascii="Calibri" w:hAnsi="Calibri" w:cs="Calibri"/>
          <w:sz w:val="22"/>
          <w:szCs w:val="22"/>
          <w:lang w:eastAsia="en-GB"/>
        </w:rPr>
      </w:pPr>
      <w:r w:rsidRPr="00215C64">
        <w:rPr>
          <w:rFonts w:ascii="Calibri" w:hAnsi="Calibri" w:cs="Calibri"/>
          <w:b/>
          <w:sz w:val="22"/>
          <w:szCs w:val="22"/>
          <w:u w:val="single"/>
          <w:lang w:eastAsia="en-GB"/>
        </w:rPr>
        <w:t>Checklist for Operators</w:t>
      </w:r>
      <w:r w:rsidRPr="00920293">
        <w:rPr>
          <w:rFonts w:ascii="Calibri" w:hAnsi="Calibri" w:cs="Calibri"/>
          <w:sz w:val="22"/>
          <w:szCs w:val="22"/>
          <w:lang w:eastAsia="en-GB"/>
        </w:rPr>
        <w:t>:</w:t>
      </w:r>
    </w:p>
    <w:p w14:paraId="42306E78" w14:textId="77777777" w:rsidR="00A1332E" w:rsidRDefault="00A1332E" w:rsidP="00215C64">
      <w:pPr>
        <w:tabs>
          <w:tab w:val="left" w:pos="-720"/>
        </w:tabs>
        <w:suppressAutoHyphens/>
        <w:ind w:left="567"/>
        <w:jc w:val="both"/>
        <w:rPr>
          <w:rFonts w:ascii="Calibri" w:hAnsi="Calibri" w:cs="Calibri"/>
          <w:sz w:val="22"/>
          <w:szCs w:val="22"/>
          <w:lang w:eastAsia="en-GB"/>
        </w:rPr>
      </w:pPr>
    </w:p>
    <w:tbl>
      <w:tblPr>
        <w:tblW w:w="10836" w:type="dxa"/>
        <w:tblInd w:w="817" w:type="dxa"/>
        <w:tblLook w:val="04A0" w:firstRow="1" w:lastRow="0" w:firstColumn="1" w:lastColumn="0" w:noHBand="0" w:noVBand="1"/>
      </w:tblPr>
      <w:tblGrid>
        <w:gridCol w:w="5670"/>
        <w:gridCol w:w="709"/>
        <w:gridCol w:w="4457"/>
      </w:tblGrid>
      <w:tr w:rsidR="00DA3B6D" w:rsidRPr="00DA3B6D" w14:paraId="4A988775" w14:textId="77777777" w:rsidTr="00215C64">
        <w:trPr>
          <w:trHeight w:val="418"/>
        </w:trPr>
        <w:tc>
          <w:tcPr>
            <w:tcW w:w="567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6466133" w14:textId="77777777" w:rsidR="00DA3B6D" w:rsidRPr="00215C64" w:rsidRDefault="00DA3B6D" w:rsidP="00215C64">
            <w:pPr>
              <w:jc w:val="center"/>
              <w:rPr>
                <w:rFonts w:ascii="Calibri" w:eastAsia="Times New Roman" w:hAnsi="Calibri"/>
                <w:b/>
                <w:bCs/>
                <w:color w:val="000000"/>
                <w:szCs w:val="24"/>
                <w:lang w:eastAsia="en-GB"/>
              </w:rPr>
            </w:pPr>
            <w:r w:rsidRPr="00215C64">
              <w:rPr>
                <w:rFonts w:ascii="Calibri" w:eastAsia="Times New Roman" w:hAnsi="Calibri"/>
                <w:b/>
                <w:bCs/>
                <w:color w:val="000000"/>
                <w:szCs w:val="24"/>
                <w:lang w:eastAsia="en-GB"/>
              </w:rPr>
              <w:t>Proposal contents</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14:paraId="650BD2D1" w14:textId="77777777" w:rsidR="00DA3B6D" w:rsidRPr="00215C64" w:rsidRDefault="00DA3B6D" w:rsidP="00DA3B6D">
            <w:pPr>
              <w:jc w:val="center"/>
              <w:rPr>
                <w:rFonts w:ascii="Calibri" w:eastAsia="Times New Roman" w:hAnsi="Calibri"/>
                <w:b/>
                <w:bCs/>
                <w:color w:val="000000"/>
                <w:szCs w:val="24"/>
                <w:lang w:eastAsia="en-GB"/>
              </w:rPr>
            </w:pPr>
            <w:r w:rsidRPr="00215C64">
              <w:rPr>
                <w:rFonts w:ascii="Calibri" w:eastAsia="Times New Roman" w:hAnsi="Calibri"/>
                <w:b/>
                <w:bCs/>
                <w:color w:val="000000"/>
                <w:szCs w:val="24"/>
                <w:lang w:eastAsia="en-GB"/>
              </w:rPr>
              <w:t>Y/N</w:t>
            </w:r>
          </w:p>
        </w:tc>
        <w:tc>
          <w:tcPr>
            <w:tcW w:w="4457" w:type="dxa"/>
            <w:tcBorders>
              <w:top w:val="single" w:sz="4" w:space="0" w:color="auto"/>
              <w:left w:val="nil"/>
              <w:bottom w:val="single" w:sz="4" w:space="0" w:color="auto"/>
              <w:right w:val="single" w:sz="4" w:space="0" w:color="auto"/>
            </w:tcBorders>
            <w:shd w:val="clear" w:color="000000" w:fill="D9D9D9"/>
            <w:noWrap/>
            <w:vAlign w:val="center"/>
            <w:hideMark/>
          </w:tcPr>
          <w:p w14:paraId="11A38E58" w14:textId="77777777" w:rsidR="00DA3B6D" w:rsidRPr="00215C64" w:rsidRDefault="00DA3B6D" w:rsidP="00215C64">
            <w:pPr>
              <w:jc w:val="center"/>
              <w:rPr>
                <w:rFonts w:ascii="Calibri" w:eastAsia="Times New Roman" w:hAnsi="Calibri"/>
                <w:b/>
                <w:bCs/>
                <w:color w:val="000000"/>
                <w:szCs w:val="24"/>
                <w:lang w:eastAsia="en-GB"/>
              </w:rPr>
            </w:pPr>
            <w:r w:rsidRPr="00215C64">
              <w:rPr>
                <w:rFonts w:ascii="Calibri" w:eastAsia="Times New Roman" w:hAnsi="Calibri"/>
                <w:b/>
                <w:bCs/>
                <w:color w:val="000000"/>
                <w:szCs w:val="24"/>
                <w:lang w:eastAsia="en-GB"/>
              </w:rPr>
              <w:t>Comments</w:t>
            </w:r>
          </w:p>
        </w:tc>
      </w:tr>
      <w:tr w:rsidR="00DA3B6D" w:rsidRPr="00DA3B6D" w14:paraId="4E69A4C5" w14:textId="77777777" w:rsidTr="00215C64">
        <w:trPr>
          <w:trHeight w:val="587"/>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589163E7" w14:textId="77777777" w:rsidR="00DA3B6D" w:rsidRPr="00DA3B6D" w:rsidRDefault="00DA3B6D" w:rsidP="00215C64">
            <w:pPr>
              <w:jc w:val="both"/>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I have described how the project will contribute to maximise use of EGNOS in aviation.</w:t>
            </w:r>
          </w:p>
        </w:tc>
        <w:tc>
          <w:tcPr>
            <w:tcW w:w="709" w:type="dxa"/>
            <w:tcBorders>
              <w:top w:val="nil"/>
              <w:left w:val="nil"/>
              <w:bottom w:val="single" w:sz="4" w:space="0" w:color="auto"/>
              <w:right w:val="single" w:sz="4" w:space="0" w:color="auto"/>
            </w:tcBorders>
            <w:shd w:val="clear" w:color="auto" w:fill="auto"/>
            <w:noWrap/>
            <w:vAlign w:val="center"/>
            <w:hideMark/>
          </w:tcPr>
          <w:p w14:paraId="5CB26AEF" w14:textId="77777777" w:rsidR="00DA3B6D" w:rsidRPr="00DA3B6D" w:rsidRDefault="00DA3B6D" w:rsidP="00DA3B6D">
            <w:pPr>
              <w:jc w:val="center"/>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c>
          <w:tcPr>
            <w:tcW w:w="4457" w:type="dxa"/>
            <w:tcBorders>
              <w:top w:val="nil"/>
              <w:left w:val="nil"/>
              <w:bottom w:val="single" w:sz="4" w:space="0" w:color="auto"/>
              <w:right w:val="single" w:sz="4" w:space="0" w:color="auto"/>
            </w:tcBorders>
            <w:shd w:val="clear" w:color="auto" w:fill="auto"/>
            <w:vAlign w:val="center"/>
            <w:hideMark/>
          </w:tcPr>
          <w:p w14:paraId="43BD40BE" w14:textId="77777777" w:rsidR="00DA3B6D" w:rsidRPr="00DA3B6D" w:rsidRDefault="00DA3B6D" w:rsidP="00DA3B6D">
            <w:pPr>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r>
      <w:tr w:rsidR="00DA3B6D" w:rsidRPr="00DA3B6D" w14:paraId="50E53150" w14:textId="77777777" w:rsidTr="00215C64">
        <w:trPr>
          <w:trHeight w:val="695"/>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45E2FB0C" w14:textId="77777777" w:rsidR="00DA3B6D" w:rsidRPr="00DA3B6D" w:rsidRDefault="00DA3B6D" w:rsidP="00215C64">
            <w:pPr>
              <w:jc w:val="both"/>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I have described how the project will contribute to deliver safety, operational, economic and social benefits.</w:t>
            </w:r>
          </w:p>
        </w:tc>
        <w:tc>
          <w:tcPr>
            <w:tcW w:w="709" w:type="dxa"/>
            <w:tcBorders>
              <w:top w:val="nil"/>
              <w:left w:val="nil"/>
              <w:bottom w:val="single" w:sz="4" w:space="0" w:color="auto"/>
              <w:right w:val="single" w:sz="4" w:space="0" w:color="auto"/>
            </w:tcBorders>
            <w:shd w:val="clear" w:color="auto" w:fill="auto"/>
            <w:noWrap/>
            <w:vAlign w:val="center"/>
            <w:hideMark/>
          </w:tcPr>
          <w:p w14:paraId="2FC5E143" w14:textId="77777777" w:rsidR="00DA3B6D" w:rsidRPr="00DA3B6D" w:rsidRDefault="00DA3B6D" w:rsidP="00DA3B6D">
            <w:pPr>
              <w:jc w:val="center"/>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c>
          <w:tcPr>
            <w:tcW w:w="4457" w:type="dxa"/>
            <w:tcBorders>
              <w:top w:val="nil"/>
              <w:left w:val="nil"/>
              <w:bottom w:val="single" w:sz="4" w:space="0" w:color="auto"/>
              <w:right w:val="single" w:sz="4" w:space="0" w:color="auto"/>
            </w:tcBorders>
            <w:shd w:val="clear" w:color="auto" w:fill="auto"/>
            <w:vAlign w:val="center"/>
            <w:hideMark/>
          </w:tcPr>
          <w:p w14:paraId="555FA260" w14:textId="77777777" w:rsidR="00DA3B6D" w:rsidRPr="00DA3B6D" w:rsidRDefault="00DA3B6D" w:rsidP="00DA3B6D">
            <w:pPr>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r>
      <w:tr w:rsidR="00DA3B6D" w:rsidRPr="00DA3B6D" w14:paraId="62EA232B" w14:textId="77777777" w:rsidTr="00215C64">
        <w:trPr>
          <w:trHeight w:val="866"/>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03A1AE3F" w14:textId="77777777" w:rsidR="00DA3B6D" w:rsidRPr="00DA3B6D" w:rsidRDefault="00DA3B6D" w:rsidP="00215C64">
            <w:pPr>
              <w:jc w:val="both"/>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I have described, listed or mentioned the destinations where my aircraft will be making use of the new LPV capability, and the approximate number of flights expected in each destination.</w:t>
            </w:r>
          </w:p>
        </w:tc>
        <w:tc>
          <w:tcPr>
            <w:tcW w:w="709" w:type="dxa"/>
            <w:tcBorders>
              <w:top w:val="nil"/>
              <w:left w:val="nil"/>
              <w:bottom w:val="single" w:sz="4" w:space="0" w:color="auto"/>
              <w:right w:val="single" w:sz="4" w:space="0" w:color="auto"/>
            </w:tcBorders>
            <w:shd w:val="clear" w:color="auto" w:fill="auto"/>
            <w:noWrap/>
            <w:vAlign w:val="center"/>
            <w:hideMark/>
          </w:tcPr>
          <w:p w14:paraId="6CA654BE" w14:textId="77777777" w:rsidR="00DA3B6D" w:rsidRPr="00DA3B6D" w:rsidRDefault="00DA3B6D" w:rsidP="00DA3B6D">
            <w:pPr>
              <w:jc w:val="center"/>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c>
          <w:tcPr>
            <w:tcW w:w="4457" w:type="dxa"/>
            <w:tcBorders>
              <w:top w:val="nil"/>
              <w:left w:val="nil"/>
              <w:bottom w:val="single" w:sz="4" w:space="0" w:color="auto"/>
              <w:right w:val="single" w:sz="4" w:space="0" w:color="auto"/>
            </w:tcBorders>
            <w:shd w:val="clear" w:color="auto" w:fill="auto"/>
            <w:vAlign w:val="center"/>
            <w:hideMark/>
          </w:tcPr>
          <w:p w14:paraId="440DDD28" w14:textId="77777777" w:rsidR="00DA3B6D" w:rsidRPr="00DA3B6D" w:rsidRDefault="00DA3B6D" w:rsidP="00DA3B6D">
            <w:pPr>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r>
      <w:tr w:rsidR="00DA3B6D" w:rsidRPr="00DA3B6D" w14:paraId="775AF71C" w14:textId="77777777" w:rsidTr="00215C64">
        <w:trPr>
          <w:trHeight w:val="866"/>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4B540814" w14:textId="060515AD" w:rsidR="00DA3B6D" w:rsidRPr="00DA3B6D" w:rsidRDefault="00DA3B6D" w:rsidP="00215C64">
            <w:pPr>
              <w:jc w:val="both"/>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I have included, in my list of deliverables, the minimum set of mandatory deliverables listed in the Technical Proposal template (</w:t>
            </w:r>
            <w:r w:rsidRPr="007D27E0">
              <w:rPr>
                <w:rFonts w:ascii="Calibri" w:eastAsia="Times New Roman" w:hAnsi="Calibri"/>
                <w:color w:val="000000" w:themeColor="text1"/>
                <w:sz w:val="22"/>
                <w:szCs w:val="22"/>
                <w:lang w:eastAsia="en-GB"/>
              </w:rPr>
              <w:t xml:space="preserve">Form </w:t>
            </w:r>
            <w:r w:rsidRPr="007D27E0">
              <w:rPr>
                <w:rFonts w:ascii="Calibri" w:eastAsia="Times New Roman" w:hAnsi="Calibri"/>
                <w:strike/>
                <w:color w:val="FF0000"/>
                <w:sz w:val="22"/>
                <w:szCs w:val="22"/>
                <w:lang w:eastAsia="en-GB"/>
              </w:rPr>
              <w:t>B3</w:t>
            </w:r>
            <w:r w:rsidR="007D27E0" w:rsidRPr="007D27E0">
              <w:rPr>
                <w:rFonts w:ascii="Calibri" w:eastAsia="Times New Roman" w:hAnsi="Calibri"/>
                <w:strike/>
                <w:color w:val="FF0000"/>
                <w:sz w:val="22"/>
                <w:szCs w:val="22"/>
                <w:lang w:eastAsia="en-GB"/>
              </w:rPr>
              <w:t xml:space="preserve"> </w:t>
            </w:r>
            <w:r w:rsidR="007D27E0" w:rsidRPr="007D27E0">
              <w:rPr>
                <w:rFonts w:ascii="Calibri" w:eastAsia="Times New Roman" w:hAnsi="Calibri"/>
                <w:color w:val="FF0000"/>
                <w:sz w:val="22"/>
                <w:szCs w:val="22"/>
                <w:lang w:eastAsia="en-GB"/>
              </w:rPr>
              <w:t>B1</w:t>
            </w:r>
            <w:r w:rsidRPr="00DA3B6D">
              <w:rPr>
                <w:rFonts w:ascii="Calibri" w:eastAsia="Times New Roman" w:hAnsi="Calibri"/>
                <w:color w:val="000000"/>
                <w:sz w:val="22"/>
                <w:szCs w:val="22"/>
                <w:lang w:eastAsia="en-GB"/>
              </w:rPr>
              <w:t>)</w:t>
            </w:r>
          </w:p>
        </w:tc>
        <w:tc>
          <w:tcPr>
            <w:tcW w:w="709" w:type="dxa"/>
            <w:tcBorders>
              <w:top w:val="nil"/>
              <w:left w:val="nil"/>
              <w:bottom w:val="single" w:sz="4" w:space="0" w:color="auto"/>
              <w:right w:val="single" w:sz="4" w:space="0" w:color="auto"/>
            </w:tcBorders>
            <w:shd w:val="clear" w:color="auto" w:fill="auto"/>
            <w:noWrap/>
            <w:vAlign w:val="center"/>
            <w:hideMark/>
          </w:tcPr>
          <w:p w14:paraId="71C6D0D6" w14:textId="77777777" w:rsidR="00DA3B6D" w:rsidRPr="00DA3B6D" w:rsidRDefault="00DA3B6D" w:rsidP="00DA3B6D">
            <w:pPr>
              <w:jc w:val="center"/>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c>
          <w:tcPr>
            <w:tcW w:w="4457" w:type="dxa"/>
            <w:tcBorders>
              <w:top w:val="nil"/>
              <w:left w:val="nil"/>
              <w:bottom w:val="single" w:sz="4" w:space="0" w:color="auto"/>
              <w:right w:val="single" w:sz="4" w:space="0" w:color="auto"/>
            </w:tcBorders>
            <w:shd w:val="clear" w:color="auto" w:fill="auto"/>
            <w:vAlign w:val="center"/>
            <w:hideMark/>
          </w:tcPr>
          <w:p w14:paraId="73469F52" w14:textId="77777777" w:rsidR="00DA3B6D" w:rsidRPr="00DA3B6D" w:rsidRDefault="00DA3B6D" w:rsidP="00DA3B6D">
            <w:pPr>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r>
      <w:tr w:rsidR="00DA3B6D" w:rsidRPr="00DA3B6D" w14:paraId="04C40E49" w14:textId="77777777" w:rsidTr="00215C64">
        <w:trPr>
          <w:trHeight w:val="431"/>
        </w:trPr>
        <w:tc>
          <w:tcPr>
            <w:tcW w:w="5670" w:type="dxa"/>
            <w:tcBorders>
              <w:top w:val="nil"/>
              <w:left w:val="single" w:sz="4" w:space="0" w:color="auto"/>
              <w:bottom w:val="single" w:sz="4" w:space="0" w:color="auto"/>
              <w:right w:val="single" w:sz="4" w:space="0" w:color="auto"/>
            </w:tcBorders>
            <w:shd w:val="clear" w:color="000000" w:fill="D9D9D9"/>
            <w:noWrap/>
            <w:vAlign w:val="center"/>
            <w:hideMark/>
          </w:tcPr>
          <w:p w14:paraId="77C6E3C8" w14:textId="77777777" w:rsidR="00DA3B6D" w:rsidRPr="00215C64" w:rsidRDefault="00DA3B6D" w:rsidP="00215C64">
            <w:pPr>
              <w:jc w:val="center"/>
              <w:rPr>
                <w:rFonts w:ascii="Calibri" w:eastAsia="Times New Roman" w:hAnsi="Calibri"/>
                <w:b/>
                <w:bCs/>
                <w:color w:val="000000"/>
                <w:szCs w:val="24"/>
                <w:lang w:eastAsia="en-GB"/>
              </w:rPr>
            </w:pPr>
            <w:r w:rsidRPr="00215C64">
              <w:rPr>
                <w:rFonts w:ascii="Calibri" w:eastAsia="Times New Roman" w:hAnsi="Calibri"/>
                <w:b/>
                <w:bCs/>
                <w:color w:val="000000"/>
                <w:szCs w:val="24"/>
                <w:lang w:eastAsia="en-GB"/>
              </w:rPr>
              <w:t>Project feasibility considerations</w:t>
            </w:r>
          </w:p>
        </w:tc>
        <w:tc>
          <w:tcPr>
            <w:tcW w:w="709" w:type="dxa"/>
            <w:tcBorders>
              <w:top w:val="nil"/>
              <w:left w:val="nil"/>
              <w:bottom w:val="single" w:sz="4" w:space="0" w:color="auto"/>
              <w:right w:val="single" w:sz="4" w:space="0" w:color="auto"/>
            </w:tcBorders>
            <w:shd w:val="clear" w:color="000000" w:fill="D9D9D9"/>
            <w:noWrap/>
            <w:vAlign w:val="center"/>
            <w:hideMark/>
          </w:tcPr>
          <w:p w14:paraId="241D5E2D" w14:textId="77777777" w:rsidR="00DA3B6D" w:rsidRPr="00215C64" w:rsidRDefault="00DA3B6D" w:rsidP="00DA3B6D">
            <w:pPr>
              <w:jc w:val="center"/>
              <w:rPr>
                <w:rFonts w:ascii="Calibri" w:eastAsia="Times New Roman" w:hAnsi="Calibri"/>
                <w:b/>
                <w:bCs/>
                <w:color w:val="000000"/>
                <w:szCs w:val="24"/>
                <w:lang w:eastAsia="en-GB"/>
              </w:rPr>
            </w:pPr>
            <w:r w:rsidRPr="00215C64">
              <w:rPr>
                <w:rFonts w:ascii="Calibri" w:eastAsia="Times New Roman" w:hAnsi="Calibri"/>
                <w:b/>
                <w:bCs/>
                <w:color w:val="000000"/>
                <w:szCs w:val="24"/>
                <w:lang w:eastAsia="en-GB"/>
              </w:rPr>
              <w:t>Y/N</w:t>
            </w:r>
          </w:p>
        </w:tc>
        <w:tc>
          <w:tcPr>
            <w:tcW w:w="4457" w:type="dxa"/>
            <w:tcBorders>
              <w:top w:val="nil"/>
              <w:left w:val="nil"/>
              <w:bottom w:val="single" w:sz="4" w:space="0" w:color="auto"/>
              <w:right w:val="single" w:sz="4" w:space="0" w:color="auto"/>
            </w:tcBorders>
            <w:shd w:val="clear" w:color="000000" w:fill="D9D9D9"/>
            <w:noWrap/>
            <w:vAlign w:val="center"/>
            <w:hideMark/>
          </w:tcPr>
          <w:p w14:paraId="15B2BB31" w14:textId="77777777" w:rsidR="00DA3B6D" w:rsidRPr="00215C64" w:rsidRDefault="00DA3B6D" w:rsidP="00215C64">
            <w:pPr>
              <w:jc w:val="center"/>
              <w:rPr>
                <w:rFonts w:ascii="Calibri" w:eastAsia="Times New Roman" w:hAnsi="Calibri"/>
                <w:b/>
                <w:bCs/>
                <w:color w:val="000000"/>
                <w:szCs w:val="24"/>
                <w:lang w:eastAsia="en-GB"/>
              </w:rPr>
            </w:pPr>
            <w:r w:rsidRPr="00215C64">
              <w:rPr>
                <w:rFonts w:ascii="Calibri" w:eastAsia="Times New Roman" w:hAnsi="Calibri"/>
                <w:b/>
                <w:bCs/>
                <w:color w:val="000000"/>
                <w:szCs w:val="24"/>
                <w:lang w:eastAsia="en-GB"/>
              </w:rPr>
              <w:t>Proposed means of compliance, if applicable</w:t>
            </w:r>
          </w:p>
        </w:tc>
      </w:tr>
      <w:tr w:rsidR="00DA3B6D" w:rsidRPr="00DA3B6D" w14:paraId="5C26D32F" w14:textId="77777777" w:rsidTr="00215C64">
        <w:trPr>
          <w:trHeight w:val="981"/>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7064C4EF" w14:textId="77777777" w:rsidR="00DA3B6D" w:rsidRPr="00DA3B6D" w:rsidRDefault="00DA3B6D" w:rsidP="00215C64">
            <w:pPr>
              <w:jc w:val="both"/>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I have checked that the proposed avionics solution has already been deployed and is in use in the same aircraft model, or in other similar/comparable aircraft.</w:t>
            </w:r>
          </w:p>
        </w:tc>
        <w:tc>
          <w:tcPr>
            <w:tcW w:w="709" w:type="dxa"/>
            <w:tcBorders>
              <w:top w:val="nil"/>
              <w:left w:val="nil"/>
              <w:bottom w:val="single" w:sz="4" w:space="0" w:color="auto"/>
              <w:right w:val="single" w:sz="4" w:space="0" w:color="auto"/>
            </w:tcBorders>
            <w:shd w:val="clear" w:color="auto" w:fill="auto"/>
            <w:noWrap/>
            <w:vAlign w:val="center"/>
            <w:hideMark/>
          </w:tcPr>
          <w:p w14:paraId="64E3EA6D" w14:textId="77777777" w:rsidR="00DA3B6D" w:rsidRPr="00DA3B6D" w:rsidRDefault="00DA3B6D" w:rsidP="00DA3B6D">
            <w:pPr>
              <w:jc w:val="center"/>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c>
          <w:tcPr>
            <w:tcW w:w="4457" w:type="dxa"/>
            <w:tcBorders>
              <w:top w:val="nil"/>
              <w:left w:val="nil"/>
              <w:bottom w:val="single" w:sz="4" w:space="0" w:color="auto"/>
              <w:right w:val="single" w:sz="4" w:space="0" w:color="auto"/>
            </w:tcBorders>
            <w:shd w:val="clear" w:color="auto" w:fill="auto"/>
            <w:vAlign w:val="center"/>
            <w:hideMark/>
          </w:tcPr>
          <w:p w14:paraId="16A53D21" w14:textId="037B77ED" w:rsidR="00DA3B6D" w:rsidRPr="00DA3B6D" w:rsidRDefault="00DA3B6D" w:rsidP="00215C64">
            <w:pPr>
              <w:jc w:val="both"/>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xml:space="preserve">[The LPV capability is operational in another operator flying the same model; or is operational in another aircraft which is comparable from an avionics </w:t>
            </w:r>
            <w:r w:rsidR="00A1332E" w:rsidRPr="00DA3B6D">
              <w:rPr>
                <w:rFonts w:ascii="Calibri" w:eastAsia="Times New Roman" w:hAnsi="Calibri"/>
                <w:color w:val="000000"/>
                <w:sz w:val="22"/>
                <w:szCs w:val="22"/>
                <w:lang w:eastAsia="en-GB"/>
              </w:rPr>
              <w:t>architecture</w:t>
            </w:r>
            <w:r w:rsidRPr="00DA3B6D">
              <w:rPr>
                <w:rFonts w:ascii="Calibri" w:eastAsia="Times New Roman" w:hAnsi="Calibri"/>
                <w:color w:val="000000"/>
                <w:sz w:val="22"/>
                <w:szCs w:val="22"/>
                <w:lang w:eastAsia="en-GB"/>
              </w:rPr>
              <w:t xml:space="preserve"> perspective to the one I propose to modify]</w:t>
            </w:r>
          </w:p>
        </w:tc>
      </w:tr>
      <w:tr w:rsidR="00DA3B6D" w:rsidRPr="00DA3B6D" w14:paraId="4D09BF19" w14:textId="77777777" w:rsidTr="00215C64">
        <w:trPr>
          <w:trHeight w:val="1185"/>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588094C1" w14:textId="5584A287" w:rsidR="00DA3B6D" w:rsidRPr="00DA3B6D" w:rsidRDefault="00DA3B6D" w:rsidP="00215C64">
            <w:pPr>
              <w:jc w:val="both"/>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The proposed aircraft upgrade makes use of an existing EASA-approved STC or SB. Alternatively, EASA conversion of a third-country STC is seek, having no major hurdles been foreseen during the conversion process.</w:t>
            </w:r>
          </w:p>
        </w:tc>
        <w:tc>
          <w:tcPr>
            <w:tcW w:w="709" w:type="dxa"/>
            <w:tcBorders>
              <w:top w:val="nil"/>
              <w:left w:val="nil"/>
              <w:bottom w:val="single" w:sz="4" w:space="0" w:color="auto"/>
              <w:right w:val="single" w:sz="4" w:space="0" w:color="auto"/>
            </w:tcBorders>
            <w:shd w:val="clear" w:color="auto" w:fill="auto"/>
            <w:noWrap/>
            <w:vAlign w:val="center"/>
            <w:hideMark/>
          </w:tcPr>
          <w:p w14:paraId="57D7926B" w14:textId="77777777" w:rsidR="00DA3B6D" w:rsidRPr="00DA3B6D" w:rsidRDefault="00DA3B6D" w:rsidP="00DA3B6D">
            <w:pPr>
              <w:jc w:val="center"/>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c>
          <w:tcPr>
            <w:tcW w:w="4457" w:type="dxa"/>
            <w:tcBorders>
              <w:top w:val="nil"/>
              <w:left w:val="nil"/>
              <w:bottom w:val="single" w:sz="4" w:space="0" w:color="auto"/>
              <w:right w:val="single" w:sz="4" w:space="0" w:color="auto"/>
            </w:tcBorders>
            <w:shd w:val="clear" w:color="auto" w:fill="auto"/>
            <w:vAlign w:val="center"/>
            <w:hideMark/>
          </w:tcPr>
          <w:p w14:paraId="0418F8B4" w14:textId="77777777" w:rsidR="00DA3B6D" w:rsidRPr="00DA3B6D" w:rsidRDefault="00DA3B6D" w:rsidP="00215C64">
            <w:pPr>
              <w:jc w:val="both"/>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r>
      <w:tr w:rsidR="00DA3B6D" w:rsidRPr="00DA3B6D" w14:paraId="4FE29287" w14:textId="77777777" w:rsidTr="00215C64">
        <w:trPr>
          <w:trHeight w:val="976"/>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09F4F448" w14:textId="77777777" w:rsidR="00DA3B6D" w:rsidRPr="00DA3B6D" w:rsidRDefault="00DA3B6D" w:rsidP="00215C64">
            <w:pPr>
              <w:jc w:val="both"/>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The design of a new STC is proposed. The organisation in charge of the STC design (Part 21) has experience in the retrofiting of aircraft for LPV capabilities.</w:t>
            </w:r>
          </w:p>
        </w:tc>
        <w:tc>
          <w:tcPr>
            <w:tcW w:w="709" w:type="dxa"/>
            <w:tcBorders>
              <w:top w:val="nil"/>
              <w:left w:val="nil"/>
              <w:bottom w:val="single" w:sz="4" w:space="0" w:color="auto"/>
              <w:right w:val="single" w:sz="4" w:space="0" w:color="auto"/>
            </w:tcBorders>
            <w:shd w:val="clear" w:color="auto" w:fill="auto"/>
            <w:noWrap/>
            <w:vAlign w:val="center"/>
            <w:hideMark/>
          </w:tcPr>
          <w:p w14:paraId="154C2B9A" w14:textId="77777777" w:rsidR="00DA3B6D" w:rsidRPr="00DA3B6D" w:rsidRDefault="00DA3B6D" w:rsidP="00DA3B6D">
            <w:pPr>
              <w:jc w:val="center"/>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c>
          <w:tcPr>
            <w:tcW w:w="4457" w:type="dxa"/>
            <w:tcBorders>
              <w:top w:val="nil"/>
              <w:left w:val="nil"/>
              <w:bottom w:val="single" w:sz="4" w:space="0" w:color="auto"/>
              <w:right w:val="single" w:sz="4" w:space="0" w:color="auto"/>
            </w:tcBorders>
            <w:shd w:val="clear" w:color="auto" w:fill="auto"/>
            <w:vAlign w:val="center"/>
            <w:hideMark/>
          </w:tcPr>
          <w:p w14:paraId="26316453" w14:textId="77777777" w:rsidR="00DA3B6D" w:rsidRPr="00DA3B6D" w:rsidRDefault="00DA3B6D" w:rsidP="00215C64">
            <w:pPr>
              <w:jc w:val="both"/>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r>
      <w:tr w:rsidR="00DA3B6D" w:rsidRPr="00DA3B6D" w14:paraId="1E87C59C" w14:textId="77777777" w:rsidTr="00215C64">
        <w:trPr>
          <w:trHeight w:val="409"/>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421C1EBB" w14:textId="77777777" w:rsidR="00DA3B6D" w:rsidRPr="00DA3B6D" w:rsidRDefault="00DA3B6D" w:rsidP="00215C64">
            <w:pPr>
              <w:jc w:val="both"/>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My aircraft is certified for IFR.</w:t>
            </w:r>
          </w:p>
        </w:tc>
        <w:tc>
          <w:tcPr>
            <w:tcW w:w="709" w:type="dxa"/>
            <w:tcBorders>
              <w:top w:val="nil"/>
              <w:left w:val="nil"/>
              <w:bottom w:val="single" w:sz="4" w:space="0" w:color="auto"/>
              <w:right w:val="single" w:sz="4" w:space="0" w:color="auto"/>
            </w:tcBorders>
            <w:shd w:val="clear" w:color="auto" w:fill="auto"/>
            <w:noWrap/>
            <w:vAlign w:val="center"/>
            <w:hideMark/>
          </w:tcPr>
          <w:p w14:paraId="4BD3D608" w14:textId="77777777" w:rsidR="00DA3B6D" w:rsidRPr="00DA3B6D" w:rsidRDefault="00DA3B6D" w:rsidP="00DA3B6D">
            <w:pPr>
              <w:jc w:val="center"/>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c>
          <w:tcPr>
            <w:tcW w:w="4457" w:type="dxa"/>
            <w:tcBorders>
              <w:top w:val="nil"/>
              <w:left w:val="nil"/>
              <w:bottom w:val="single" w:sz="4" w:space="0" w:color="auto"/>
              <w:right w:val="single" w:sz="4" w:space="0" w:color="auto"/>
            </w:tcBorders>
            <w:shd w:val="clear" w:color="auto" w:fill="auto"/>
            <w:vAlign w:val="center"/>
            <w:hideMark/>
          </w:tcPr>
          <w:p w14:paraId="18C6D28A" w14:textId="77777777" w:rsidR="00DA3B6D" w:rsidRPr="00DA3B6D" w:rsidRDefault="00DA3B6D" w:rsidP="00215C64">
            <w:pPr>
              <w:jc w:val="both"/>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r>
      <w:tr w:rsidR="00DA3B6D" w:rsidRPr="00DA3B6D" w14:paraId="00A71A1A" w14:textId="77777777" w:rsidTr="00215C64">
        <w:trPr>
          <w:trHeight w:val="981"/>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59B4C477" w14:textId="77777777" w:rsidR="00DA3B6D" w:rsidRPr="00DA3B6D" w:rsidRDefault="00DA3B6D" w:rsidP="00215C64">
            <w:pPr>
              <w:jc w:val="both"/>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I have checked that the proposed cockpit upgrade is compatible with the operations I intend to conduct and I am aware about potential limitations</w:t>
            </w:r>
          </w:p>
        </w:tc>
        <w:tc>
          <w:tcPr>
            <w:tcW w:w="709" w:type="dxa"/>
            <w:tcBorders>
              <w:top w:val="nil"/>
              <w:left w:val="nil"/>
              <w:bottom w:val="single" w:sz="4" w:space="0" w:color="auto"/>
              <w:right w:val="single" w:sz="4" w:space="0" w:color="auto"/>
            </w:tcBorders>
            <w:shd w:val="clear" w:color="auto" w:fill="auto"/>
            <w:noWrap/>
            <w:vAlign w:val="center"/>
            <w:hideMark/>
          </w:tcPr>
          <w:p w14:paraId="06E1FE6C" w14:textId="77777777" w:rsidR="00DA3B6D" w:rsidRPr="00DA3B6D" w:rsidRDefault="00DA3B6D" w:rsidP="00DA3B6D">
            <w:pPr>
              <w:jc w:val="center"/>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c>
          <w:tcPr>
            <w:tcW w:w="4457" w:type="dxa"/>
            <w:tcBorders>
              <w:top w:val="nil"/>
              <w:left w:val="nil"/>
              <w:bottom w:val="single" w:sz="4" w:space="0" w:color="auto"/>
              <w:right w:val="single" w:sz="4" w:space="0" w:color="auto"/>
            </w:tcBorders>
            <w:shd w:val="clear" w:color="auto" w:fill="auto"/>
            <w:vAlign w:val="center"/>
            <w:hideMark/>
          </w:tcPr>
          <w:p w14:paraId="26EA2C02" w14:textId="77777777" w:rsidR="00DA3B6D" w:rsidRPr="00DA3B6D" w:rsidRDefault="00DA3B6D" w:rsidP="00215C64">
            <w:pPr>
              <w:jc w:val="both"/>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r>
      <w:tr w:rsidR="00DA3B6D" w:rsidRPr="00DA3B6D" w14:paraId="2F0A0988" w14:textId="77777777" w:rsidTr="00215C64">
        <w:trPr>
          <w:trHeight w:val="266"/>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25A114F7" w14:textId="511AD192" w:rsidR="00DA3B6D" w:rsidRPr="00DA3B6D" w:rsidRDefault="00DA3B6D" w:rsidP="00215C64">
            <w:pPr>
              <w:ind w:firstLineChars="300" w:firstLine="660"/>
              <w:jc w:val="both"/>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I am aware I might be requested autopilot coupling for single pilot IFR operations</w:t>
            </w:r>
          </w:p>
        </w:tc>
        <w:tc>
          <w:tcPr>
            <w:tcW w:w="709" w:type="dxa"/>
            <w:tcBorders>
              <w:top w:val="nil"/>
              <w:left w:val="nil"/>
              <w:bottom w:val="single" w:sz="4" w:space="0" w:color="auto"/>
              <w:right w:val="single" w:sz="4" w:space="0" w:color="auto"/>
            </w:tcBorders>
            <w:shd w:val="clear" w:color="auto" w:fill="auto"/>
            <w:noWrap/>
            <w:vAlign w:val="center"/>
            <w:hideMark/>
          </w:tcPr>
          <w:p w14:paraId="2FAE0014" w14:textId="77777777" w:rsidR="00DA3B6D" w:rsidRPr="00DA3B6D" w:rsidRDefault="00DA3B6D" w:rsidP="00DA3B6D">
            <w:pPr>
              <w:jc w:val="center"/>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c>
          <w:tcPr>
            <w:tcW w:w="4457" w:type="dxa"/>
            <w:tcBorders>
              <w:top w:val="nil"/>
              <w:left w:val="nil"/>
              <w:bottom w:val="single" w:sz="4" w:space="0" w:color="auto"/>
              <w:right w:val="single" w:sz="4" w:space="0" w:color="auto"/>
            </w:tcBorders>
            <w:shd w:val="clear" w:color="auto" w:fill="auto"/>
            <w:vAlign w:val="center"/>
            <w:hideMark/>
          </w:tcPr>
          <w:p w14:paraId="4145D505" w14:textId="77777777" w:rsidR="00DA3B6D" w:rsidRPr="00DA3B6D" w:rsidRDefault="00DA3B6D" w:rsidP="00215C64">
            <w:pPr>
              <w:jc w:val="both"/>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r>
      <w:tr w:rsidR="00DA3B6D" w:rsidRPr="00DA3B6D" w14:paraId="5664607F" w14:textId="77777777" w:rsidTr="00215C64">
        <w:trPr>
          <w:trHeight w:val="533"/>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2F1C66FF" w14:textId="77777777" w:rsidR="00DA3B6D" w:rsidRPr="00DA3B6D" w:rsidRDefault="00DA3B6D" w:rsidP="00215C64">
            <w:pPr>
              <w:ind w:firstLineChars="300" w:firstLine="660"/>
              <w:jc w:val="both"/>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I am aware that having TAWS A installed requires Mode 5 alert (excessive glidepath downward deviation) coupled to LPV to reach DH &lt; 250ft</w:t>
            </w:r>
          </w:p>
        </w:tc>
        <w:tc>
          <w:tcPr>
            <w:tcW w:w="709" w:type="dxa"/>
            <w:tcBorders>
              <w:top w:val="nil"/>
              <w:left w:val="nil"/>
              <w:bottom w:val="single" w:sz="4" w:space="0" w:color="auto"/>
              <w:right w:val="single" w:sz="4" w:space="0" w:color="auto"/>
            </w:tcBorders>
            <w:shd w:val="clear" w:color="auto" w:fill="auto"/>
            <w:noWrap/>
            <w:vAlign w:val="center"/>
            <w:hideMark/>
          </w:tcPr>
          <w:p w14:paraId="6FA80E24" w14:textId="77777777" w:rsidR="00DA3B6D" w:rsidRPr="00DA3B6D" w:rsidRDefault="00DA3B6D" w:rsidP="00DA3B6D">
            <w:pPr>
              <w:jc w:val="center"/>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c>
          <w:tcPr>
            <w:tcW w:w="4457" w:type="dxa"/>
            <w:tcBorders>
              <w:top w:val="nil"/>
              <w:left w:val="nil"/>
              <w:bottom w:val="single" w:sz="4" w:space="0" w:color="auto"/>
              <w:right w:val="single" w:sz="4" w:space="0" w:color="auto"/>
            </w:tcBorders>
            <w:shd w:val="clear" w:color="auto" w:fill="auto"/>
            <w:vAlign w:val="center"/>
            <w:hideMark/>
          </w:tcPr>
          <w:p w14:paraId="1D335C30" w14:textId="77777777" w:rsidR="00DA3B6D" w:rsidRPr="00DA3B6D" w:rsidRDefault="00DA3B6D" w:rsidP="00215C64">
            <w:pPr>
              <w:jc w:val="both"/>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r>
      <w:tr w:rsidR="00DA3B6D" w:rsidRPr="00DA3B6D" w14:paraId="69B7807C" w14:textId="77777777" w:rsidTr="00215C64">
        <w:trPr>
          <w:trHeight w:val="916"/>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63D6D7C7" w14:textId="77777777" w:rsidR="00DA3B6D" w:rsidRPr="00DA3B6D" w:rsidRDefault="00DA3B6D" w:rsidP="00215C64">
            <w:pPr>
              <w:jc w:val="both"/>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I have made provision  to provide adequate PBN training to my flight crews (i.e. theoretical and practical training by means of classes, CBT, simulator and/or in-flight training)</w:t>
            </w:r>
          </w:p>
        </w:tc>
        <w:tc>
          <w:tcPr>
            <w:tcW w:w="709" w:type="dxa"/>
            <w:tcBorders>
              <w:top w:val="nil"/>
              <w:left w:val="nil"/>
              <w:bottom w:val="single" w:sz="4" w:space="0" w:color="auto"/>
              <w:right w:val="single" w:sz="4" w:space="0" w:color="auto"/>
            </w:tcBorders>
            <w:shd w:val="clear" w:color="auto" w:fill="auto"/>
            <w:noWrap/>
            <w:vAlign w:val="center"/>
            <w:hideMark/>
          </w:tcPr>
          <w:p w14:paraId="4420DFDC" w14:textId="77777777" w:rsidR="00DA3B6D" w:rsidRPr="00DA3B6D" w:rsidRDefault="00DA3B6D" w:rsidP="00DA3B6D">
            <w:pPr>
              <w:jc w:val="center"/>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c>
          <w:tcPr>
            <w:tcW w:w="4457" w:type="dxa"/>
            <w:tcBorders>
              <w:top w:val="nil"/>
              <w:left w:val="nil"/>
              <w:bottom w:val="single" w:sz="4" w:space="0" w:color="auto"/>
              <w:right w:val="single" w:sz="4" w:space="0" w:color="auto"/>
            </w:tcBorders>
            <w:shd w:val="clear" w:color="auto" w:fill="auto"/>
            <w:vAlign w:val="center"/>
            <w:hideMark/>
          </w:tcPr>
          <w:p w14:paraId="3C38CA59" w14:textId="77777777" w:rsidR="00DA3B6D" w:rsidRPr="00DA3B6D" w:rsidRDefault="00DA3B6D" w:rsidP="00215C64">
            <w:pPr>
              <w:jc w:val="both"/>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r>
      <w:tr w:rsidR="00DA3B6D" w:rsidRPr="00DA3B6D" w14:paraId="2A3BCD8A" w14:textId="77777777" w:rsidTr="00215C64">
        <w:trPr>
          <w:trHeight w:val="1539"/>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3FC9122D" w14:textId="77777777" w:rsidR="00DA3B6D" w:rsidRPr="00DA3B6D" w:rsidRDefault="00DA3B6D" w:rsidP="00215C64">
            <w:pPr>
              <w:jc w:val="both"/>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I have agreed with my competent authority the way of showing compliance to gain PBN, and specifically LPV, privileges in the Operations specs (e.g. Operations Manual amendments and SOPs including training, formal application process if requested, applicable forms, etc)</w:t>
            </w:r>
          </w:p>
        </w:tc>
        <w:tc>
          <w:tcPr>
            <w:tcW w:w="709" w:type="dxa"/>
            <w:tcBorders>
              <w:top w:val="nil"/>
              <w:left w:val="nil"/>
              <w:bottom w:val="single" w:sz="4" w:space="0" w:color="auto"/>
              <w:right w:val="single" w:sz="4" w:space="0" w:color="auto"/>
            </w:tcBorders>
            <w:shd w:val="clear" w:color="auto" w:fill="auto"/>
            <w:noWrap/>
            <w:vAlign w:val="center"/>
            <w:hideMark/>
          </w:tcPr>
          <w:p w14:paraId="1FCB2F3A" w14:textId="77777777" w:rsidR="00DA3B6D" w:rsidRPr="00DA3B6D" w:rsidRDefault="00DA3B6D" w:rsidP="00DA3B6D">
            <w:pPr>
              <w:jc w:val="center"/>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c>
          <w:tcPr>
            <w:tcW w:w="4457" w:type="dxa"/>
            <w:tcBorders>
              <w:top w:val="nil"/>
              <w:left w:val="nil"/>
              <w:bottom w:val="single" w:sz="4" w:space="0" w:color="auto"/>
              <w:right w:val="single" w:sz="4" w:space="0" w:color="auto"/>
            </w:tcBorders>
            <w:shd w:val="clear" w:color="auto" w:fill="auto"/>
            <w:vAlign w:val="center"/>
            <w:hideMark/>
          </w:tcPr>
          <w:p w14:paraId="50DF869B" w14:textId="77777777" w:rsidR="00DA3B6D" w:rsidRPr="00DA3B6D" w:rsidRDefault="00DA3B6D" w:rsidP="00215C64">
            <w:pPr>
              <w:jc w:val="both"/>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r>
      <w:tr w:rsidR="00DA3B6D" w:rsidRPr="00DA3B6D" w14:paraId="7D7AF9CE" w14:textId="77777777" w:rsidTr="00215C64">
        <w:trPr>
          <w:trHeight w:val="701"/>
        </w:trPr>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8E9D1" w14:textId="491E8BC6" w:rsidR="00DA3B6D" w:rsidRPr="00DA3B6D" w:rsidRDefault="00DA3B6D" w:rsidP="00215C64">
            <w:pPr>
              <w:jc w:val="both"/>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xml:space="preserve">I have considered realistic timescales in order to set up the planning of my project (i.e. prepared in accordance with internal and external resources availability, procurement </w:t>
            </w:r>
            <w:r w:rsidRPr="009D5A0E">
              <w:rPr>
                <w:rFonts w:ascii="Calibri" w:eastAsia="Times New Roman" w:hAnsi="Calibri"/>
                <w:color w:val="000000"/>
                <w:sz w:val="22"/>
                <w:szCs w:val="22"/>
                <w:lang w:eastAsia="en-GB"/>
              </w:rPr>
              <w:t>periods, consultation processes, review and approval processes, etc</w:t>
            </w:r>
          </w:p>
        </w:tc>
        <w:tc>
          <w:tcPr>
            <w:tcW w:w="709" w:type="dxa"/>
            <w:tcBorders>
              <w:top w:val="nil"/>
              <w:left w:val="nil"/>
              <w:bottom w:val="single" w:sz="4" w:space="0" w:color="auto"/>
              <w:right w:val="single" w:sz="4" w:space="0" w:color="auto"/>
            </w:tcBorders>
            <w:shd w:val="clear" w:color="auto" w:fill="auto"/>
            <w:noWrap/>
            <w:vAlign w:val="center"/>
            <w:hideMark/>
          </w:tcPr>
          <w:p w14:paraId="2F3EEA18" w14:textId="77777777" w:rsidR="00DA3B6D" w:rsidRPr="00DA3B6D" w:rsidRDefault="00DA3B6D" w:rsidP="00DA3B6D">
            <w:pPr>
              <w:jc w:val="center"/>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c>
          <w:tcPr>
            <w:tcW w:w="4457" w:type="dxa"/>
            <w:tcBorders>
              <w:top w:val="nil"/>
              <w:left w:val="nil"/>
              <w:bottom w:val="single" w:sz="4" w:space="0" w:color="auto"/>
              <w:right w:val="single" w:sz="4" w:space="0" w:color="auto"/>
            </w:tcBorders>
            <w:shd w:val="clear" w:color="auto" w:fill="auto"/>
            <w:vAlign w:val="center"/>
            <w:hideMark/>
          </w:tcPr>
          <w:p w14:paraId="1BA7552A" w14:textId="77777777" w:rsidR="00DA3B6D" w:rsidRPr="00DA3B6D" w:rsidRDefault="00DA3B6D" w:rsidP="00215C64">
            <w:pPr>
              <w:jc w:val="both"/>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[Aircraft modifications planned so as to minimise operational impact -mods planned during C-checks-]</w:t>
            </w:r>
          </w:p>
        </w:tc>
      </w:tr>
      <w:tr w:rsidR="00DA3B6D" w:rsidRPr="00DA3B6D" w14:paraId="565E133E" w14:textId="77777777" w:rsidTr="00215C64">
        <w:trPr>
          <w:trHeight w:val="533"/>
        </w:trPr>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E53F6" w14:textId="77777777" w:rsidR="00DA3B6D" w:rsidRPr="00DA3B6D" w:rsidRDefault="00DA3B6D" w:rsidP="00215C64">
            <w:pPr>
              <w:jc w:val="both"/>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My project proposal is backed-up by means of a formal "letter of support" (or equivalent/similar notification) from my competent authority</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7F596" w14:textId="77777777" w:rsidR="00DA3B6D" w:rsidRPr="00DA3B6D" w:rsidRDefault="00DA3B6D" w:rsidP="00DA3B6D">
            <w:pPr>
              <w:jc w:val="center"/>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c>
          <w:tcPr>
            <w:tcW w:w="4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1540A6" w14:textId="77777777" w:rsidR="00DA3B6D" w:rsidRPr="00DA3B6D" w:rsidRDefault="00DA3B6D" w:rsidP="00DA3B6D">
            <w:pPr>
              <w:rPr>
                <w:rFonts w:ascii="Calibri" w:eastAsia="Times New Roman" w:hAnsi="Calibri"/>
                <w:color w:val="000000"/>
                <w:sz w:val="22"/>
                <w:szCs w:val="22"/>
                <w:lang w:eastAsia="en-GB"/>
              </w:rPr>
            </w:pPr>
            <w:r w:rsidRPr="00DA3B6D">
              <w:rPr>
                <w:rFonts w:ascii="Calibri" w:eastAsia="Times New Roman" w:hAnsi="Calibri"/>
                <w:color w:val="000000"/>
                <w:sz w:val="22"/>
                <w:szCs w:val="22"/>
                <w:lang w:eastAsia="en-GB"/>
              </w:rPr>
              <w:t> </w:t>
            </w:r>
          </w:p>
        </w:tc>
      </w:tr>
    </w:tbl>
    <w:p w14:paraId="6C037783" w14:textId="77777777" w:rsidR="00DA3B6D" w:rsidRPr="00DA1760" w:rsidRDefault="00DA3B6D" w:rsidP="00215C64">
      <w:pPr>
        <w:tabs>
          <w:tab w:val="left" w:pos="-720"/>
        </w:tabs>
        <w:suppressAutoHyphens/>
        <w:ind w:left="567"/>
        <w:jc w:val="both"/>
        <w:rPr>
          <w:rFonts w:ascii="Calibri" w:hAnsi="Calibri" w:cs="Calibri"/>
          <w:sz w:val="22"/>
          <w:szCs w:val="22"/>
          <w:lang w:eastAsia="en-GB"/>
        </w:rPr>
      </w:pPr>
    </w:p>
    <w:sectPr w:rsidR="00DA3B6D" w:rsidRPr="00DA1760" w:rsidSect="00A16496">
      <w:pgSz w:w="11906" w:h="16838" w:code="9"/>
      <w:pgMar w:top="907" w:right="57" w:bottom="907" w:left="0" w:header="567"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F85D57" w14:textId="77777777" w:rsidR="007D27E0" w:rsidRDefault="007D27E0">
      <w:r>
        <w:separator/>
      </w:r>
    </w:p>
  </w:endnote>
  <w:endnote w:type="continuationSeparator" w:id="0">
    <w:p w14:paraId="7B825BD7" w14:textId="77777777" w:rsidR="007D27E0" w:rsidRDefault="007D2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Courier New"/>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orbel">
    <w:panose1 w:val="020B0503020204020204"/>
    <w:charset w:val="00"/>
    <w:family w:val="swiss"/>
    <w:pitch w:val="variable"/>
    <w:sig w:usb0="A00002EF" w:usb1="4000A44B" w:usb2="00000000" w:usb3="00000000" w:csb0="0000019F" w:csb1="00000000"/>
  </w:font>
  <w:font w:name="Arial Negrita">
    <w:altName w:val="Times New Roman"/>
    <w:panose1 w:val="00000000000000000000"/>
    <w:charset w:val="00"/>
    <w:family w:val="roman"/>
    <w:notTrueType/>
    <w:pitch w:val="default"/>
  </w:font>
  <w:font w:name="Trebuchet MS">
    <w:panose1 w:val="020B0603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6E3F73" w14:textId="77777777" w:rsidR="007D27E0" w:rsidRDefault="007D27E0">
      <w:r>
        <w:separator/>
      </w:r>
    </w:p>
  </w:footnote>
  <w:footnote w:type="continuationSeparator" w:id="0">
    <w:p w14:paraId="33DB473D" w14:textId="77777777" w:rsidR="007D27E0" w:rsidRDefault="007D27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C9087" w14:textId="77777777" w:rsidR="007D27E0" w:rsidRDefault="007D27E0">
    <w:pPr>
      <w:pStyle w:val="Header"/>
    </w:pPr>
    <w:r>
      <w:rPr>
        <w:noProof/>
        <w:lang w:eastAsia="en-GB"/>
      </w:rPr>
      <w:drawing>
        <wp:anchor distT="0" distB="0" distL="114300" distR="114300" simplePos="0" relativeHeight="251660288" behindDoc="0" locked="0" layoutInCell="1" allowOverlap="1" wp14:anchorId="624EE4FF" wp14:editId="07B3F903">
          <wp:simplePos x="0" y="0"/>
          <wp:positionH relativeFrom="column">
            <wp:posOffset>-377916</wp:posOffset>
          </wp:positionH>
          <wp:positionV relativeFrom="paragraph">
            <wp:posOffset>-27536</wp:posOffset>
          </wp:positionV>
          <wp:extent cx="1484416" cy="417853"/>
          <wp:effectExtent l="0" t="0" r="1905" b="1270"/>
          <wp:wrapNone/>
          <wp:docPr id="4" name="Picture 4" descr="Description: S:\F12003 GNSS-GSA\3_Work\33_Work-in-process\LOGOS_GSA\GSA_logos\PNG_RGB_72dpi_transparency\gsa_logo_negatif_RGB_72dpi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S:\F12003 GNSS-GSA\3_Work\33_Work-in-process\LOGOS_GSA\GSA_logos\PNG_RGB_72dpi_transparency\gsa_logo_negatif_RGB_72dpi_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6549" cy="42126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D149D6" w14:textId="4D6CF364" w:rsidR="007D27E0" w:rsidRPr="00830E95" w:rsidRDefault="007D27E0" w:rsidP="0056193B">
    <w:pPr>
      <w:pStyle w:val="Header"/>
      <w:jc w:val="right"/>
      <w:rPr>
        <w:rFonts w:ascii="Calibri" w:hAnsi="Calibri"/>
        <w:szCs w:val="24"/>
      </w:rPr>
    </w:pPr>
    <w:r w:rsidRPr="00830E95">
      <w:rPr>
        <w:rFonts w:ascii="Calibri" w:hAnsi="Calibri" w:cs="Arial"/>
        <w:b/>
        <w:smallCaps/>
        <w:szCs w:val="24"/>
      </w:rPr>
      <w:t>GSA/</w:t>
    </w:r>
    <w:r w:rsidRPr="00830E95">
      <w:rPr>
        <w:rFonts w:ascii="Calibri" w:hAnsi="Calibri" w:cs="Calibri"/>
        <w:b/>
        <w:szCs w:val="24"/>
      </w:rPr>
      <w:t>GRANT/0</w:t>
    </w:r>
    <w:r>
      <w:rPr>
        <w:rFonts w:ascii="Calibri" w:hAnsi="Calibri" w:cs="Calibri"/>
        <w:b/>
        <w:szCs w:val="24"/>
      </w:rPr>
      <w:t>6</w:t>
    </w:r>
    <w:r w:rsidRPr="00830E95">
      <w:rPr>
        <w:rFonts w:ascii="Calibri" w:hAnsi="Calibri" w:cs="Arial"/>
        <w:b/>
        <w:smallCaps/>
        <w:szCs w:val="24"/>
      </w:rPr>
      <w:t>/201</w:t>
    </w:r>
    <w:r>
      <w:rPr>
        <w:rFonts w:ascii="Calibri" w:hAnsi="Calibri" w:cs="Arial"/>
        <w:b/>
        <w:smallCaps/>
        <w:szCs w:val="24"/>
      </w:rPr>
      <w:t>7</w:t>
    </w:r>
  </w:p>
  <w:p w14:paraId="0F0A5277" w14:textId="77777777" w:rsidR="007D27E0" w:rsidRDefault="007D27E0" w:rsidP="0056193B">
    <w:pPr>
      <w:pStyle w:val="Header"/>
      <w:jc w:val="right"/>
    </w:pPr>
  </w:p>
  <w:p w14:paraId="1A0A49CB" w14:textId="77777777" w:rsidR="007D27E0" w:rsidRDefault="007D27E0" w:rsidP="0056193B">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83627" w14:textId="77777777" w:rsidR="007D27E0" w:rsidRDefault="007D27E0" w:rsidP="0056193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5C709B7E"/>
    <w:lvl w:ilvl="0">
      <w:start w:val="1"/>
      <w:numFmt w:val="decimal"/>
      <w:pStyle w:val="ListNumber2Level4"/>
      <w:lvlText w:val="%1."/>
      <w:lvlJc w:val="left"/>
      <w:pPr>
        <w:tabs>
          <w:tab w:val="num" w:pos="926"/>
        </w:tabs>
        <w:ind w:left="926" w:hanging="360"/>
      </w:pPr>
      <w:rPr>
        <w:rFonts w:cs="Times New Roman"/>
      </w:rPr>
    </w:lvl>
  </w:abstractNum>
  <w:abstractNum w:abstractNumId="1" w15:restartNumberingAfterBreak="0">
    <w:nsid w:val="FFFFFF7F"/>
    <w:multiLevelType w:val="singleLevel"/>
    <w:tmpl w:val="94E6A92A"/>
    <w:lvl w:ilvl="0">
      <w:start w:val="1"/>
      <w:numFmt w:val="decimal"/>
      <w:pStyle w:val="ListNumberLevel4"/>
      <w:lvlText w:val="%1."/>
      <w:lvlJc w:val="left"/>
      <w:pPr>
        <w:tabs>
          <w:tab w:val="num" w:pos="643"/>
        </w:tabs>
        <w:ind w:left="643" w:hanging="360"/>
      </w:pPr>
      <w:rPr>
        <w:rFonts w:cs="Times New Roman"/>
      </w:rPr>
    </w:lvl>
  </w:abstractNum>
  <w:abstractNum w:abstractNumId="2" w15:restartNumberingAfterBreak="0">
    <w:nsid w:val="FFFFFF82"/>
    <w:multiLevelType w:val="singleLevel"/>
    <w:tmpl w:val="BCF21A66"/>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177C538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F7425012"/>
    <w:lvl w:ilvl="0">
      <w:start w:val="1"/>
      <w:numFmt w:val="decimal"/>
      <w:pStyle w:val="Guidelines2"/>
      <w:lvlText w:val="%1."/>
      <w:lvlJc w:val="left"/>
      <w:pPr>
        <w:tabs>
          <w:tab w:val="num" w:pos="360"/>
        </w:tabs>
        <w:ind w:left="360" w:hanging="360"/>
      </w:pPr>
      <w:rPr>
        <w:rFonts w:cs="Times New Roman"/>
      </w:rPr>
    </w:lvl>
  </w:abstractNum>
  <w:abstractNum w:abstractNumId="5" w15:restartNumberingAfterBreak="0">
    <w:nsid w:val="FFFFFF89"/>
    <w:multiLevelType w:val="singleLevel"/>
    <w:tmpl w:val="A61619D2"/>
    <w:lvl w:ilvl="0">
      <w:start w:val="1"/>
      <w:numFmt w:val="bullet"/>
      <w:pStyle w:val="ListNumber3Level4"/>
      <w:lvlText w:val=""/>
      <w:lvlJc w:val="left"/>
      <w:pPr>
        <w:tabs>
          <w:tab w:val="num" w:pos="360"/>
        </w:tabs>
        <w:ind w:left="360" w:hanging="360"/>
      </w:pPr>
      <w:rPr>
        <w:rFonts w:ascii="Symbol" w:hAnsi="Symbol" w:hint="default"/>
      </w:rPr>
    </w:lvl>
  </w:abstractNum>
  <w:abstractNum w:abstractNumId="6" w15:restartNumberingAfterBreak="0">
    <w:nsid w:val="00601A33"/>
    <w:multiLevelType w:val="multilevel"/>
    <w:tmpl w:val="6DA245C2"/>
    <w:styleLink w:val="Estilo2"/>
    <w:lvl w:ilvl="0">
      <w:start w:val="1"/>
      <w:numFmt w:val="decimal"/>
      <w:pStyle w:val="Proposaltitle1"/>
      <w:lvlText w:val="%1"/>
      <w:lvlJc w:val="left"/>
      <w:pPr>
        <w:ind w:left="227" w:hanging="227"/>
      </w:pPr>
      <w:rPr>
        <w:rFonts w:ascii="Times New Roman" w:hAnsi="Times New Roman" w:hint="default"/>
        <w:color w:val="auto"/>
      </w:rPr>
    </w:lvl>
    <w:lvl w:ilvl="1">
      <w:start w:val="1"/>
      <w:numFmt w:val="decimal"/>
      <w:pStyle w:val="Proposaltitle2"/>
      <w:lvlText w:val="%1.%2"/>
      <w:lvlJc w:val="left"/>
      <w:pPr>
        <w:ind w:left="567" w:hanging="567"/>
      </w:pPr>
      <w:rPr>
        <w:rFonts w:hint="default"/>
      </w:rPr>
    </w:lvl>
    <w:lvl w:ilvl="2">
      <w:start w:val="1"/>
      <w:numFmt w:val="decimal"/>
      <w:pStyle w:val="Proposaltitle3"/>
      <w:lvlText w:val="%1.%2.%3"/>
      <w:lvlJc w:val="right"/>
      <w:pPr>
        <w:ind w:left="680" w:hanging="170"/>
      </w:pPr>
      <w:rPr>
        <w:rFonts w:hint="default"/>
      </w:rPr>
    </w:lvl>
    <w:lvl w:ilvl="3">
      <w:start w:val="1"/>
      <w:numFmt w:val="decimal"/>
      <w:pStyle w:val="Proposaltitle4"/>
      <w:lvlText w:val="%1.%2.%3.%4"/>
      <w:lvlJc w:val="left"/>
      <w:pPr>
        <w:ind w:left="737" w:hanging="73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50E21D4"/>
    <w:multiLevelType w:val="multilevel"/>
    <w:tmpl w:val="538C8DA8"/>
    <w:lvl w:ilvl="0">
      <w:start w:val="1"/>
      <w:numFmt w:val="upperRoman"/>
      <w:lvlText w:val="%1."/>
      <w:lvlJc w:val="left"/>
      <w:pPr>
        <w:tabs>
          <w:tab w:val="num" w:pos="1331"/>
        </w:tabs>
        <w:ind w:left="1331" w:hanging="480"/>
      </w:pPr>
      <w:rPr>
        <w:rFonts w:cs="Times New Roman" w:hint="default"/>
      </w:rPr>
    </w:lvl>
    <w:lvl w:ilvl="1">
      <w:start w:val="4"/>
      <w:numFmt w:val="decimal"/>
      <w:lvlText w:val="%1.%2."/>
      <w:lvlJc w:val="left"/>
      <w:pPr>
        <w:tabs>
          <w:tab w:val="num" w:pos="2051"/>
        </w:tabs>
        <w:ind w:left="2051" w:hanging="720"/>
      </w:pPr>
      <w:rPr>
        <w:rFonts w:cs="Times New Roman" w:hint="default"/>
      </w:rPr>
    </w:lvl>
    <w:lvl w:ilvl="2">
      <w:start w:val="1"/>
      <w:numFmt w:val="decimal"/>
      <w:lvlText w:val="%1.%2.%3."/>
      <w:lvlJc w:val="left"/>
      <w:pPr>
        <w:tabs>
          <w:tab w:val="num" w:pos="2771"/>
        </w:tabs>
        <w:ind w:left="2771" w:hanging="720"/>
      </w:pPr>
      <w:rPr>
        <w:rFonts w:cs="Times New Roman" w:hint="default"/>
      </w:rPr>
    </w:lvl>
    <w:lvl w:ilvl="3">
      <w:start w:val="1"/>
      <w:numFmt w:val="decimal"/>
      <w:lvlText w:val="%1.%2.%3.%4."/>
      <w:lvlJc w:val="left"/>
      <w:pPr>
        <w:tabs>
          <w:tab w:val="num" w:pos="2771"/>
        </w:tabs>
        <w:ind w:left="2771" w:hanging="720"/>
      </w:pPr>
      <w:rPr>
        <w:rFonts w:cs="Times New Roman" w:hint="default"/>
      </w:rPr>
    </w:lvl>
    <w:lvl w:ilvl="4">
      <w:start w:val="1"/>
      <w:numFmt w:val="lowerLetter"/>
      <w:lvlText w:val="(%5)"/>
      <w:lvlJc w:val="left"/>
      <w:pPr>
        <w:tabs>
          <w:tab w:val="num" w:pos="2651"/>
        </w:tabs>
        <w:ind w:left="2651" w:hanging="360"/>
      </w:pPr>
      <w:rPr>
        <w:rFonts w:cs="Times New Roman" w:hint="default"/>
      </w:rPr>
    </w:lvl>
    <w:lvl w:ilvl="5">
      <w:start w:val="1"/>
      <w:numFmt w:val="lowerRoman"/>
      <w:lvlText w:val="(%6)"/>
      <w:lvlJc w:val="left"/>
      <w:pPr>
        <w:tabs>
          <w:tab w:val="num" w:pos="3011"/>
        </w:tabs>
        <w:ind w:left="3011" w:hanging="360"/>
      </w:pPr>
      <w:rPr>
        <w:rFonts w:cs="Times New Roman" w:hint="default"/>
      </w:rPr>
    </w:lvl>
    <w:lvl w:ilvl="6">
      <w:start w:val="1"/>
      <w:numFmt w:val="decimal"/>
      <w:lvlText w:val="%7."/>
      <w:lvlJc w:val="left"/>
      <w:pPr>
        <w:tabs>
          <w:tab w:val="num" w:pos="3371"/>
        </w:tabs>
        <w:ind w:left="3371" w:hanging="360"/>
      </w:pPr>
      <w:rPr>
        <w:rFonts w:cs="Times New Roman" w:hint="default"/>
      </w:rPr>
    </w:lvl>
    <w:lvl w:ilvl="7">
      <w:start w:val="1"/>
      <w:numFmt w:val="lowerLetter"/>
      <w:lvlText w:val="%8."/>
      <w:lvlJc w:val="left"/>
      <w:pPr>
        <w:tabs>
          <w:tab w:val="num" w:pos="3731"/>
        </w:tabs>
        <w:ind w:left="3731" w:hanging="360"/>
      </w:pPr>
      <w:rPr>
        <w:rFonts w:cs="Times New Roman" w:hint="default"/>
      </w:rPr>
    </w:lvl>
    <w:lvl w:ilvl="8">
      <w:start w:val="1"/>
      <w:numFmt w:val="lowerRoman"/>
      <w:lvlText w:val="%9."/>
      <w:lvlJc w:val="left"/>
      <w:pPr>
        <w:tabs>
          <w:tab w:val="num" w:pos="4091"/>
        </w:tabs>
        <w:ind w:left="4091" w:hanging="360"/>
      </w:pPr>
      <w:rPr>
        <w:rFonts w:cs="Times New Roman" w:hint="default"/>
      </w:rPr>
    </w:lvl>
  </w:abstractNum>
  <w:abstractNum w:abstractNumId="8" w15:restartNumberingAfterBreak="0">
    <w:nsid w:val="1F734306"/>
    <w:multiLevelType w:val="multilevel"/>
    <w:tmpl w:val="3064EB06"/>
    <w:lvl w:ilvl="0">
      <w:start w:val="1"/>
      <w:numFmt w:val="upperRoman"/>
      <w:pStyle w:val="Heading1"/>
      <w:lvlText w:val="%1."/>
      <w:lvlJc w:val="left"/>
      <w:pPr>
        <w:tabs>
          <w:tab w:val="num" w:pos="480"/>
        </w:tabs>
        <w:ind w:left="480" w:hanging="480"/>
      </w:pPr>
      <w:rPr>
        <w:rFonts w:ascii="Arial" w:hAnsi="Arial" w:cs="Arial" w:hint="default"/>
        <w:color w:val="FFFFFF"/>
      </w:rPr>
    </w:lvl>
    <w:lvl w:ilvl="1">
      <w:start w:val="1"/>
      <w:numFmt w:val="decimal"/>
      <w:pStyle w:val="Heading2"/>
      <w:lvlText w:val="%1.%2."/>
      <w:lvlJc w:val="left"/>
      <w:pPr>
        <w:tabs>
          <w:tab w:val="num" w:pos="1200"/>
        </w:tabs>
        <w:ind w:left="1200" w:hanging="720"/>
      </w:pPr>
      <w:rPr>
        <w:rFonts w:cs="Times New Roman" w:hint="default"/>
      </w:rPr>
    </w:lvl>
    <w:lvl w:ilvl="2">
      <w:start w:val="1"/>
      <w:numFmt w:val="decimal"/>
      <w:pStyle w:val="Heading3"/>
      <w:lvlText w:val="%1.%2.%3."/>
      <w:lvlJc w:val="left"/>
      <w:pPr>
        <w:tabs>
          <w:tab w:val="num" w:pos="1920"/>
        </w:tabs>
        <w:ind w:left="1920" w:hanging="720"/>
      </w:pPr>
      <w:rPr>
        <w:rFonts w:cs="Times New Roman" w:hint="default"/>
      </w:rPr>
    </w:lvl>
    <w:lvl w:ilvl="3">
      <w:start w:val="1"/>
      <w:numFmt w:val="decimal"/>
      <w:pStyle w:val="Heading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1F8436E6"/>
    <w:multiLevelType w:val="hybridMultilevel"/>
    <w:tmpl w:val="0CFCA3DA"/>
    <w:lvl w:ilvl="0" w:tplc="E0A48664">
      <w:start w:val="1"/>
      <w:numFmt w:val="bullet"/>
      <w:lvlText w:val="-"/>
      <w:lvlJc w:val="left"/>
      <w:pPr>
        <w:ind w:left="2136" w:hanging="360"/>
      </w:pPr>
      <w:rPr>
        <w:rFonts w:ascii="Calibri" w:eastAsia="Batang" w:hAnsi="Calibri" w:cs="Calibri" w:hint="default"/>
      </w:rPr>
    </w:lvl>
    <w:lvl w:ilvl="1" w:tplc="08090003" w:tentative="1">
      <w:start w:val="1"/>
      <w:numFmt w:val="bullet"/>
      <w:lvlText w:val="o"/>
      <w:lvlJc w:val="left"/>
      <w:pPr>
        <w:ind w:left="2856" w:hanging="360"/>
      </w:pPr>
      <w:rPr>
        <w:rFonts w:ascii="Courier New" w:hAnsi="Courier New" w:cs="Courier New" w:hint="default"/>
      </w:rPr>
    </w:lvl>
    <w:lvl w:ilvl="2" w:tplc="08090005" w:tentative="1">
      <w:start w:val="1"/>
      <w:numFmt w:val="bullet"/>
      <w:lvlText w:val=""/>
      <w:lvlJc w:val="left"/>
      <w:pPr>
        <w:ind w:left="3576" w:hanging="360"/>
      </w:pPr>
      <w:rPr>
        <w:rFonts w:ascii="Wingdings" w:hAnsi="Wingdings" w:hint="default"/>
      </w:rPr>
    </w:lvl>
    <w:lvl w:ilvl="3" w:tplc="08090001" w:tentative="1">
      <w:start w:val="1"/>
      <w:numFmt w:val="bullet"/>
      <w:lvlText w:val=""/>
      <w:lvlJc w:val="left"/>
      <w:pPr>
        <w:ind w:left="4296" w:hanging="360"/>
      </w:pPr>
      <w:rPr>
        <w:rFonts w:ascii="Symbol" w:hAnsi="Symbol" w:hint="default"/>
      </w:rPr>
    </w:lvl>
    <w:lvl w:ilvl="4" w:tplc="08090003" w:tentative="1">
      <w:start w:val="1"/>
      <w:numFmt w:val="bullet"/>
      <w:lvlText w:val="o"/>
      <w:lvlJc w:val="left"/>
      <w:pPr>
        <w:ind w:left="5016" w:hanging="360"/>
      </w:pPr>
      <w:rPr>
        <w:rFonts w:ascii="Courier New" w:hAnsi="Courier New" w:cs="Courier New" w:hint="default"/>
      </w:rPr>
    </w:lvl>
    <w:lvl w:ilvl="5" w:tplc="08090005" w:tentative="1">
      <w:start w:val="1"/>
      <w:numFmt w:val="bullet"/>
      <w:lvlText w:val=""/>
      <w:lvlJc w:val="left"/>
      <w:pPr>
        <w:ind w:left="5736" w:hanging="360"/>
      </w:pPr>
      <w:rPr>
        <w:rFonts w:ascii="Wingdings" w:hAnsi="Wingdings" w:hint="default"/>
      </w:rPr>
    </w:lvl>
    <w:lvl w:ilvl="6" w:tplc="08090001" w:tentative="1">
      <w:start w:val="1"/>
      <w:numFmt w:val="bullet"/>
      <w:lvlText w:val=""/>
      <w:lvlJc w:val="left"/>
      <w:pPr>
        <w:ind w:left="6456" w:hanging="360"/>
      </w:pPr>
      <w:rPr>
        <w:rFonts w:ascii="Symbol" w:hAnsi="Symbol" w:hint="default"/>
      </w:rPr>
    </w:lvl>
    <w:lvl w:ilvl="7" w:tplc="08090003" w:tentative="1">
      <w:start w:val="1"/>
      <w:numFmt w:val="bullet"/>
      <w:lvlText w:val="o"/>
      <w:lvlJc w:val="left"/>
      <w:pPr>
        <w:ind w:left="7176" w:hanging="360"/>
      </w:pPr>
      <w:rPr>
        <w:rFonts w:ascii="Courier New" w:hAnsi="Courier New" w:cs="Courier New" w:hint="default"/>
      </w:rPr>
    </w:lvl>
    <w:lvl w:ilvl="8" w:tplc="08090005" w:tentative="1">
      <w:start w:val="1"/>
      <w:numFmt w:val="bullet"/>
      <w:lvlText w:val=""/>
      <w:lvlJc w:val="left"/>
      <w:pPr>
        <w:ind w:left="7896" w:hanging="360"/>
      </w:pPr>
      <w:rPr>
        <w:rFonts w:ascii="Wingdings" w:hAnsi="Wingdings" w:hint="default"/>
      </w:rPr>
    </w:lvl>
  </w:abstractNum>
  <w:abstractNum w:abstractNumId="10" w15:restartNumberingAfterBreak="0">
    <w:nsid w:val="22DD3599"/>
    <w:multiLevelType w:val="multilevel"/>
    <w:tmpl w:val="4EAA5BA6"/>
    <w:lvl w:ilvl="0">
      <w:start w:val="1"/>
      <w:numFmt w:val="decimal"/>
      <w:pStyle w:val="ListNumber"/>
      <w:lvlText w:val="(%1)"/>
      <w:lvlJc w:val="left"/>
      <w:pPr>
        <w:tabs>
          <w:tab w:val="num" w:pos="709"/>
        </w:tabs>
        <w:ind w:left="709" w:hanging="709"/>
      </w:pPr>
      <w:rPr>
        <w:rFonts w:cs="Times New Roman"/>
      </w:rPr>
    </w:lvl>
    <w:lvl w:ilvl="1">
      <w:start w:val="1"/>
      <w:numFmt w:val="lowerLetter"/>
      <w:pStyle w:val="ListNumb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252530E0"/>
    <w:multiLevelType w:val="singleLevel"/>
    <w:tmpl w:val="04090019"/>
    <w:lvl w:ilvl="0">
      <w:start w:val="1"/>
      <w:numFmt w:val="lowerLetter"/>
      <w:lvlText w:val="(%1)"/>
      <w:lvlJc w:val="left"/>
      <w:pPr>
        <w:tabs>
          <w:tab w:val="num" w:pos="360"/>
        </w:tabs>
        <w:ind w:left="360" w:hanging="360"/>
      </w:pPr>
      <w:rPr>
        <w:rFonts w:cs="Times New Roman"/>
      </w:rPr>
    </w:lvl>
  </w:abstractNum>
  <w:abstractNum w:abstractNumId="12" w15:restartNumberingAfterBreak="0">
    <w:nsid w:val="275A57F6"/>
    <w:multiLevelType w:val="multilevel"/>
    <w:tmpl w:val="BA2EFE98"/>
    <w:styleLink w:val="Estiloannex"/>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A941D05"/>
    <w:multiLevelType w:val="singleLevel"/>
    <w:tmpl w:val="1574449A"/>
    <w:lvl w:ilvl="0">
      <w:start w:val="1998"/>
      <w:numFmt w:val="bullet"/>
      <w:pStyle w:val="Apartado"/>
      <w:lvlText w:val="-"/>
      <w:lvlJc w:val="left"/>
      <w:pPr>
        <w:tabs>
          <w:tab w:val="num" w:pos="785"/>
        </w:tabs>
        <w:ind w:left="785" w:hanging="360"/>
      </w:pPr>
      <w:rPr>
        <w:rFonts w:hint="default"/>
      </w:rPr>
    </w:lvl>
  </w:abstractNum>
  <w:abstractNum w:abstractNumId="14" w15:restartNumberingAfterBreak="0">
    <w:nsid w:val="2E070DBC"/>
    <w:multiLevelType w:val="hybridMultilevel"/>
    <w:tmpl w:val="50DC828A"/>
    <w:lvl w:ilvl="0" w:tplc="43A8F178">
      <w:start w:val="1"/>
      <w:numFmt w:val="decimal"/>
      <w:lvlText w:val="IV.%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2FBF715F"/>
    <w:multiLevelType w:val="multilevel"/>
    <w:tmpl w:val="CD50F5DA"/>
    <w:styleLink w:val="Estiloannex2"/>
    <w:lvl w:ilvl="0">
      <w:start w:val="1"/>
      <w:numFmt w:val="decimal"/>
      <w:pStyle w:val="Annex1"/>
      <w:lvlText w:val="A.%1"/>
      <w:lvlJc w:val="left"/>
      <w:pPr>
        <w:ind w:left="360" w:hanging="360"/>
      </w:pPr>
      <w:rPr>
        <w:rFonts w:ascii="Times New Roman" w:hAnsi="Times New Roman" w:hint="default"/>
        <w:color w:val="auto"/>
      </w:rPr>
    </w:lvl>
    <w:lvl w:ilvl="1">
      <w:start w:val="1"/>
      <w:numFmt w:val="decimal"/>
      <w:pStyle w:val="Annex2"/>
      <w:lvlText w:val="A.%1.%2."/>
      <w:lvlJc w:val="left"/>
      <w:pPr>
        <w:ind w:left="851" w:firstLine="229"/>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4A31E75"/>
    <w:multiLevelType w:val="hybridMultilevel"/>
    <w:tmpl w:val="8F0A1C2E"/>
    <w:lvl w:ilvl="0" w:tplc="6D9ECF82">
      <w:start w:val="1"/>
      <w:numFmt w:val="decimal"/>
      <w:pStyle w:val="Application3"/>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D912DC2"/>
    <w:multiLevelType w:val="hybridMultilevel"/>
    <w:tmpl w:val="6CC6428C"/>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004660"/>
    <w:multiLevelType w:val="multilevel"/>
    <w:tmpl w:val="6DA245C2"/>
    <w:numStyleLink w:val="Estilo2"/>
  </w:abstractNum>
  <w:abstractNum w:abstractNumId="19" w15:restartNumberingAfterBreak="0">
    <w:nsid w:val="42101241"/>
    <w:multiLevelType w:val="singleLevel"/>
    <w:tmpl w:val="04090019"/>
    <w:lvl w:ilvl="0">
      <w:start w:val="1"/>
      <w:numFmt w:val="lowerLetter"/>
      <w:lvlText w:val="(%1)"/>
      <w:lvlJc w:val="left"/>
      <w:pPr>
        <w:tabs>
          <w:tab w:val="num" w:pos="360"/>
        </w:tabs>
        <w:ind w:left="360" w:hanging="360"/>
      </w:pPr>
      <w:rPr>
        <w:rFonts w:cs="Times New Roman"/>
      </w:rPr>
    </w:lvl>
  </w:abstractNum>
  <w:abstractNum w:abstractNumId="20" w15:restartNumberingAfterBreak="0">
    <w:nsid w:val="488F472B"/>
    <w:multiLevelType w:val="multilevel"/>
    <w:tmpl w:val="76AAB98C"/>
    <w:styleLink w:val="Estilo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D11580E"/>
    <w:multiLevelType w:val="hybridMultilevel"/>
    <w:tmpl w:val="1DFEF484"/>
    <w:lvl w:ilvl="0" w:tplc="E954E1B6">
      <w:start w:val="1"/>
      <w:numFmt w:val="bullet"/>
      <w:lvlText w:val="o"/>
      <w:lvlJc w:val="left"/>
      <w:pPr>
        <w:ind w:left="720" w:hanging="360"/>
      </w:pPr>
      <w:rPr>
        <w:rFonts w:ascii="Courier New" w:hAnsi="Courier New" w:cs="Courier New" w:hint="default"/>
        <w:color w:val="000000"/>
      </w:rPr>
    </w:lvl>
    <w:lvl w:ilvl="1" w:tplc="F0FC8DA2">
      <w:start w:val="1"/>
      <w:numFmt w:val="bullet"/>
      <w:lvlText w:val="o"/>
      <w:lvlJc w:val="left"/>
      <w:pPr>
        <w:ind w:left="1440" w:hanging="360"/>
      </w:pPr>
      <w:rPr>
        <w:rFonts w:ascii="Courier New" w:hAnsi="Courier New" w:cs="Courier New" w:hint="default"/>
      </w:rPr>
    </w:lvl>
    <w:lvl w:ilvl="2" w:tplc="0C0A0005">
      <w:start w:val="1"/>
      <w:numFmt w:val="bullet"/>
      <w:pStyle w:val="Vieta3"/>
      <w:lvlText w:val=""/>
      <w:lvlJc w:val="left"/>
      <w:pPr>
        <w:ind w:left="2160" w:hanging="360"/>
      </w:pPr>
      <w:rPr>
        <w:rFonts w:ascii="Wingdings" w:hAnsi="Wingdings" w:hint="default"/>
      </w:rPr>
    </w:lvl>
    <w:lvl w:ilvl="3" w:tplc="0C0A0005"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DE768D7"/>
    <w:multiLevelType w:val="multilevel"/>
    <w:tmpl w:val="383CBE02"/>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I.%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E887FF2"/>
    <w:multiLevelType w:val="hybridMultilevel"/>
    <w:tmpl w:val="E56603D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5" w15:restartNumberingAfterBreak="0">
    <w:nsid w:val="69EC5161"/>
    <w:multiLevelType w:val="multilevel"/>
    <w:tmpl w:val="B0F88890"/>
    <w:lvl w:ilvl="0">
      <w:start w:val="1"/>
      <w:numFmt w:val="upperLetter"/>
      <w:pStyle w:val="Annexhead1"/>
      <w:lvlText w:val="%1"/>
      <w:lvlJc w:val="left"/>
      <w:pPr>
        <w:tabs>
          <w:tab w:val="num" w:pos="907"/>
        </w:tabs>
        <w:ind w:left="907" w:hanging="907"/>
      </w:pPr>
    </w:lvl>
    <w:lvl w:ilvl="1">
      <w:start w:val="1"/>
      <w:numFmt w:val="decimal"/>
      <w:pStyle w:val="Annexhead1"/>
      <w:lvlText w:val="%1.%2"/>
      <w:lvlJc w:val="left"/>
      <w:pPr>
        <w:tabs>
          <w:tab w:val="num" w:pos="907"/>
        </w:tabs>
        <w:ind w:left="907" w:hanging="907"/>
      </w:pPr>
    </w:lvl>
    <w:lvl w:ilvl="2">
      <w:start w:val="1"/>
      <w:numFmt w:val="decimal"/>
      <w:lvlText w:val="%1.%2.%3"/>
      <w:lvlJc w:val="left"/>
      <w:pPr>
        <w:tabs>
          <w:tab w:val="num" w:pos="907"/>
        </w:tabs>
        <w:ind w:left="907" w:hanging="907"/>
      </w:pPr>
    </w:lvl>
    <w:lvl w:ilvl="3">
      <w:start w:val="1"/>
      <w:numFmt w:val="decimal"/>
      <w:lvlText w:val="%1.%2.%3.%4"/>
      <w:lvlJc w:val="left"/>
      <w:pPr>
        <w:tabs>
          <w:tab w:val="num" w:pos="907"/>
        </w:tabs>
        <w:ind w:left="907" w:hanging="907"/>
      </w:pPr>
    </w:lvl>
    <w:lvl w:ilvl="4">
      <w:start w:val="1"/>
      <w:numFmt w:val="decimal"/>
      <w:lvlText w:val="%1.%2.%3.%4.%5"/>
      <w:lvlJc w:val="left"/>
      <w:pPr>
        <w:tabs>
          <w:tab w:val="num" w:pos="1008"/>
        </w:tabs>
        <w:ind w:left="1008" w:hanging="1008"/>
      </w:pPr>
    </w:lvl>
    <w:lvl w:ilvl="5">
      <w:start w:val="1"/>
      <w:numFmt w:val="decimal"/>
      <w:lvlText w:val="%1.%6"/>
      <w:lvlJc w:val="left"/>
      <w:pPr>
        <w:tabs>
          <w:tab w:val="num" w:pos="907"/>
        </w:tabs>
        <w:ind w:left="907" w:hanging="907"/>
      </w:pPr>
    </w:lvl>
    <w:lvl w:ilvl="6">
      <w:start w:val="1"/>
      <w:numFmt w:val="decimal"/>
      <w:pStyle w:val="annexpara2"/>
      <w:lvlText w:val="%1.%2.%7"/>
      <w:lvlJc w:val="left"/>
      <w:pPr>
        <w:tabs>
          <w:tab w:val="num" w:pos="907"/>
        </w:tabs>
        <w:ind w:left="907" w:hanging="907"/>
      </w:pPr>
    </w:lvl>
    <w:lvl w:ilvl="7">
      <w:start w:val="1"/>
      <w:numFmt w:val="decimal"/>
      <w:pStyle w:val="annexpara3"/>
      <w:lvlText w:val="%1.%2.%3.%8"/>
      <w:lvlJc w:val="left"/>
      <w:pPr>
        <w:tabs>
          <w:tab w:val="num" w:pos="907"/>
        </w:tabs>
        <w:ind w:left="907" w:hanging="907"/>
      </w:pPr>
    </w:lvl>
    <w:lvl w:ilvl="8">
      <w:start w:val="1"/>
      <w:numFmt w:val="decimal"/>
      <w:lvlText w:val="%1.%2.%3.%4.%9"/>
      <w:lvlJc w:val="left"/>
      <w:pPr>
        <w:tabs>
          <w:tab w:val="num" w:pos="1440"/>
        </w:tabs>
        <w:ind w:left="1077" w:hanging="1077"/>
      </w:pPr>
    </w:lvl>
  </w:abstractNum>
  <w:abstractNum w:abstractNumId="26" w15:restartNumberingAfterBreak="0">
    <w:nsid w:val="6FE27D2B"/>
    <w:multiLevelType w:val="hybridMultilevel"/>
    <w:tmpl w:val="F39EB408"/>
    <w:lvl w:ilvl="0" w:tplc="7EBC937E">
      <w:start w:val="1"/>
      <w:numFmt w:val="bullet"/>
      <w:lvlText w:val="-"/>
      <w:lvlJc w:val="left"/>
      <w:pPr>
        <w:ind w:left="1440" w:hanging="360"/>
      </w:pPr>
      <w:rPr>
        <w:rFonts w:ascii="Calibri" w:eastAsia="Batang"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772C3170"/>
    <w:multiLevelType w:val="hybridMultilevel"/>
    <w:tmpl w:val="F08EF6C8"/>
    <w:lvl w:ilvl="0" w:tplc="6A665266">
      <w:start w:val="1"/>
      <w:numFmt w:val="decimal"/>
      <w:lvlText w:val="%1."/>
      <w:lvlJc w:val="left"/>
      <w:pPr>
        <w:tabs>
          <w:tab w:val="num" w:pos="360"/>
        </w:tabs>
        <w:ind w:left="360" w:hanging="360"/>
      </w:pPr>
      <w:rPr>
        <w:rFonts w:cs="Times New Roman" w:hint="default"/>
        <w:b/>
        <w:i w:val="0"/>
        <w:u w:val="none"/>
      </w:rPr>
    </w:lvl>
    <w:lvl w:ilvl="1" w:tplc="46988C34">
      <w:start w:val="1"/>
      <w:numFmt w:val="lowerLetter"/>
      <w:lvlText w:val="(%2)"/>
      <w:lvlJc w:val="left"/>
      <w:pPr>
        <w:tabs>
          <w:tab w:val="num" w:pos="1440"/>
        </w:tabs>
        <w:ind w:left="1440" w:hanging="360"/>
      </w:pPr>
      <w:rPr>
        <w:rFonts w:cs="Times New Roman" w:hint="default"/>
        <w:b/>
        <w:i w:val="0"/>
        <w:u w:val="none"/>
      </w:rPr>
    </w:lvl>
    <w:lvl w:ilvl="2" w:tplc="7B3C39F4">
      <w:start w:val="2"/>
      <w:numFmt w:val="lowerRoman"/>
      <w:lvlText w:val="%3."/>
      <w:lvlJc w:val="left"/>
      <w:pPr>
        <w:ind w:left="2700" w:hanging="720"/>
      </w:pPr>
      <w:rPr>
        <w:rFonts w:hint="default"/>
      </w:rPr>
    </w:lvl>
    <w:lvl w:ilvl="3" w:tplc="F6C81810">
      <w:start w:val="2"/>
      <w:numFmt w:val="upperRoman"/>
      <w:lvlText w:val="%4."/>
      <w:lvlJc w:val="left"/>
      <w:pPr>
        <w:ind w:left="3240" w:hanging="720"/>
      </w:pPr>
      <w:rPr>
        <w:rFonts w:hint="default"/>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C330616"/>
    <w:multiLevelType w:val="hybridMultilevel"/>
    <w:tmpl w:val="73F4E392"/>
    <w:lvl w:ilvl="0" w:tplc="0809000B">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9" w15:restartNumberingAfterBreak="0">
    <w:nsid w:val="7EBF31C2"/>
    <w:multiLevelType w:val="singleLevel"/>
    <w:tmpl w:val="467A0898"/>
    <w:lvl w:ilvl="0">
      <w:start w:val="1"/>
      <w:numFmt w:val="bullet"/>
      <w:pStyle w:val="Aufzhlung"/>
      <w:lvlText w:val="•"/>
      <w:lvlJc w:val="left"/>
      <w:pPr>
        <w:tabs>
          <w:tab w:val="num" w:pos="360"/>
        </w:tabs>
        <w:ind w:left="284" w:hanging="284"/>
      </w:pPr>
      <w:rPr>
        <w:rFonts w:ascii="Arial" w:hAnsi="Arial" w:hint="default"/>
        <w:b w:val="0"/>
        <w:i w:val="0"/>
        <w:sz w:val="19"/>
      </w:rPr>
    </w:lvl>
  </w:abstractNum>
  <w:num w:numId="1">
    <w:abstractNumId w:val="0"/>
  </w:num>
  <w:num w:numId="2">
    <w:abstractNumId w:val="5"/>
  </w:num>
  <w:num w:numId="3">
    <w:abstractNumId w:val="4"/>
  </w:num>
  <w:num w:numId="4">
    <w:abstractNumId w:val="1"/>
  </w:num>
  <w:num w:numId="5">
    <w:abstractNumId w:val="19"/>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24"/>
  </w:num>
  <w:num w:numId="9">
    <w:abstractNumId w:val="27"/>
  </w:num>
  <w:num w:numId="10">
    <w:abstractNumId w:val="7"/>
  </w:num>
  <w:num w:numId="11">
    <w:abstractNumId w:val="16"/>
  </w:num>
  <w:num w:numId="12">
    <w:abstractNumId w:val="11"/>
  </w:num>
  <w:num w:numId="13">
    <w:abstractNumId w:val="25"/>
  </w:num>
  <w:num w:numId="14">
    <w:abstractNumId w:val="21"/>
  </w:num>
  <w:num w:numId="15">
    <w:abstractNumId w:val="3"/>
  </w:num>
  <w:num w:numId="16">
    <w:abstractNumId w:val="2"/>
  </w:num>
  <w:num w:numId="17">
    <w:abstractNumId w:val="13"/>
  </w:num>
  <w:num w:numId="18">
    <w:abstractNumId w:val="20"/>
  </w:num>
  <w:num w:numId="19">
    <w:abstractNumId w:val="6"/>
  </w:num>
  <w:num w:numId="20">
    <w:abstractNumId w:val="18"/>
  </w:num>
  <w:num w:numId="21">
    <w:abstractNumId w:val="29"/>
  </w:num>
  <w:num w:numId="22">
    <w:abstractNumId w:val="12"/>
  </w:num>
  <w:num w:numId="23">
    <w:abstractNumId w:val="15"/>
    <w:lvlOverride w:ilvl="0">
      <w:lvl w:ilvl="0">
        <w:start w:val="1"/>
        <w:numFmt w:val="decimal"/>
        <w:pStyle w:val="Annex1"/>
        <w:lvlText w:val="A.%1"/>
        <w:lvlJc w:val="left"/>
        <w:pPr>
          <w:ind w:left="360" w:hanging="360"/>
        </w:pPr>
        <w:rPr>
          <w:rFonts w:ascii="Times New Roman" w:hAnsi="Times New Roman" w:hint="default"/>
          <w:b/>
          <w:color w:val="auto"/>
        </w:rPr>
      </w:lvl>
    </w:lvlOverride>
  </w:num>
  <w:num w:numId="24">
    <w:abstractNumId w:val="23"/>
  </w:num>
  <w:num w:numId="25">
    <w:abstractNumId w:val="15"/>
  </w:num>
  <w:num w:numId="26">
    <w:abstractNumId w:val="17"/>
  </w:num>
  <w:num w:numId="27">
    <w:abstractNumId w:val="9"/>
  </w:num>
  <w:num w:numId="28">
    <w:abstractNumId w:val="22"/>
  </w:num>
  <w:num w:numId="29">
    <w:abstractNumId w:val="26"/>
  </w:num>
  <w:num w:numId="30">
    <w:abstractNumId w:val="14"/>
  </w:num>
  <w:num w:numId="31">
    <w:abstractNumId w:val="28"/>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MENCOVA Petra">
    <w15:presenceInfo w15:providerId="AD" w15:userId="S-1-5-21-4284197286-693118974-3639419269-219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trackRevisions/>
  <w:defaultTabStop w:val="708"/>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E51722"/>
    <w:rsid w:val="00003CB6"/>
    <w:rsid w:val="000044C1"/>
    <w:rsid w:val="00013B3F"/>
    <w:rsid w:val="000158DF"/>
    <w:rsid w:val="00017E4D"/>
    <w:rsid w:val="000212F0"/>
    <w:rsid w:val="00023131"/>
    <w:rsid w:val="0004150D"/>
    <w:rsid w:val="000458C4"/>
    <w:rsid w:val="0006180D"/>
    <w:rsid w:val="000620BD"/>
    <w:rsid w:val="00063BEC"/>
    <w:rsid w:val="00064AC7"/>
    <w:rsid w:val="00066863"/>
    <w:rsid w:val="00067EB9"/>
    <w:rsid w:val="000769B7"/>
    <w:rsid w:val="00083C41"/>
    <w:rsid w:val="000869DD"/>
    <w:rsid w:val="000875E8"/>
    <w:rsid w:val="00091CE5"/>
    <w:rsid w:val="000952E9"/>
    <w:rsid w:val="000C6B56"/>
    <w:rsid w:val="000E76D9"/>
    <w:rsid w:val="000F1FF0"/>
    <w:rsid w:val="000F3854"/>
    <w:rsid w:val="001157CB"/>
    <w:rsid w:val="00137D56"/>
    <w:rsid w:val="00140044"/>
    <w:rsid w:val="00154C2C"/>
    <w:rsid w:val="001553C4"/>
    <w:rsid w:val="0015546C"/>
    <w:rsid w:val="00161B23"/>
    <w:rsid w:val="00190342"/>
    <w:rsid w:val="00190855"/>
    <w:rsid w:val="00195061"/>
    <w:rsid w:val="001A110C"/>
    <w:rsid w:val="001A3C4B"/>
    <w:rsid w:val="001D75E5"/>
    <w:rsid w:val="001E0A29"/>
    <w:rsid w:val="001F5F81"/>
    <w:rsid w:val="00215C64"/>
    <w:rsid w:val="00230C61"/>
    <w:rsid w:val="00231A5A"/>
    <w:rsid w:val="0024112B"/>
    <w:rsid w:val="002627B4"/>
    <w:rsid w:val="00274D17"/>
    <w:rsid w:val="00285943"/>
    <w:rsid w:val="00294BCC"/>
    <w:rsid w:val="002A04B4"/>
    <w:rsid w:val="002A782D"/>
    <w:rsid w:val="002C61AF"/>
    <w:rsid w:val="002C6DD4"/>
    <w:rsid w:val="002C7CA2"/>
    <w:rsid w:val="002D0D0E"/>
    <w:rsid w:val="002D1138"/>
    <w:rsid w:val="002D6E5F"/>
    <w:rsid w:val="002E2C15"/>
    <w:rsid w:val="002E4800"/>
    <w:rsid w:val="002F030A"/>
    <w:rsid w:val="002F5EA1"/>
    <w:rsid w:val="002F763F"/>
    <w:rsid w:val="003120A0"/>
    <w:rsid w:val="00332F62"/>
    <w:rsid w:val="00354266"/>
    <w:rsid w:val="00363461"/>
    <w:rsid w:val="00367AAC"/>
    <w:rsid w:val="00371FCA"/>
    <w:rsid w:val="00377CBB"/>
    <w:rsid w:val="00387607"/>
    <w:rsid w:val="00392ECD"/>
    <w:rsid w:val="003937F3"/>
    <w:rsid w:val="00394060"/>
    <w:rsid w:val="003A01DF"/>
    <w:rsid w:val="003A68E0"/>
    <w:rsid w:val="003C36C6"/>
    <w:rsid w:val="003C3B28"/>
    <w:rsid w:val="003D5E70"/>
    <w:rsid w:val="003E2B17"/>
    <w:rsid w:val="003E4B77"/>
    <w:rsid w:val="003E78C0"/>
    <w:rsid w:val="00411D6E"/>
    <w:rsid w:val="00422A5F"/>
    <w:rsid w:val="00425C54"/>
    <w:rsid w:val="00436C5D"/>
    <w:rsid w:val="0044478C"/>
    <w:rsid w:val="004452F5"/>
    <w:rsid w:val="00453324"/>
    <w:rsid w:val="004645B9"/>
    <w:rsid w:val="00490852"/>
    <w:rsid w:val="00496CE2"/>
    <w:rsid w:val="004B0848"/>
    <w:rsid w:val="004B5D19"/>
    <w:rsid w:val="004C228E"/>
    <w:rsid w:val="004D0DAF"/>
    <w:rsid w:val="004D0FE2"/>
    <w:rsid w:val="004D2E1D"/>
    <w:rsid w:val="004D506F"/>
    <w:rsid w:val="004F2FC6"/>
    <w:rsid w:val="004F452D"/>
    <w:rsid w:val="004F7B67"/>
    <w:rsid w:val="005025B0"/>
    <w:rsid w:val="00515559"/>
    <w:rsid w:val="00521B51"/>
    <w:rsid w:val="00535A35"/>
    <w:rsid w:val="00537D2B"/>
    <w:rsid w:val="00547935"/>
    <w:rsid w:val="00552F5E"/>
    <w:rsid w:val="00553195"/>
    <w:rsid w:val="00560486"/>
    <w:rsid w:val="00560EC3"/>
    <w:rsid w:val="0056193B"/>
    <w:rsid w:val="00562ED7"/>
    <w:rsid w:val="0057255E"/>
    <w:rsid w:val="0058660A"/>
    <w:rsid w:val="005A4829"/>
    <w:rsid w:val="005A689A"/>
    <w:rsid w:val="005B1D6B"/>
    <w:rsid w:val="005B7316"/>
    <w:rsid w:val="005B7BE3"/>
    <w:rsid w:val="005E03D5"/>
    <w:rsid w:val="005E2E0C"/>
    <w:rsid w:val="00610797"/>
    <w:rsid w:val="00614C7D"/>
    <w:rsid w:val="00615D65"/>
    <w:rsid w:val="00617224"/>
    <w:rsid w:val="006265DE"/>
    <w:rsid w:val="00631B5E"/>
    <w:rsid w:val="00633A63"/>
    <w:rsid w:val="00673FFD"/>
    <w:rsid w:val="00696561"/>
    <w:rsid w:val="006A0139"/>
    <w:rsid w:val="006C0EEC"/>
    <w:rsid w:val="006D1091"/>
    <w:rsid w:val="006D43D4"/>
    <w:rsid w:val="006D6ACF"/>
    <w:rsid w:val="006D6DEC"/>
    <w:rsid w:val="006D71AA"/>
    <w:rsid w:val="006D7D84"/>
    <w:rsid w:val="006E671A"/>
    <w:rsid w:val="006F03AB"/>
    <w:rsid w:val="006F096C"/>
    <w:rsid w:val="00714F81"/>
    <w:rsid w:val="007208F9"/>
    <w:rsid w:val="00723654"/>
    <w:rsid w:val="00741240"/>
    <w:rsid w:val="0074389A"/>
    <w:rsid w:val="00751304"/>
    <w:rsid w:val="007625C2"/>
    <w:rsid w:val="0076482B"/>
    <w:rsid w:val="00773357"/>
    <w:rsid w:val="00773ABF"/>
    <w:rsid w:val="00774B1B"/>
    <w:rsid w:val="007753B7"/>
    <w:rsid w:val="0078122B"/>
    <w:rsid w:val="00784C25"/>
    <w:rsid w:val="00784D74"/>
    <w:rsid w:val="007961FB"/>
    <w:rsid w:val="007C4E9C"/>
    <w:rsid w:val="007D27E0"/>
    <w:rsid w:val="00803B8D"/>
    <w:rsid w:val="00832146"/>
    <w:rsid w:val="00841A1A"/>
    <w:rsid w:val="00851066"/>
    <w:rsid w:val="00856778"/>
    <w:rsid w:val="00861276"/>
    <w:rsid w:val="00861445"/>
    <w:rsid w:val="008641D7"/>
    <w:rsid w:val="00872E02"/>
    <w:rsid w:val="00876EE6"/>
    <w:rsid w:val="00881FFA"/>
    <w:rsid w:val="00890185"/>
    <w:rsid w:val="008A188A"/>
    <w:rsid w:val="008B127E"/>
    <w:rsid w:val="008B5AFA"/>
    <w:rsid w:val="008B5E03"/>
    <w:rsid w:val="008D7BD2"/>
    <w:rsid w:val="008E5D01"/>
    <w:rsid w:val="00904792"/>
    <w:rsid w:val="00905843"/>
    <w:rsid w:val="00912F78"/>
    <w:rsid w:val="009255A9"/>
    <w:rsid w:val="00936EB4"/>
    <w:rsid w:val="009417B8"/>
    <w:rsid w:val="00967275"/>
    <w:rsid w:val="0099528F"/>
    <w:rsid w:val="009A3509"/>
    <w:rsid w:val="009B6C3A"/>
    <w:rsid w:val="009D25B0"/>
    <w:rsid w:val="009D5A0E"/>
    <w:rsid w:val="009D7C4E"/>
    <w:rsid w:val="009E008F"/>
    <w:rsid w:val="009E59B1"/>
    <w:rsid w:val="00A01749"/>
    <w:rsid w:val="00A1332E"/>
    <w:rsid w:val="00A154ED"/>
    <w:rsid w:val="00A16496"/>
    <w:rsid w:val="00A22765"/>
    <w:rsid w:val="00A2645A"/>
    <w:rsid w:val="00A36E62"/>
    <w:rsid w:val="00A42232"/>
    <w:rsid w:val="00A4468C"/>
    <w:rsid w:val="00A6423E"/>
    <w:rsid w:val="00A701C9"/>
    <w:rsid w:val="00A737E3"/>
    <w:rsid w:val="00A82CEB"/>
    <w:rsid w:val="00AB4D26"/>
    <w:rsid w:val="00AC3264"/>
    <w:rsid w:val="00AD01E7"/>
    <w:rsid w:val="00AD3ED4"/>
    <w:rsid w:val="00AD4C6F"/>
    <w:rsid w:val="00AD5BAF"/>
    <w:rsid w:val="00AD5CA9"/>
    <w:rsid w:val="00AD7E4D"/>
    <w:rsid w:val="00AF3EF0"/>
    <w:rsid w:val="00B111D2"/>
    <w:rsid w:val="00B166A6"/>
    <w:rsid w:val="00B2336A"/>
    <w:rsid w:val="00B57634"/>
    <w:rsid w:val="00B705B6"/>
    <w:rsid w:val="00B75B9B"/>
    <w:rsid w:val="00B81B50"/>
    <w:rsid w:val="00B858D8"/>
    <w:rsid w:val="00BC4A46"/>
    <w:rsid w:val="00BC66A9"/>
    <w:rsid w:val="00BD43AA"/>
    <w:rsid w:val="00BD56FA"/>
    <w:rsid w:val="00BD7726"/>
    <w:rsid w:val="00C46296"/>
    <w:rsid w:val="00C47192"/>
    <w:rsid w:val="00C51B99"/>
    <w:rsid w:val="00C54BE4"/>
    <w:rsid w:val="00C61571"/>
    <w:rsid w:val="00C709F4"/>
    <w:rsid w:val="00C70F49"/>
    <w:rsid w:val="00C963CD"/>
    <w:rsid w:val="00CA0BF5"/>
    <w:rsid w:val="00CA283B"/>
    <w:rsid w:val="00CB5036"/>
    <w:rsid w:val="00CC5017"/>
    <w:rsid w:val="00CD577D"/>
    <w:rsid w:val="00CE16AE"/>
    <w:rsid w:val="00D054A8"/>
    <w:rsid w:val="00D05727"/>
    <w:rsid w:val="00D07B4B"/>
    <w:rsid w:val="00D100DA"/>
    <w:rsid w:val="00D13C31"/>
    <w:rsid w:val="00D21459"/>
    <w:rsid w:val="00D22CFF"/>
    <w:rsid w:val="00D51E29"/>
    <w:rsid w:val="00D62805"/>
    <w:rsid w:val="00DA0FC3"/>
    <w:rsid w:val="00DA1760"/>
    <w:rsid w:val="00DA3B6D"/>
    <w:rsid w:val="00DB15B1"/>
    <w:rsid w:val="00DC40AB"/>
    <w:rsid w:val="00DC4D1A"/>
    <w:rsid w:val="00DC6724"/>
    <w:rsid w:val="00DF3DB5"/>
    <w:rsid w:val="00DF4ED8"/>
    <w:rsid w:val="00E22499"/>
    <w:rsid w:val="00E24748"/>
    <w:rsid w:val="00E432D2"/>
    <w:rsid w:val="00E46BD4"/>
    <w:rsid w:val="00E51722"/>
    <w:rsid w:val="00E53EF1"/>
    <w:rsid w:val="00E5661E"/>
    <w:rsid w:val="00E57496"/>
    <w:rsid w:val="00E60F31"/>
    <w:rsid w:val="00E74740"/>
    <w:rsid w:val="00E821F0"/>
    <w:rsid w:val="00E82243"/>
    <w:rsid w:val="00E83A84"/>
    <w:rsid w:val="00E95482"/>
    <w:rsid w:val="00E95D40"/>
    <w:rsid w:val="00EA3F27"/>
    <w:rsid w:val="00EB4877"/>
    <w:rsid w:val="00EC069C"/>
    <w:rsid w:val="00EC1A09"/>
    <w:rsid w:val="00EC27BB"/>
    <w:rsid w:val="00EC560F"/>
    <w:rsid w:val="00ED582F"/>
    <w:rsid w:val="00ED684D"/>
    <w:rsid w:val="00EE4114"/>
    <w:rsid w:val="00EE78D5"/>
    <w:rsid w:val="00EF37C7"/>
    <w:rsid w:val="00F12A3C"/>
    <w:rsid w:val="00F15FE6"/>
    <w:rsid w:val="00F20104"/>
    <w:rsid w:val="00F2138A"/>
    <w:rsid w:val="00F34B85"/>
    <w:rsid w:val="00F3594C"/>
    <w:rsid w:val="00F36991"/>
    <w:rsid w:val="00F40BF3"/>
    <w:rsid w:val="00F42B51"/>
    <w:rsid w:val="00F61D95"/>
    <w:rsid w:val="00F631E5"/>
    <w:rsid w:val="00F65F1D"/>
    <w:rsid w:val="00F746CD"/>
    <w:rsid w:val="00F76181"/>
    <w:rsid w:val="00F8140B"/>
    <w:rsid w:val="00F94A7B"/>
    <w:rsid w:val="00FA079E"/>
    <w:rsid w:val="00FC49B3"/>
    <w:rsid w:val="00FE549E"/>
    <w:rsid w:val="00FF47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1EF8301F"/>
  <w14:defaultImageDpi w14:val="96"/>
  <w15:docId w15:val="{AD8A4638-5721-403C-B38A-3EE2E9417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1760"/>
    <w:pPr>
      <w:spacing w:after="0" w:line="240" w:lineRule="auto"/>
    </w:pPr>
    <w:rPr>
      <w:sz w:val="24"/>
      <w:szCs w:val="20"/>
      <w:lang w:eastAsia="ko-KR"/>
    </w:rPr>
  </w:style>
  <w:style w:type="paragraph" w:styleId="Heading1">
    <w:name w:val="heading 1"/>
    <w:aliases w:val="First level,T1,Level 1,PA Chapter,h1,1,P1=1,H1,aa,WP Heading,Section Head,l1,heading 1,Heading 1A,H11,h11,11,T11,aa1,WP Heading1,Section Head1,l11,heading 11,H12,h12,12,T12,aa2,WP Heading2,Section Head2,l12,heading 12,Heading 1a,Überschrift1"/>
    <w:basedOn w:val="Normal"/>
    <w:next w:val="Text1"/>
    <w:link w:val="Heading1Char"/>
    <w:qFormat/>
    <w:rsid w:val="003937F3"/>
    <w:pPr>
      <w:keepNext/>
      <w:numPr>
        <w:numId w:val="7"/>
      </w:numPr>
      <w:spacing w:before="240" w:after="240"/>
      <w:jc w:val="both"/>
      <w:outlineLvl w:val="0"/>
    </w:pPr>
    <w:rPr>
      <w:b/>
      <w:smallCaps/>
      <w:lang w:eastAsia="en-GB"/>
    </w:rPr>
  </w:style>
  <w:style w:type="paragraph" w:styleId="Heading2">
    <w:name w:val="heading 2"/>
    <w:aliases w:val="Second level,T2,Normal Heading 2,Normal Heading 1,PA Major Section,headline,h,h2,H2dex,H21,l2,list + change bar,X,H2,sub-sect,21,sub-sect1,heading 2,22,sub-sect2,211,sub-sect11,heading 21,23,sub-sect3,212,sub-sect12,heading 22,24,sub-sect4,213"/>
    <w:basedOn w:val="Normal"/>
    <w:next w:val="Text2"/>
    <w:link w:val="Heading2Char"/>
    <w:qFormat/>
    <w:rsid w:val="003937F3"/>
    <w:pPr>
      <w:keepNext/>
      <w:numPr>
        <w:ilvl w:val="1"/>
        <w:numId w:val="7"/>
      </w:numPr>
      <w:spacing w:after="240"/>
      <w:jc w:val="both"/>
      <w:outlineLvl w:val="1"/>
    </w:pPr>
    <w:rPr>
      <w:b/>
      <w:lang w:eastAsia="en-GB"/>
    </w:rPr>
  </w:style>
  <w:style w:type="paragraph" w:styleId="Heading3">
    <w:name w:val="heading 3"/>
    <w:aliases w:val="Third level,T3,PA Minor Section,h3,heading 3,b,2,3 bullet,SECOND,B1,b1,Second,bullet pt,3,H3dex,CONTRACT-1.1.1,l3,Guide 3,H3,sub-sub,31,sub-sub1,32,sub-sub2,33,sub-sub3,34,sub-sub4,311,sub-sub11,heading 31,35,sub-sub5,312,sub-sub12,36,Títle 3"/>
    <w:basedOn w:val="Normal"/>
    <w:next w:val="Text3"/>
    <w:link w:val="Heading3Char"/>
    <w:qFormat/>
    <w:rsid w:val="003937F3"/>
    <w:pPr>
      <w:keepNext/>
      <w:numPr>
        <w:ilvl w:val="2"/>
        <w:numId w:val="7"/>
      </w:numPr>
      <w:spacing w:after="240"/>
      <w:jc w:val="both"/>
      <w:outlineLvl w:val="2"/>
    </w:pPr>
    <w:rPr>
      <w:i/>
      <w:lang w:eastAsia="en-GB"/>
    </w:rPr>
  </w:style>
  <w:style w:type="paragraph" w:styleId="Heading4">
    <w:name w:val="heading 4"/>
    <w:aliases w:val="H4,4,Fourth level,T4,EIVIS Title 4,h4,DE Title 4,4 + Left,Before:  0 pt,After:  12 pt,4 + Bef...,OT Hdg 4,OT Hdg 41,OT Hdg 42,OT Hdg 411,OT Hdg 43,OT Hdg 412,heading 4,chapitre 1.1.1.1,ASSET_heading4,GS_4,SUITED_heading4,Heading 4n,DesignT4"/>
    <w:basedOn w:val="Normal"/>
    <w:next w:val="Normal"/>
    <w:link w:val="Heading4Char"/>
    <w:qFormat/>
    <w:rsid w:val="003937F3"/>
    <w:pPr>
      <w:keepNext/>
      <w:numPr>
        <w:ilvl w:val="3"/>
        <w:numId w:val="7"/>
      </w:numPr>
      <w:spacing w:after="240"/>
      <w:jc w:val="both"/>
      <w:outlineLvl w:val="3"/>
    </w:pPr>
    <w:rPr>
      <w:lang w:eastAsia="en-GB"/>
    </w:rPr>
  </w:style>
  <w:style w:type="paragraph" w:styleId="Heading5">
    <w:name w:val="heading 5"/>
    <w:aliases w:val="Títle 5"/>
    <w:basedOn w:val="Normal"/>
    <w:next w:val="Normal"/>
    <w:link w:val="Heading5Char"/>
    <w:unhideWhenUsed/>
    <w:qFormat/>
    <w:locked/>
    <w:rsid w:val="00F12A3C"/>
    <w:pPr>
      <w:spacing w:after="200"/>
      <w:ind w:left="1008" w:hanging="1008"/>
      <w:jc w:val="both"/>
      <w:outlineLvl w:val="4"/>
    </w:pPr>
    <w:rPr>
      <w:rFonts w:ascii="Calibri" w:eastAsia="Times New Roman" w:hAnsi="Calibri"/>
      <w:b/>
      <w:bCs/>
      <w:iCs/>
      <w:color w:val="006577"/>
      <w:sz w:val="20"/>
      <w:lang w:val="es-ES" w:eastAsia="en-US"/>
    </w:rPr>
  </w:style>
  <w:style w:type="paragraph" w:styleId="Heading6">
    <w:name w:val="heading 6"/>
    <w:aliases w:val="Títle 6"/>
    <w:basedOn w:val="Normal"/>
    <w:next w:val="Normal"/>
    <w:link w:val="Heading6Char"/>
    <w:unhideWhenUsed/>
    <w:qFormat/>
    <w:locked/>
    <w:rsid w:val="00F12A3C"/>
    <w:pPr>
      <w:spacing w:before="240" w:after="60"/>
      <w:ind w:left="1152" w:hanging="1152"/>
      <w:jc w:val="both"/>
      <w:outlineLvl w:val="5"/>
    </w:pPr>
    <w:rPr>
      <w:rFonts w:ascii="Calibri" w:eastAsia="Times New Roman" w:hAnsi="Calibri"/>
      <w:b/>
      <w:bCs/>
      <w:color w:val="000000"/>
      <w:sz w:val="22"/>
      <w:lang w:val="es-ES" w:eastAsia="en-US"/>
    </w:rPr>
  </w:style>
  <w:style w:type="paragraph" w:styleId="Heading7">
    <w:name w:val="heading 7"/>
    <w:aliases w:val="Títle 7"/>
    <w:basedOn w:val="Normal"/>
    <w:next w:val="Normal"/>
    <w:link w:val="Heading7Char"/>
    <w:unhideWhenUsed/>
    <w:qFormat/>
    <w:locked/>
    <w:rsid w:val="00F12A3C"/>
    <w:pPr>
      <w:spacing w:before="240" w:after="60"/>
      <w:ind w:left="1296" w:hanging="1296"/>
      <w:jc w:val="both"/>
      <w:outlineLvl w:val="6"/>
    </w:pPr>
    <w:rPr>
      <w:rFonts w:ascii="Calibri" w:eastAsia="Times New Roman" w:hAnsi="Calibri"/>
      <w:color w:val="000000"/>
      <w:szCs w:val="24"/>
      <w:lang w:val="es-ES" w:eastAsia="en-US"/>
    </w:rPr>
  </w:style>
  <w:style w:type="paragraph" w:styleId="Heading8">
    <w:name w:val="heading 8"/>
    <w:aliases w:val="Títle 8"/>
    <w:basedOn w:val="Normal"/>
    <w:next w:val="Normal"/>
    <w:link w:val="Heading8Char"/>
    <w:unhideWhenUsed/>
    <w:qFormat/>
    <w:locked/>
    <w:rsid w:val="00F12A3C"/>
    <w:pPr>
      <w:spacing w:before="240" w:after="60"/>
      <w:ind w:left="1440" w:hanging="1440"/>
      <w:jc w:val="both"/>
      <w:outlineLvl w:val="7"/>
    </w:pPr>
    <w:rPr>
      <w:rFonts w:ascii="Calibri" w:eastAsia="Times New Roman" w:hAnsi="Calibri"/>
      <w:i/>
      <w:iCs/>
      <w:color w:val="000000"/>
      <w:szCs w:val="24"/>
      <w:lang w:val="es-ES" w:eastAsia="en-US"/>
    </w:rPr>
  </w:style>
  <w:style w:type="paragraph" w:styleId="Heading9">
    <w:name w:val="heading 9"/>
    <w:aliases w:val="Títle 9"/>
    <w:basedOn w:val="Normal"/>
    <w:next w:val="Normal"/>
    <w:link w:val="Heading9Char"/>
    <w:unhideWhenUsed/>
    <w:qFormat/>
    <w:locked/>
    <w:rsid w:val="00F12A3C"/>
    <w:pPr>
      <w:spacing w:before="240" w:after="60"/>
      <w:ind w:left="1584" w:hanging="1584"/>
      <w:jc w:val="both"/>
      <w:outlineLvl w:val="8"/>
    </w:pPr>
    <w:rPr>
      <w:rFonts w:ascii="Cambria" w:eastAsia="Times New Roman" w:hAnsi="Cambria"/>
      <w:color w:val="000000"/>
      <w:sz w:val="22"/>
      <w:lang w:val="es-E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First level Char,T1 Char,Level 1 Char,PA Chapter Char,h1 Char,1 Char,P1=1 Char,H1 Char,aa Char,WP Heading Char,Section Head Char,l1 Char,heading 1 Char,Heading 1A Char,H11 Char,h11 Char,11 Char,T11 Char,aa1 Char,WP Heading1 Char,l11 Char"/>
    <w:basedOn w:val="DefaultParagraphFont"/>
    <w:link w:val="Heading1"/>
    <w:locked/>
    <w:rsid w:val="00E57496"/>
    <w:rPr>
      <w:b/>
      <w:smallCaps/>
      <w:sz w:val="24"/>
      <w:szCs w:val="20"/>
    </w:rPr>
  </w:style>
  <w:style w:type="character" w:customStyle="1" w:styleId="Heading2Char">
    <w:name w:val="Heading 2 Char"/>
    <w:aliases w:val="Second level Char,T2 Char,Normal Heading 2 Char,Normal Heading 1 Char,PA Major Section Char,headline Char,h Char,h2 Char,H2dex Char,H21 Char,l2 Char,list + change bar Char,X Char,H2 Char,sub-sect Char,21 Char,sub-sect1 Char,heading 2 Char"/>
    <w:basedOn w:val="DefaultParagraphFont"/>
    <w:link w:val="Heading2"/>
    <w:locked/>
    <w:rsid w:val="00E57496"/>
    <w:rPr>
      <w:b/>
      <w:sz w:val="24"/>
      <w:szCs w:val="20"/>
    </w:rPr>
  </w:style>
  <w:style w:type="character" w:customStyle="1" w:styleId="Heading3Char">
    <w:name w:val="Heading 3 Char"/>
    <w:aliases w:val="Third level Char,T3 Char,PA Minor Section Char,h3 Char,heading 3 Char,b Char,2 Char,3 bullet Char,SECOND Char,B1 Char,b1 Char,Second Char,bullet pt Char,3 Char,H3dex Char,CONTRACT-1.1.1 Char,l3 Char,Guide 3 Char,H3 Char,sub-sub Char"/>
    <w:basedOn w:val="DefaultParagraphFont"/>
    <w:link w:val="Heading3"/>
    <w:locked/>
    <w:rsid w:val="00E57496"/>
    <w:rPr>
      <w:i/>
      <w:sz w:val="24"/>
      <w:szCs w:val="20"/>
    </w:rPr>
  </w:style>
  <w:style w:type="character" w:customStyle="1" w:styleId="Heading4Char">
    <w:name w:val="Heading 4 Char"/>
    <w:aliases w:val="H4 Char,4 Char,Fourth level Char,T4 Char,EIVIS Title 4 Char,h4 Char,DE Title 4 Char,4 + Left Char,Before:  0 pt Char,After:  12 pt Char,4 + Bef... Char,OT Hdg 4 Char,OT Hdg 41 Char,OT Hdg 42 Char,OT Hdg 411 Char,OT Hdg 43 Char,GS_4 Char"/>
    <w:basedOn w:val="DefaultParagraphFont"/>
    <w:link w:val="Heading4"/>
    <w:locked/>
    <w:rsid w:val="00E57496"/>
    <w:rPr>
      <w:sz w:val="24"/>
      <w:szCs w:val="20"/>
    </w:rPr>
  </w:style>
  <w:style w:type="paragraph" w:customStyle="1" w:styleId="Text1">
    <w:name w:val="Text 1"/>
    <w:basedOn w:val="Normal"/>
    <w:uiPriority w:val="99"/>
    <w:rsid w:val="003937F3"/>
    <w:pPr>
      <w:spacing w:after="240"/>
      <w:ind w:left="482"/>
      <w:jc w:val="both"/>
    </w:pPr>
  </w:style>
  <w:style w:type="character" w:customStyle="1" w:styleId="Text1Char">
    <w:name w:val="Text 1 Char"/>
    <w:basedOn w:val="DefaultParagraphFont"/>
    <w:uiPriority w:val="99"/>
    <w:rsid w:val="003937F3"/>
    <w:rPr>
      <w:rFonts w:cs="Times New Roman"/>
      <w:sz w:val="24"/>
      <w:lang w:val="en-GB" w:eastAsia="ko-KR" w:bidi="ar-SA"/>
    </w:rPr>
  </w:style>
  <w:style w:type="paragraph" w:customStyle="1" w:styleId="Text2">
    <w:name w:val="Text 2"/>
    <w:basedOn w:val="Normal"/>
    <w:uiPriority w:val="99"/>
    <w:rsid w:val="003937F3"/>
    <w:pPr>
      <w:tabs>
        <w:tab w:val="left" w:pos="2161"/>
      </w:tabs>
      <w:spacing w:after="240"/>
      <w:ind w:left="1077"/>
      <w:jc w:val="both"/>
    </w:pPr>
    <w:rPr>
      <w:szCs w:val="24"/>
      <w:lang w:val="fr-FR" w:eastAsia="en-GB"/>
    </w:rPr>
  </w:style>
  <w:style w:type="paragraph" w:customStyle="1" w:styleId="Text3">
    <w:name w:val="Text 3"/>
    <w:basedOn w:val="Normal"/>
    <w:uiPriority w:val="99"/>
    <w:rsid w:val="003937F3"/>
    <w:pPr>
      <w:tabs>
        <w:tab w:val="left" w:pos="2302"/>
      </w:tabs>
      <w:spacing w:after="240"/>
      <w:ind w:left="1202"/>
      <w:jc w:val="both"/>
    </w:pPr>
  </w:style>
  <w:style w:type="paragraph" w:styleId="Footer">
    <w:name w:val="footer"/>
    <w:basedOn w:val="Normal"/>
    <w:link w:val="FooterChar"/>
    <w:rsid w:val="003937F3"/>
    <w:pPr>
      <w:tabs>
        <w:tab w:val="center" w:pos="4153"/>
        <w:tab w:val="right" w:pos="8306"/>
      </w:tabs>
    </w:pPr>
  </w:style>
  <w:style w:type="character" w:customStyle="1" w:styleId="FooterChar">
    <w:name w:val="Footer Char"/>
    <w:basedOn w:val="DefaultParagraphFont"/>
    <w:link w:val="Footer"/>
    <w:locked/>
    <w:rsid w:val="00E57496"/>
    <w:rPr>
      <w:rFonts w:cs="Times New Roman"/>
      <w:sz w:val="24"/>
      <w:lang w:val="en-GB" w:eastAsia="ko-KR"/>
    </w:rPr>
  </w:style>
  <w:style w:type="character" w:styleId="PageNumber">
    <w:name w:val="page number"/>
    <w:basedOn w:val="DefaultParagraphFont"/>
    <w:rsid w:val="003937F3"/>
    <w:rPr>
      <w:rFonts w:cs="Times New Roman"/>
    </w:rPr>
  </w:style>
  <w:style w:type="paragraph" w:styleId="FootnoteText">
    <w:name w:val="footnote text"/>
    <w:basedOn w:val="Normal"/>
    <w:link w:val="FootnoteTextChar"/>
    <w:rsid w:val="003937F3"/>
    <w:rPr>
      <w:rFonts w:ascii="Arial" w:hAnsi="Arial"/>
      <w:sz w:val="20"/>
    </w:rPr>
  </w:style>
  <w:style w:type="character" w:customStyle="1" w:styleId="FootnoteTextChar">
    <w:name w:val="Footnote Text Char"/>
    <w:basedOn w:val="DefaultParagraphFont"/>
    <w:link w:val="FootnoteText"/>
    <w:locked/>
    <w:rsid w:val="00E57496"/>
    <w:rPr>
      <w:rFonts w:cs="Times New Roman"/>
      <w:lang w:val="en-GB" w:eastAsia="ko-KR"/>
    </w:rPr>
  </w:style>
  <w:style w:type="paragraph" w:customStyle="1" w:styleId="Guidelines2">
    <w:name w:val="Guidelines 2"/>
    <w:basedOn w:val="Normal"/>
    <w:uiPriority w:val="99"/>
    <w:rsid w:val="003937F3"/>
    <w:pPr>
      <w:numPr>
        <w:numId w:val="3"/>
      </w:numPr>
      <w:tabs>
        <w:tab w:val="clear" w:pos="360"/>
        <w:tab w:val="num" w:pos="643"/>
        <w:tab w:val="num" w:pos="926"/>
      </w:tabs>
      <w:spacing w:before="240" w:after="240"/>
      <w:ind w:left="926"/>
      <w:jc w:val="both"/>
    </w:pPr>
    <w:rPr>
      <w:b/>
      <w:smallCaps/>
    </w:rPr>
  </w:style>
  <w:style w:type="paragraph" w:styleId="NormalIndent">
    <w:name w:val="Normal Indent"/>
    <w:basedOn w:val="Normal"/>
    <w:uiPriority w:val="99"/>
    <w:rsid w:val="003937F3"/>
    <w:pPr>
      <w:ind w:left="357"/>
    </w:pPr>
  </w:style>
  <w:style w:type="paragraph" w:customStyle="1" w:styleId="Application3">
    <w:name w:val="Application3"/>
    <w:basedOn w:val="Normal"/>
    <w:autoRedefine/>
    <w:uiPriority w:val="99"/>
    <w:rsid w:val="00EC560F"/>
    <w:pPr>
      <w:widowControl w:val="0"/>
      <w:numPr>
        <w:numId w:val="11"/>
      </w:numPr>
      <w:shd w:val="clear" w:color="auto" w:fill="0000FF"/>
      <w:tabs>
        <w:tab w:val="right" w:pos="540"/>
      </w:tabs>
      <w:suppressAutoHyphens/>
      <w:jc w:val="both"/>
    </w:pPr>
    <w:rPr>
      <w:rFonts w:ascii="Arial" w:hAnsi="Arial" w:cs="Arial"/>
      <w:b/>
      <w:smallCaps/>
      <w:color w:val="FFFFFF"/>
      <w:spacing w:val="-2"/>
      <w:sz w:val="20"/>
    </w:rPr>
  </w:style>
  <w:style w:type="character" w:customStyle="1" w:styleId="tw4winMark">
    <w:name w:val="tw4winMark"/>
    <w:uiPriority w:val="99"/>
    <w:rsid w:val="003937F3"/>
    <w:rPr>
      <w:rFonts w:ascii="Times New Roman" w:hAnsi="Times New Roman"/>
      <w:vanish/>
      <w:color w:val="800080"/>
      <w:sz w:val="24"/>
      <w:vertAlign w:val="subscript"/>
    </w:rPr>
  </w:style>
  <w:style w:type="character" w:styleId="Hyperlink">
    <w:name w:val="Hyperlink"/>
    <w:basedOn w:val="DefaultParagraphFont"/>
    <w:uiPriority w:val="99"/>
    <w:rsid w:val="003937F3"/>
    <w:rPr>
      <w:rFonts w:cs="Times New Roman"/>
      <w:color w:val="0000FF"/>
      <w:u w:val="single"/>
    </w:rPr>
  </w:style>
  <w:style w:type="character" w:styleId="FollowedHyperlink">
    <w:name w:val="FollowedHyperlink"/>
    <w:basedOn w:val="DefaultParagraphFont"/>
    <w:rsid w:val="003937F3"/>
    <w:rPr>
      <w:rFonts w:cs="Times New Roman"/>
      <w:color w:val="606420"/>
      <w:u w:val="single"/>
    </w:rPr>
  </w:style>
  <w:style w:type="paragraph" w:customStyle="1" w:styleId="BalloonText1">
    <w:name w:val="Balloon Text1"/>
    <w:basedOn w:val="Normal"/>
    <w:uiPriority w:val="99"/>
    <w:semiHidden/>
    <w:rsid w:val="003937F3"/>
    <w:rPr>
      <w:rFonts w:ascii="Tahoma" w:hAnsi="Tahoma" w:cs="Tahoma"/>
      <w:sz w:val="16"/>
      <w:szCs w:val="16"/>
    </w:rPr>
  </w:style>
  <w:style w:type="paragraph" w:customStyle="1" w:styleId="Point1">
    <w:name w:val="Point 1"/>
    <w:basedOn w:val="Normal"/>
    <w:uiPriority w:val="99"/>
    <w:rsid w:val="003937F3"/>
    <w:pPr>
      <w:spacing w:before="120" w:after="120"/>
      <w:ind w:left="1417" w:hanging="567"/>
      <w:jc w:val="both"/>
    </w:pPr>
    <w:rPr>
      <w:lang w:eastAsia="zh-CN"/>
    </w:rPr>
  </w:style>
  <w:style w:type="paragraph" w:styleId="BalloonText">
    <w:name w:val="Balloon Text"/>
    <w:basedOn w:val="Normal"/>
    <w:link w:val="BalloonTextChar"/>
    <w:rsid w:val="003937F3"/>
    <w:rPr>
      <w:rFonts w:ascii="Lucida Grande" w:hAnsi="Lucida Grande"/>
      <w:sz w:val="18"/>
      <w:szCs w:val="18"/>
    </w:rPr>
  </w:style>
  <w:style w:type="character" w:customStyle="1" w:styleId="BalloonTextChar">
    <w:name w:val="Balloon Text Char"/>
    <w:basedOn w:val="DefaultParagraphFont"/>
    <w:link w:val="BalloonText"/>
    <w:locked/>
    <w:rsid w:val="003937F3"/>
    <w:rPr>
      <w:rFonts w:ascii="Lucida Grande" w:hAnsi="Lucida Grande" w:cs="Times New Roman"/>
      <w:sz w:val="18"/>
      <w:szCs w:val="18"/>
      <w:lang w:val="en-GB" w:eastAsia="ko-KR"/>
    </w:rPr>
  </w:style>
  <w:style w:type="paragraph" w:customStyle="1" w:styleId="ZCom">
    <w:name w:val="Z_Com"/>
    <w:basedOn w:val="Normal"/>
    <w:next w:val="Normal"/>
    <w:uiPriority w:val="99"/>
    <w:rsid w:val="003937F3"/>
    <w:pPr>
      <w:widowControl w:val="0"/>
      <w:ind w:right="85"/>
      <w:jc w:val="both"/>
    </w:pPr>
    <w:rPr>
      <w:rFonts w:ascii="Arial" w:hAnsi="Arial"/>
    </w:rPr>
  </w:style>
  <w:style w:type="paragraph" w:customStyle="1" w:styleId="ZDGName">
    <w:name w:val="Z_DGName"/>
    <w:basedOn w:val="Normal"/>
    <w:uiPriority w:val="99"/>
    <w:rsid w:val="003937F3"/>
    <w:pPr>
      <w:widowControl w:val="0"/>
      <w:ind w:right="85"/>
      <w:jc w:val="both"/>
    </w:pPr>
    <w:rPr>
      <w:rFonts w:ascii="Arial" w:hAnsi="Arial"/>
      <w:sz w:val="16"/>
    </w:rPr>
  </w:style>
  <w:style w:type="character" w:styleId="Emphasis">
    <w:name w:val="Emphasis"/>
    <w:basedOn w:val="DefaultParagraphFont"/>
    <w:uiPriority w:val="20"/>
    <w:qFormat/>
    <w:rsid w:val="003937F3"/>
    <w:rPr>
      <w:rFonts w:cs="Times New Roman"/>
      <w:i/>
      <w:iCs/>
    </w:rPr>
  </w:style>
  <w:style w:type="paragraph" w:styleId="NormalWeb">
    <w:name w:val="Normal (Web)"/>
    <w:basedOn w:val="Normal"/>
    <w:uiPriority w:val="99"/>
    <w:rsid w:val="003937F3"/>
    <w:pPr>
      <w:spacing w:before="100" w:beforeAutospacing="1" w:after="100" w:afterAutospacing="1"/>
    </w:pPr>
    <w:rPr>
      <w:szCs w:val="24"/>
      <w:lang w:val="fr-FR"/>
    </w:rPr>
  </w:style>
  <w:style w:type="character" w:customStyle="1" w:styleId="titlebold1">
    <w:name w:val="titlebold1"/>
    <w:basedOn w:val="DefaultParagraphFont"/>
    <w:uiPriority w:val="99"/>
    <w:rsid w:val="003937F3"/>
    <w:rPr>
      <w:rFonts w:ascii="Tahoma" w:hAnsi="Tahoma" w:cs="Tahoma"/>
      <w:b/>
      <w:bCs/>
      <w:color w:val="006699"/>
      <w:sz w:val="24"/>
      <w:szCs w:val="24"/>
    </w:rPr>
  </w:style>
  <w:style w:type="paragraph" w:customStyle="1" w:styleId="titlebold">
    <w:name w:val="titlebold"/>
    <w:basedOn w:val="Normal"/>
    <w:uiPriority w:val="99"/>
    <w:rsid w:val="003937F3"/>
    <w:pPr>
      <w:spacing w:before="100" w:beforeAutospacing="1" w:after="100" w:afterAutospacing="1"/>
    </w:pPr>
    <w:rPr>
      <w:rFonts w:ascii="Tahoma" w:hAnsi="Tahoma" w:cs="Tahoma"/>
      <w:b/>
      <w:bCs/>
      <w:color w:val="006699"/>
      <w:szCs w:val="24"/>
      <w:lang w:val="fr-FR"/>
    </w:rPr>
  </w:style>
  <w:style w:type="character" w:styleId="FootnoteReference">
    <w:name w:val="footnote reference"/>
    <w:basedOn w:val="DefaultParagraphFont"/>
    <w:rsid w:val="003937F3"/>
    <w:rPr>
      <w:rFonts w:cs="Times New Roman"/>
      <w:vertAlign w:val="superscript"/>
    </w:rPr>
  </w:style>
  <w:style w:type="paragraph" w:customStyle="1" w:styleId="ListDash">
    <w:name w:val="List Dash"/>
    <w:basedOn w:val="Normal"/>
    <w:uiPriority w:val="99"/>
    <w:rsid w:val="003937F3"/>
    <w:pPr>
      <w:tabs>
        <w:tab w:val="num" w:pos="425"/>
      </w:tabs>
      <w:spacing w:before="120" w:after="120"/>
      <w:ind w:left="425" w:hanging="283"/>
      <w:jc w:val="both"/>
    </w:pPr>
    <w:rPr>
      <w:rFonts w:eastAsia="SimSun"/>
      <w:sz w:val="22"/>
      <w:lang w:eastAsia="en-US"/>
    </w:rPr>
  </w:style>
  <w:style w:type="character" w:customStyle="1" w:styleId="ListDashChar">
    <w:name w:val="List Dash Char"/>
    <w:basedOn w:val="DefaultParagraphFont"/>
    <w:uiPriority w:val="99"/>
    <w:rsid w:val="003937F3"/>
    <w:rPr>
      <w:rFonts w:eastAsia="SimSun" w:cs="Times New Roman"/>
      <w:sz w:val="22"/>
      <w:lang w:val="en-GB" w:eastAsia="en-US" w:bidi="ar-SA"/>
    </w:rPr>
  </w:style>
  <w:style w:type="paragraph" w:styleId="Header">
    <w:name w:val="header"/>
    <w:basedOn w:val="Normal"/>
    <w:link w:val="HeaderChar"/>
    <w:uiPriority w:val="99"/>
    <w:rsid w:val="003937F3"/>
    <w:pPr>
      <w:tabs>
        <w:tab w:val="center" w:pos="4536"/>
        <w:tab w:val="right" w:pos="9072"/>
      </w:tabs>
    </w:pPr>
  </w:style>
  <w:style w:type="character" w:customStyle="1" w:styleId="HeaderChar">
    <w:name w:val="Header Char"/>
    <w:basedOn w:val="DefaultParagraphFont"/>
    <w:link w:val="Header"/>
    <w:uiPriority w:val="99"/>
    <w:locked/>
    <w:rsid w:val="00E57496"/>
    <w:rPr>
      <w:rFonts w:cs="Times New Roman"/>
      <w:sz w:val="24"/>
      <w:lang w:val="en-GB" w:eastAsia="ko-KR"/>
    </w:rPr>
  </w:style>
  <w:style w:type="character" w:styleId="CommentReference">
    <w:name w:val="annotation reference"/>
    <w:basedOn w:val="DefaultParagraphFont"/>
    <w:rsid w:val="003937F3"/>
    <w:rPr>
      <w:rFonts w:cs="Times New Roman"/>
      <w:sz w:val="16"/>
      <w:szCs w:val="16"/>
    </w:rPr>
  </w:style>
  <w:style w:type="paragraph" w:styleId="CommentText">
    <w:name w:val="annotation text"/>
    <w:basedOn w:val="Normal"/>
    <w:link w:val="CommentTextChar"/>
    <w:rsid w:val="003937F3"/>
    <w:rPr>
      <w:sz w:val="20"/>
    </w:rPr>
  </w:style>
  <w:style w:type="character" w:customStyle="1" w:styleId="CommentTextChar">
    <w:name w:val="Comment Text Char"/>
    <w:basedOn w:val="DefaultParagraphFont"/>
    <w:link w:val="CommentText"/>
    <w:locked/>
    <w:rsid w:val="00E57496"/>
    <w:rPr>
      <w:rFonts w:cs="Times New Roman"/>
      <w:lang w:val="en-GB" w:eastAsia="ko-KR"/>
    </w:rPr>
  </w:style>
  <w:style w:type="paragraph" w:customStyle="1" w:styleId="CommentSubject1">
    <w:name w:val="Comment Subject1"/>
    <w:basedOn w:val="CommentText"/>
    <w:next w:val="CommentText"/>
    <w:uiPriority w:val="99"/>
    <w:semiHidden/>
    <w:rsid w:val="003937F3"/>
    <w:rPr>
      <w:b/>
      <w:bCs/>
    </w:rPr>
  </w:style>
  <w:style w:type="paragraph" w:customStyle="1" w:styleId="Default">
    <w:name w:val="Default"/>
    <w:rsid w:val="003937F3"/>
    <w:pPr>
      <w:autoSpaceDE w:val="0"/>
      <w:autoSpaceDN w:val="0"/>
      <w:adjustRightInd w:val="0"/>
      <w:spacing w:after="0" w:line="240" w:lineRule="auto"/>
    </w:pPr>
    <w:rPr>
      <w:rFonts w:ascii="Arial" w:hAnsi="Arial" w:cs="Arial"/>
      <w:color w:val="000000"/>
      <w:sz w:val="24"/>
      <w:szCs w:val="24"/>
    </w:rPr>
  </w:style>
  <w:style w:type="paragraph" w:customStyle="1" w:styleId="Char1CharCharChar">
    <w:name w:val="Char1 Char Char Char"/>
    <w:basedOn w:val="Normal"/>
    <w:uiPriority w:val="99"/>
    <w:rsid w:val="003937F3"/>
    <w:pPr>
      <w:spacing w:after="160" w:line="240" w:lineRule="exact"/>
    </w:pPr>
    <w:rPr>
      <w:rFonts w:ascii="Tahoma" w:hAnsi="Tahoma"/>
      <w:sz w:val="20"/>
      <w:lang w:val="en-US" w:eastAsia="en-US"/>
    </w:rPr>
  </w:style>
  <w:style w:type="paragraph" w:styleId="ListNumber2">
    <w:name w:val="List Number 2"/>
    <w:basedOn w:val="Text2"/>
    <w:uiPriority w:val="99"/>
    <w:rsid w:val="003937F3"/>
    <w:pPr>
      <w:tabs>
        <w:tab w:val="clear" w:pos="2161"/>
        <w:tab w:val="num" w:pos="1911"/>
      </w:tabs>
      <w:ind w:left="1911" w:hanging="709"/>
    </w:pPr>
    <w:rPr>
      <w:szCs w:val="20"/>
      <w:lang w:val="en-GB" w:eastAsia="en-US"/>
    </w:rPr>
  </w:style>
  <w:style w:type="paragraph" w:styleId="ListNumber3">
    <w:name w:val="List Number 3"/>
    <w:basedOn w:val="Text3"/>
    <w:uiPriority w:val="99"/>
    <w:rsid w:val="003937F3"/>
    <w:pPr>
      <w:tabs>
        <w:tab w:val="clear" w:pos="2302"/>
        <w:tab w:val="num" w:pos="926"/>
      </w:tabs>
      <w:ind w:left="926" w:hanging="360"/>
    </w:pPr>
    <w:rPr>
      <w:lang w:eastAsia="en-US"/>
    </w:rPr>
  </w:style>
  <w:style w:type="paragraph" w:customStyle="1" w:styleId="ListNumber2Level2">
    <w:name w:val="List Number 2 (Level 2)"/>
    <w:basedOn w:val="Text2"/>
    <w:uiPriority w:val="99"/>
    <w:rsid w:val="003937F3"/>
    <w:pPr>
      <w:numPr>
        <w:ilvl w:val="1"/>
        <w:numId w:val="1"/>
      </w:numPr>
      <w:tabs>
        <w:tab w:val="clear" w:pos="926"/>
        <w:tab w:val="clear" w:pos="2161"/>
        <w:tab w:val="num" w:pos="2619"/>
      </w:tabs>
      <w:ind w:left="2619" w:hanging="708"/>
    </w:pPr>
    <w:rPr>
      <w:szCs w:val="20"/>
      <w:lang w:val="en-GB" w:eastAsia="en-US"/>
    </w:rPr>
  </w:style>
  <w:style w:type="paragraph" w:customStyle="1" w:styleId="ListNumber3Level2">
    <w:name w:val="List Number 3 (Level 2)"/>
    <w:basedOn w:val="Text3"/>
    <w:uiPriority w:val="99"/>
    <w:rsid w:val="003937F3"/>
    <w:pPr>
      <w:numPr>
        <w:ilvl w:val="1"/>
        <w:numId w:val="2"/>
      </w:numPr>
      <w:tabs>
        <w:tab w:val="clear" w:pos="360"/>
        <w:tab w:val="clear" w:pos="2302"/>
        <w:tab w:val="num" w:pos="2619"/>
      </w:tabs>
      <w:ind w:left="2619" w:hanging="708"/>
    </w:pPr>
    <w:rPr>
      <w:lang w:eastAsia="en-US"/>
    </w:rPr>
  </w:style>
  <w:style w:type="paragraph" w:customStyle="1" w:styleId="ListNumber2Level3">
    <w:name w:val="List Number 2 (Level 3)"/>
    <w:basedOn w:val="Text2"/>
    <w:uiPriority w:val="99"/>
    <w:rsid w:val="003937F3"/>
    <w:pPr>
      <w:numPr>
        <w:ilvl w:val="2"/>
        <w:numId w:val="1"/>
      </w:numPr>
      <w:tabs>
        <w:tab w:val="clear" w:pos="926"/>
        <w:tab w:val="clear" w:pos="2161"/>
        <w:tab w:val="num" w:pos="3328"/>
      </w:tabs>
      <w:ind w:left="3328" w:hanging="709"/>
    </w:pPr>
    <w:rPr>
      <w:szCs w:val="20"/>
      <w:lang w:val="en-GB" w:eastAsia="en-US"/>
    </w:rPr>
  </w:style>
  <w:style w:type="paragraph" w:customStyle="1" w:styleId="ListNumber3Level3">
    <w:name w:val="List Number 3 (Level 3)"/>
    <w:basedOn w:val="Text3"/>
    <w:uiPriority w:val="99"/>
    <w:rsid w:val="003937F3"/>
    <w:pPr>
      <w:numPr>
        <w:ilvl w:val="2"/>
        <w:numId w:val="2"/>
      </w:numPr>
      <w:tabs>
        <w:tab w:val="clear" w:pos="360"/>
        <w:tab w:val="clear" w:pos="2302"/>
        <w:tab w:val="num" w:pos="3328"/>
      </w:tabs>
      <w:ind w:left="3328" w:hanging="709"/>
    </w:pPr>
    <w:rPr>
      <w:lang w:eastAsia="en-US"/>
    </w:rPr>
  </w:style>
  <w:style w:type="paragraph" w:customStyle="1" w:styleId="ListNumber2Level4">
    <w:name w:val="List Number 2 (Level 4)"/>
    <w:basedOn w:val="Text2"/>
    <w:uiPriority w:val="99"/>
    <w:rsid w:val="003937F3"/>
    <w:pPr>
      <w:numPr>
        <w:ilvl w:val="3"/>
        <w:numId w:val="1"/>
      </w:numPr>
      <w:tabs>
        <w:tab w:val="clear" w:pos="926"/>
        <w:tab w:val="clear" w:pos="2161"/>
        <w:tab w:val="num" w:pos="4037"/>
      </w:tabs>
      <w:ind w:left="4037" w:hanging="709"/>
    </w:pPr>
    <w:rPr>
      <w:szCs w:val="20"/>
      <w:lang w:val="en-GB" w:eastAsia="en-US"/>
    </w:rPr>
  </w:style>
  <w:style w:type="paragraph" w:customStyle="1" w:styleId="ListNumber3Level4">
    <w:name w:val="List Number 3 (Level 4)"/>
    <w:basedOn w:val="Text3"/>
    <w:uiPriority w:val="99"/>
    <w:rsid w:val="003937F3"/>
    <w:pPr>
      <w:numPr>
        <w:ilvl w:val="3"/>
        <w:numId w:val="2"/>
      </w:numPr>
      <w:tabs>
        <w:tab w:val="clear" w:pos="360"/>
        <w:tab w:val="clear" w:pos="2302"/>
        <w:tab w:val="num" w:pos="4037"/>
      </w:tabs>
      <w:ind w:left="4037" w:hanging="709"/>
    </w:pPr>
    <w:rPr>
      <w:lang w:eastAsia="en-US"/>
    </w:rPr>
  </w:style>
  <w:style w:type="paragraph" w:styleId="ListBullet">
    <w:name w:val="List Bullet"/>
    <w:basedOn w:val="Normal"/>
    <w:link w:val="ListBulletChar"/>
    <w:rsid w:val="003937F3"/>
    <w:pPr>
      <w:tabs>
        <w:tab w:val="num" w:pos="283"/>
        <w:tab w:val="num" w:pos="643"/>
      </w:tabs>
      <w:spacing w:after="240"/>
      <w:ind w:left="283" w:hanging="283"/>
      <w:jc w:val="both"/>
    </w:pPr>
    <w:rPr>
      <w:lang w:eastAsia="en-US"/>
    </w:rPr>
  </w:style>
  <w:style w:type="paragraph" w:styleId="ListNumber">
    <w:name w:val="List Number"/>
    <w:basedOn w:val="Normal"/>
    <w:uiPriority w:val="99"/>
    <w:rsid w:val="003937F3"/>
    <w:pPr>
      <w:numPr>
        <w:numId w:val="6"/>
      </w:numPr>
      <w:spacing w:after="240"/>
      <w:jc w:val="both"/>
    </w:pPr>
    <w:rPr>
      <w:lang w:eastAsia="en-US"/>
    </w:rPr>
  </w:style>
  <w:style w:type="paragraph" w:customStyle="1" w:styleId="ListNumberLevel2">
    <w:name w:val="List Number (Level 2)"/>
    <w:basedOn w:val="Normal"/>
    <w:uiPriority w:val="99"/>
    <w:rsid w:val="003937F3"/>
    <w:pPr>
      <w:tabs>
        <w:tab w:val="num" w:pos="1417"/>
      </w:tabs>
      <w:spacing w:after="240"/>
      <w:ind w:left="1417" w:hanging="708"/>
      <w:jc w:val="both"/>
    </w:pPr>
    <w:rPr>
      <w:lang w:eastAsia="en-US"/>
    </w:rPr>
  </w:style>
  <w:style w:type="paragraph" w:customStyle="1" w:styleId="ListNumberLevel3">
    <w:name w:val="List Number (Level 3)"/>
    <w:basedOn w:val="Normal"/>
    <w:uiPriority w:val="99"/>
    <w:rsid w:val="003937F3"/>
    <w:pPr>
      <w:tabs>
        <w:tab w:val="num" w:pos="2126"/>
      </w:tabs>
      <w:spacing w:after="240"/>
      <w:ind w:left="2126" w:hanging="709"/>
      <w:jc w:val="both"/>
    </w:pPr>
    <w:rPr>
      <w:lang w:eastAsia="en-US"/>
    </w:rPr>
  </w:style>
  <w:style w:type="paragraph" w:customStyle="1" w:styleId="ListNumberLevel4">
    <w:name w:val="List Number (Level 4)"/>
    <w:basedOn w:val="Normal"/>
    <w:uiPriority w:val="99"/>
    <w:rsid w:val="003937F3"/>
    <w:pPr>
      <w:numPr>
        <w:ilvl w:val="3"/>
        <w:numId w:val="4"/>
      </w:numPr>
      <w:tabs>
        <w:tab w:val="num" w:pos="2835"/>
      </w:tabs>
      <w:spacing w:after="240"/>
      <w:ind w:left="2835" w:hanging="709"/>
      <w:jc w:val="both"/>
    </w:pPr>
    <w:rPr>
      <w:lang w:eastAsia="en-US"/>
    </w:rPr>
  </w:style>
  <w:style w:type="paragraph" w:customStyle="1" w:styleId="Text4">
    <w:name w:val="Text 4"/>
    <w:basedOn w:val="Normal"/>
    <w:uiPriority w:val="99"/>
    <w:rsid w:val="003937F3"/>
    <w:pPr>
      <w:tabs>
        <w:tab w:val="left" w:pos="2302"/>
      </w:tabs>
      <w:spacing w:after="240"/>
      <w:ind w:left="1202"/>
      <w:jc w:val="both"/>
    </w:pPr>
    <w:rPr>
      <w:lang w:eastAsia="en-GB"/>
    </w:rPr>
  </w:style>
  <w:style w:type="paragraph" w:customStyle="1" w:styleId="ListDash1">
    <w:name w:val="List Dash 1"/>
    <w:basedOn w:val="Text1"/>
    <w:uiPriority w:val="99"/>
    <w:rsid w:val="003937F3"/>
    <w:pPr>
      <w:numPr>
        <w:numId w:val="8"/>
      </w:numPr>
    </w:pPr>
    <w:rPr>
      <w:lang w:eastAsia="en-US"/>
    </w:rPr>
  </w:style>
  <w:style w:type="paragraph" w:styleId="TOC1">
    <w:name w:val="toc 1"/>
    <w:basedOn w:val="Normal"/>
    <w:next w:val="Normal"/>
    <w:autoRedefine/>
    <w:uiPriority w:val="39"/>
    <w:rsid w:val="009E59B1"/>
    <w:pPr>
      <w:tabs>
        <w:tab w:val="left" w:pos="540"/>
        <w:tab w:val="right" w:leader="dot" w:pos="9060"/>
      </w:tabs>
      <w:ind w:left="540" w:hanging="540"/>
    </w:pPr>
  </w:style>
  <w:style w:type="table" w:styleId="TableGrid">
    <w:name w:val="Table Grid"/>
    <w:basedOn w:val="TableNormal"/>
    <w:uiPriority w:val="59"/>
    <w:rsid w:val="002627B4"/>
    <w:pPr>
      <w:spacing w:after="0" w:line="240" w:lineRule="auto"/>
    </w:pPr>
    <w:rPr>
      <w:sz w:val="20"/>
      <w:szCs w:val="20"/>
      <w:lang w:val="fr-BE" w:eastAsia="fr-BE"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rsid w:val="00367AAC"/>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E57496"/>
    <w:rPr>
      <w:rFonts w:cs="Times New Roman"/>
      <w:sz w:val="2"/>
      <w:lang w:val="en-GB" w:eastAsia="ko-KR"/>
    </w:rPr>
  </w:style>
  <w:style w:type="paragraph" w:styleId="CommentSubject">
    <w:name w:val="annotation subject"/>
    <w:basedOn w:val="CommentText"/>
    <w:next w:val="CommentText"/>
    <w:link w:val="CommentSubjectChar"/>
    <w:rsid w:val="004B5D19"/>
    <w:rPr>
      <w:b/>
      <w:bCs/>
    </w:rPr>
  </w:style>
  <w:style w:type="character" w:customStyle="1" w:styleId="CommentSubjectChar">
    <w:name w:val="Comment Subject Char"/>
    <w:basedOn w:val="CommentTextChar"/>
    <w:link w:val="CommentSubject"/>
    <w:locked/>
    <w:rsid w:val="004645B9"/>
    <w:rPr>
      <w:rFonts w:cs="Times New Roman"/>
      <w:b/>
      <w:bCs/>
      <w:sz w:val="20"/>
      <w:szCs w:val="20"/>
      <w:lang w:val="en-GB" w:eastAsia="ko-KR"/>
    </w:rPr>
  </w:style>
  <w:style w:type="paragraph" w:customStyle="1" w:styleId="StyleArial10ptBoldSmallcapsAfter6pt12pt">
    <w:name w:val="Style Arial 10 pt Bold Small caps After:  6 pt + 12 pt"/>
    <w:aliases w:val="White,Centered,Befo..."/>
    <w:basedOn w:val="Header"/>
    <w:uiPriority w:val="99"/>
    <w:rsid w:val="00936EB4"/>
    <w:pPr>
      <w:jc w:val="center"/>
    </w:pPr>
    <w:rPr>
      <w:rFonts w:ascii="Arial" w:hAnsi="Arial" w:cs="Arial"/>
      <w:b/>
      <w:color w:val="FFFFFF"/>
      <w:szCs w:val="24"/>
    </w:rPr>
  </w:style>
  <w:style w:type="paragraph" w:styleId="ListParagraph">
    <w:name w:val="List Paragraph"/>
    <w:basedOn w:val="Normal"/>
    <w:link w:val="ListParagraphChar"/>
    <w:uiPriority w:val="34"/>
    <w:qFormat/>
    <w:rsid w:val="00DA1760"/>
    <w:pPr>
      <w:ind w:left="720"/>
      <w:contextualSpacing/>
    </w:pPr>
  </w:style>
  <w:style w:type="character" w:customStyle="1" w:styleId="Heading5Char">
    <w:name w:val="Heading 5 Char"/>
    <w:aliases w:val="Títle 5 Char"/>
    <w:basedOn w:val="DefaultParagraphFont"/>
    <w:link w:val="Heading5"/>
    <w:rsid w:val="00F12A3C"/>
    <w:rPr>
      <w:rFonts w:ascii="Calibri" w:eastAsia="Times New Roman" w:hAnsi="Calibri"/>
      <w:b/>
      <w:bCs/>
      <w:iCs/>
      <w:color w:val="006577"/>
      <w:sz w:val="20"/>
      <w:szCs w:val="20"/>
      <w:lang w:val="es-ES" w:eastAsia="en-US"/>
    </w:rPr>
  </w:style>
  <w:style w:type="character" w:customStyle="1" w:styleId="Heading6Char">
    <w:name w:val="Heading 6 Char"/>
    <w:aliases w:val="Títle 6 Char"/>
    <w:basedOn w:val="DefaultParagraphFont"/>
    <w:link w:val="Heading6"/>
    <w:rsid w:val="00F12A3C"/>
    <w:rPr>
      <w:rFonts w:ascii="Calibri" w:eastAsia="Times New Roman" w:hAnsi="Calibri"/>
      <w:b/>
      <w:bCs/>
      <w:color w:val="000000"/>
      <w:szCs w:val="20"/>
      <w:lang w:val="es-ES" w:eastAsia="en-US"/>
    </w:rPr>
  </w:style>
  <w:style w:type="character" w:customStyle="1" w:styleId="Heading7Char">
    <w:name w:val="Heading 7 Char"/>
    <w:aliases w:val="Títle 7 Char"/>
    <w:basedOn w:val="DefaultParagraphFont"/>
    <w:link w:val="Heading7"/>
    <w:rsid w:val="00F12A3C"/>
    <w:rPr>
      <w:rFonts w:ascii="Calibri" w:eastAsia="Times New Roman" w:hAnsi="Calibri"/>
      <w:color w:val="000000"/>
      <w:sz w:val="24"/>
      <w:szCs w:val="24"/>
      <w:lang w:val="es-ES" w:eastAsia="en-US"/>
    </w:rPr>
  </w:style>
  <w:style w:type="character" w:customStyle="1" w:styleId="Heading8Char">
    <w:name w:val="Heading 8 Char"/>
    <w:aliases w:val="Títle 8 Char"/>
    <w:basedOn w:val="DefaultParagraphFont"/>
    <w:link w:val="Heading8"/>
    <w:rsid w:val="00F12A3C"/>
    <w:rPr>
      <w:rFonts w:ascii="Calibri" w:eastAsia="Times New Roman" w:hAnsi="Calibri"/>
      <w:i/>
      <w:iCs/>
      <w:color w:val="000000"/>
      <w:sz w:val="24"/>
      <w:szCs w:val="24"/>
      <w:lang w:val="es-ES" w:eastAsia="en-US"/>
    </w:rPr>
  </w:style>
  <w:style w:type="character" w:customStyle="1" w:styleId="Heading9Char">
    <w:name w:val="Heading 9 Char"/>
    <w:aliases w:val="Títle 9 Char"/>
    <w:basedOn w:val="DefaultParagraphFont"/>
    <w:link w:val="Heading9"/>
    <w:rsid w:val="00F12A3C"/>
    <w:rPr>
      <w:rFonts w:ascii="Cambria" w:eastAsia="Times New Roman" w:hAnsi="Cambria"/>
      <w:color w:val="000000"/>
      <w:szCs w:val="20"/>
      <w:lang w:val="es-ES" w:eastAsia="en-US"/>
    </w:rPr>
  </w:style>
  <w:style w:type="numbering" w:customStyle="1" w:styleId="NoList1">
    <w:name w:val="No List1"/>
    <w:next w:val="NoList"/>
    <w:uiPriority w:val="99"/>
    <w:semiHidden/>
    <w:unhideWhenUsed/>
    <w:rsid w:val="00F12A3C"/>
  </w:style>
  <w:style w:type="paragraph" w:customStyle="1" w:styleId="Table">
    <w:name w:val="Table"/>
    <w:aliases w:val="t"/>
    <w:basedOn w:val="Normal"/>
    <w:uiPriority w:val="99"/>
    <w:rsid w:val="00F12A3C"/>
    <w:pPr>
      <w:keepNext/>
      <w:spacing w:before="60" w:after="60"/>
    </w:pPr>
    <w:rPr>
      <w:rFonts w:ascii="Arial" w:eastAsia="Times New Roman" w:hAnsi="Arial"/>
      <w:sz w:val="20"/>
      <w:lang w:eastAsia="en-US"/>
    </w:rPr>
  </w:style>
  <w:style w:type="paragraph" w:customStyle="1" w:styleId="Annexhead1">
    <w:name w:val="Annex_head 1"/>
    <w:aliases w:val="ah1"/>
    <w:basedOn w:val="Heading1"/>
    <w:next w:val="Normal"/>
    <w:rsid w:val="00F12A3C"/>
    <w:pPr>
      <w:pageBreakBefore/>
      <w:numPr>
        <w:ilvl w:val="1"/>
        <w:numId w:val="13"/>
      </w:numPr>
      <w:tabs>
        <w:tab w:val="clear" w:pos="907"/>
        <w:tab w:val="num" w:pos="360"/>
        <w:tab w:val="left" w:pos="1077"/>
      </w:tabs>
      <w:spacing w:before="0"/>
      <w:ind w:left="1077" w:hanging="1077"/>
    </w:pPr>
    <w:rPr>
      <w:rFonts w:ascii="Arial" w:eastAsia="Times New Roman" w:hAnsi="Arial"/>
      <w:smallCaps w:val="0"/>
      <w:kern w:val="28"/>
      <w:sz w:val="28"/>
      <w:lang w:eastAsia="en-US"/>
    </w:rPr>
  </w:style>
  <w:style w:type="paragraph" w:customStyle="1" w:styleId="annexpara2">
    <w:name w:val="annex_para 2"/>
    <w:aliases w:val="ap2"/>
    <w:basedOn w:val="Normal"/>
    <w:rsid w:val="00F12A3C"/>
    <w:pPr>
      <w:numPr>
        <w:ilvl w:val="6"/>
        <w:numId w:val="13"/>
      </w:numPr>
      <w:tabs>
        <w:tab w:val="left" w:pos="1077"/>
      </w:tabs>
      <w:spacing w:after="180"/>
      <w:jc w:val="both"/>
    </w:pPr>
    <w:rPr>
      <w:rFonts w:ascii="Arial" w:eastAsia="Times New Roman" w:hAnsi="Arial"/>
      <w:sz w:val="22"/>
      <w:lang w:eastAsia="en-US"/>
    </w:rPr>
  </w:style>
  <w:style w:type="paragraph" w:customStyle="1" w:styleId="annexpara3">
    <w:name w:val="annex_para 3"/>
    <w:aliases w:val="ap3"/>
    <w:basedOn w:val="Normal"/>
    <w:uiPriority w:val="99"/>
    <w:rsid w:val="00F12A3C"/>
    <w:pPr>
      <w:numPr>
        <w:ilvl w:val="7"/>
        <w:numId w:val="13"/>
      </w:numPr>
      <w:tabs>
        <w:tab w:val="clear" w:pos="907"/>
        <w:tab w:val="left" w:pos="1077"/>
      </w:tabs>
      <w:spacing w:after="180"/>
      <w:ind w:left="1077" w:hanging="1077"/>
      <w:jc w:val="both"/>
    </w:pPr>
    <w:rPr>
      <w:rFonts w:ascii="Arial" w:eastAsia="Times New Roman" w:hAnsi="Arial"/>
      <w:sz w:val="22"/>
      <w:lang w:eastAsia="en-US"/>
    </w:rPr>
  </w:style>
  <w:style w:type="table" w:customStyle="1" w:styleId="TableGrid1">
    <w:name w:val="Table Grid1"/>
    <w:basedOn w:val="TableNormal"/>
    <w:next w:val="TableGrid"/>
    <w:rsid w:val="00F12A3C"/>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aliases w:val="p"/>
    <w:basedOn w:val="Normal"/>
    <w:rsid w:val="00F12A3C"/>
    <w:pPr>
      <w:spacing w:after="180"/>
      <w:ind w:left="1077"/>
      <w:jc w:val="both"/>
    </w:pPr>
    <w:rPr>
      <w:rFonts w:ascii="Arial" w:eastAsia="Times New Roman" w:hAnsi="Arial"/>
      <w:sz w:val="22"/>
      <w:lang w:eastAsia="en-US"/>
    </w:rPr>
  </w:style>
  <w:style w:type="paragraph" w:customStyle="1" w:styleId="annexpara1">
    <w:name w:val="annex_para 1"/>
    <w:aliases w:val="ap1"/>
    <w:basedOn w:val="Normal"/>
    <w:rsid w:val="00F12A3C"/>
    <w:pPr>
      <w:tabs>
        <w:tab w:val="left" w:pos="1077"/>
      </w:tabs>
      <w:spacing w:after="180"/>
      <w:ind w:left="1077" w:hanging="1077"/>
      <w:jc w:val="both"/>
    </w:pPr>
    <w:rPr>
      <w:rFonts w:ascii="Arial" w:eastAsia="Times New Roman" w:hAnsi="Arial"/>
      <w:sz w:val="22"/>
      <w:lang w:eastAsia="en-US"/>
    </w:rPr>
  </w:style>
  <w:style w:type="paragraph" w:customStyle="1" w:styleId="annexhead2">
    <w:name w:val="annex_head 2"/>
    <w:aliases w:val="ah2"/>
    <w:basedOn w:val="Heading2"/>
    <w:next w:val="annexpara2"/>
    <w:rsid w:val="00F12A3C"/>
    <w:pPr>
      <w:numPr>
        <w:ilvl w:val="0"/>
        <w:numId w:val="0"/>
      </w:numPr>
      <w:tabs>
        <w:tab w:val="num" w:pos="360"/>
        <w:tab w:val="left" w:pos="1077"/>
      </w:tabs>
      <w:spacing w:before="60"/>
      <w:ind w:left="1077" w:hanging="1077"/>
    </w:pPr>
    <w:rPr>
      <w:rFonts w:ascii="Arial" w:eastAsia="Times New Roman" w:hAnsi="Arial"/>
      <w:sz w:val="22"/>
      <w:lang w:eastAsia="en-US"/>
    </w:rPr>
  </w:style>
  <w:style w:type="character" w:customStyle="1" w:styleId="ListParagraphChar">
    <w:name w:val="List Paragraph Char"/>
    <w:link w:val="ListParagraph"/>
    <w:uiPriority w:val="34"/>
    <w:rsid w:val="00F12A3C"/>
    <w:rPr>
      <w:sz w:val="24"/>
      <w:szCs w:val="20"/>
      <w:lang w:eastAsia="ko-KR"/>
    </w:rPr>
  </w:style>
  <w:style w:type="paragraph" w:customStyle="1" w:styleId="Vieta3">
    <w:name w:val="Viñeta 3"/>
    <w:basedOn w:val="ListParagraph"/>
    <w:rsid w:val="00F12A3C"/>
    <w:pPr>
      <w:numPr>
        <w:ilvl w:val="2"/>
        <w:numId w:val="14"/>
      </w:numPr>
      <w:tabs>
        <w:tab w:val="num" w:pos="907"/>
      </w:tabs>
      <w:spacing w:after="200"/>
      <w:ind w:left="907" w:hanging="907"/>
      <w:jc w:val="both"/>
    </w:pPr>
    <w:rPr>
      <w:rFonts w:ascii="Corbel" w:eastAsia="Calibri" w:hAnsi="Corbel" w:cs="Arial"/>
      <w:color w:val="000000"/>
      <w:sz w:val="22"/>
      <w:lang w:val="es-ES_tradnl" w:eastAsia="en-US"/>
    </w:rPr>
  </w:style>
  <w:style w:type="paragraph" w:styleId="Caption">
    <w:name w:val="caption"/>
    <w:aliases w:val="Legend,topic,Légende italique,kuvateksti,Caption Char,c,C,Ca,Figure No,ASSET_caption,Label,Label1,ASSET_caption1,topic1,c1,Label2,ASSET_caption2,topic2,c2,Label11,ASSET_caption11,topic11,c11,Didascalia Carattere Carattere,topic3,(Tabla,...)"/>
    <w:basedOn w:val="Normal"/>
    <w:next w:val="Normal"/>
    <w:link w:val="CaptionChar1"/>
    <w:unhideWhenUsed/>
    <w:qFormat/>
    <w:locked/>
    <w:rsid w:val="00F12A3C"/>
    <w:pPr>
      <w:spacing w:before="120" w:after="200"/>
      <w:jc w:val="both"/>
    </w:pPr>
    <w:rPr>
      <w:rFonts w:ascii="Corbel" w:eastAsia="Calibri" w:hAnsi="Corbel" w:cs="Arial"/>
      <w:color w:val="000000"/>
      <w:sz w:val="16"/>
      <w:szCs w:val="16"/>
      <w:lang w:val="es-ES_tradnl" w:eastAsia="en-US"/>
    </w:rPr>
  </w:style>
  <w:style w:type="character" w:customStyle="1" w:styleId="CaptionChar1">
    <w:name w:val="Caption Char1"/>
    <w:aliases w:val="Legend Char,topic Char,Légende italique Char,kuvateksti Char,Caption Char Char,c Char,C Char,Ca Char,Figure No Char,ASSET_caption Char,Label Char,Label1 Char,ASSET_caption1 Char,topic1 Char,c1 Char,Label2 Char,ASSET_caption2 Char,c2 Char"/>
    <w:basedOn w:val="DefaultParagraphFont"/>
    <w:link w:val="Caption"/>
    <w:rsid w:val="00F12A3C"/>
    <w:rPr>
      <w:rFonts w:ascii="Corbel" w:eastAsia="Calibri" w:hAnsi="Corbel" w:cs="Arial"/>
      <w:color w:val="000000"/>
      <w:sz w:val="16"/>
      <w:szCs w:val="16"/>
      <w:lang w:val="es-ES_tradnl" w:eastAsia="en-US"/>
    </w:rPr>
  </w:style>
  <w:style w:type="character" w:customStyle="1" w:styleId="ListBulletChar">
    <w:name w:val="List Bullet Char"/>
    <w:link w:val="ListBullet"/>
    <w:rsid w:val="00F12A3C"/>
    <w:rPr>
      <w:sz w:val="24"/>
      <w:szCs w:val="20"/>
      <w:lang w:eastAsia="en-US"/>
    </w:rPr>
  </w:style>
  <w:style w:type="paragraph" w:customStyle="1" w:styleId="Text">
    <w:name w:val="Text"/>
    <w:basedOn w:val="Normal"/>
    <w:rsid w:val="00F12A3C"/>
    <w:pPr>
      <w:widowControl w:val="0"/>
      <w:spacing w:before="120" w:after="120" w:line="280" w:lineRule="atLeast"/>
      <w:jc w:val="both"/>
    </w:pPr>
    <w:rPr>
      <w:rFonts w:ascii="Arial" w:eastAsia="Times New Roman" w:hAnsi="Arial"/>
      <w:sz w:val="22"/>
      <w:szCs w:val="24"/>
      <w:lang w:eastAsia="es-ES"/>
    </w:rPr>
  </w:style>
  <w:style w:type="paragraph" w:styleId="ListBullet2">
    <w:name w:val="List Bullet 2"/>
    <w:basedOn w:val="Normal"/>
    <w:rsid w:val="00F12A3C"/>
    <w:pPr>
      <w:widowControl w:val="0"/>
      <w:numPr>
        <w:numId w:val="15"/>
      </w:numPr>
      <w:spacing w:after="120" w:line="280" w:lineRule="atLeast"/>
      <w:contextualSpacing/>
      <w:jc w:val="both"/>
    </w:pPr>
    <w:rPr>
      <w:rFonts w:ascii="Arial" w:eastAsia="Times New Roman" w:hAnsi="Arial"/>
      <w:sz w:val="22"/>
      <w:szCs w:val="24"/>
      <w:lang w:val="es-ES" w:eastAsia="es-ES"/>
    </w:rPr>
  </w:style>
  <w:style w:type="paragraph" w:styleId="ListBullet3">
    <w:name w:val="List Bullet 3"/>
    <w:basedOn w:val="Normal"/>
    <w:rsid w:val="00F12A3C"/>
    <w:pPr>
      <w:widowControl w:val="0"/>
      <w:numPr>
        <w:numId w:val="16"/>
      </w:numPr>
      <w:spacing w:after="120" w:line="280" w:lineRule="atLeast"/>
      <w:contextualSpacing/>
      <w:jc w:val="both"/>
    </w:pPr>
    <w:rPr>
      <w:rFonts w:ascii="Arial" w:eastAsia="Times New Roman" w:hAnsi="Arial"/>
      <w:sz w:val="22"/>
      <w:szCs w:val="24"/>
      <w:lang w:val="es-ES" w:eastAsia="es-ES"/>
    </w:rPr>
  </w:style>
  <w:style w:type="paragraph" w:styleId="BodyTextIndent">
    <w:name w:val="Body Text Indent"/>
    <w:basedOn w:val="Normal"/>
    <w:link w:val="BodyTextIndentChar"/>
    <w:unhideWhenUsed/>
    <w:rsid w:val="00F12A3C"/>
    <w:pPr>
      <w:spacing w:after="120" w:line="276" w:lineRule="auto"/>
      <w:ind w:left="283"/>
    </w:pPr>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F12A3C"/>
    <w:rPr>
      <w:rFonts w:asciiTheme="minorHAnsi" w:eastAsiaTheme="minorHAnsi" w:hAnsiTheme="minorHAnsi" w:cstheme="minorBidi"/>
      <w:lang w:eastAsia="en-US"/>
    </w:rPr>
  </w:style>
  <w:style w:type="paragraph" w:styleId="BodyTextFirstIndent2">
    <w:name w:val="Body Text First Indent 2"/>
    <w:basedOn w:val="BodyTextIndent"/>
    <w:link w:val="BodyTextFirstIndent2Char"/>
    <w:rsid w:val="00F12A3C"/>
    <w:pPr>
      <w:widowControl w:val="0"/>
      <w:spacing w:line="280" w:lineRule="atLeast"/>
      <w:ind w:firstLine="210"/>
      <w:jc w:val="both"/>
    </w:pPr>
    <w:rPr>
      <w:rFonts w:ascii="Arial" w:eastAsia="Times New Roman" w:hAnsi="Arial" w:cs="Times New Roman"/>
      <w:szCs w:val="24"/>
      <w:lang w:val="es-ES" w:eastAsia="es-ES"/>
    </w:rPr>
  </w:style>
  <w:style w:type="character" w:customStyle="1" w:styleId="BodyTextFirstIndent2Char">
    <w:name w:val="Body Text First Indent 2 Char"/>
    <w:basedOn w:val="BodyTextIndentChar"/>
    <w:link w:val="BodyTextFirstIndent2"/>
    <w:rsid w:val="00F12A3C"/>
    <w:rPr>
      <w:rFonts w:ascii="Arial" w:eastAsia="Times New Roman" w:hAnsi="Arial" w:cstheme="minorBidi"/>
      <w:szCs w:val="24"/>
      <w:lang w:val="es-ES" w:eastAsia="es-ES"/>
    </w:rPr>
  </w:style>
  <w:style w:type="paragraph" w:styleId="BodyText">
    <w:name w:val="Body Text"/>
    <w:basedOn w:val="Normal"/>
    <w:link w:val="BodyTextChar"/>
    <w:rsid w:val="00F12A3C"/>
    <w:pPr>
      <w:widowControl w:val="0"/>
      <w:spacing w:after="120" w:line="280" w:lineRule="atLeast"/>
      <w:jc w:val="both"/>
    </w:pPr>
    <w:rPr>
      <w:rFonts w:ascii="Arial" w:eastAsia="Times New Roman" w:hAnsi="Arial"/>
      <w:sz w:val="22"/>
      <w:szCs w:val="24"/>
      <w:lang w:val="es-ES" w:eastAsia="es-ES"/>
    </w:rPr>
  </w:style>
  <w:style w:type="character" w:customStyle="1" w:styleId="BodyTextChar">
    <w:name w:val="Body Text Char"/>
    <w:basedOn w:val="DefaultParagraphFont"/>
    <w:link w:val="BodyText"/>
    <w:rsid w:val="00F12A3C"/>
    <w:rPr>
      <w:rFonts w:ascii="Arial" w:eastAsia="Times New Roman" w:hAnsi="Arial"/>
      <w:szCs w:val="24"/>
      <w:lang w:val="es-ES" w:eastAsia="es-ES"/>
    </w:rPr>
  </w:style>
  <w:style w:type="paragraph" w:styleId="Title">
    <w:name w:val="Title"/>
    <w:basedOn w:val="Normal"/>
    <w:link w:val="TitleChar"/>
    <w:qFormat/>
    <w:locked/>
    <w:rsid w:val="00F12A3C"/>
    <w:pPr>
      <w:widowControl w:val="0"/>
      <w:spacing w:before="480" w:after="240" w:line="280" w:lineRule="atLeast"/>
      <w:jc w:val="center"/>
    </w:pPr>
    <w:rPr>
      <w:rFonts w:ascii="Arial Negrita" w:eastAsia="Times New Roman" w:hAnsi="Arial Negrita" w:cs="Arial"/>
      <w:b/>
      <w:bCs/>
      <w:caps/>
      <w:kern w:val="28"/>
      <w:sz w:val="22"/>
      <w:szCs w:val="32"/>
      <w:lang w:val="es-ES" w:eastAsia="es-ES"/>
    </w:rPr>
  </w:style>
  <w:style w:type="character" w:customStyle="1" w:styleId="TitleChar">
    <w:name w:val="Title Char"/>
    <w:basedOn w:val="DefaultParagraphFont"/>
    <w:link w:val="Title"/>
    <w:rsid w:val="00F12A3C"/>
    <w:rPr>
      <w:rFonts w:ascii="Arial Negrita" w:eastAsia="Times New Roman" w:hAnsi="Arial Negrita" w:cs="Arial"/>
      <w:b/>
      <w:bCs/>
      <w:caps/>
      <w:kern w:val="28"/>
      <w:szCs w:val="32"/>
      <w:lang w:val="es-ES" w:eastAsia="es-ES"/>
    </w:rPr>
  </w:style>
  <w:style w:type="paragraph" w:styleId="TOC2">
    <w:name w:val="toc 2"/>
    <w:basedOn w:val="TOC1"/>
    <w:next w:val="Normal"/>
    <w:autoRedefine/>
    <w:uiPriority w:val="39"/>
    <w:locked/>
    <w:rsid w:val="00F12A3C"/>
    <w:pPr>
      <w:widowControl w:val="0"/>
      <w:tabs>
        <w:tab w:val="clear" w:pos="540"/>
        <w:tab w:val="clear" w:pos="9060"/>
      </w:tabs>
      <w:spacing w:before="120" w:line="280" w:lineRule="atLeast"/>
      <w:ind w:left="220" w:firstLine="0"/>
      <w:jc w:val="both"/>
    </w:pPr>
    <w:rPr>
      <w:rFonts w:ascii="Calibri" w:eastAsia="Times New Roman" w:hAnsi="Calibri"/>
      <w:b/>
      <w:bCs/>
      <w:sz w:val="22"/>
      <w:szCs w:val="22"/>
      <w:lang w:val="es-ES" w:eastAsia="es-ES"/>
    </w:rPr>
  </w:style>
  <w:style w:type="paragraph" w:styleId="TableofFigures">
    <w:name w:val="table of figures"/>
    <w:basedOn w:val="Normal"/>
    <w:next w:val="Normal"/>
    <w:uiPriority w:val="99"/>
    <w:rsid w:val="00F12A3C"/>
    <w:pPr>
      <w:widowControl w:val="0"/>
      <w:spacing w:after="120" w:line="280" w:lineRule="atLeast"/>
      <w:ind w:left="440" w:hanging="440"/>
      <w:jc w:val="both"/>
    </w:pPr>
    <w:rPr>
      <w:rFonts w:ascii="Arial" w:eastAsia="Times New Roman" w:hAnsi="Arial"/>
      <w:sz w:val="22"/>
      <w:szCs w:val="24"/>
      <w:lang w:val="es-ES" w:eastAsia="es-ES"/>
    </w:rPr>
  </w:style>
  <w:style w:type="paragraph" w:customStyle="1" w:styleId="ExpTitulo4">
    <w:name w:val="Exp Titulo4"/>
    <w:basedOn w:val="Normal"/>
    <w:rsid w:val="00F12A3C"/>
    <w:pPr>
      <w:widowControl w:val="0"/>
      <w:tabs>
        <w:tab w:val="num" w:pos="360"/>
      </w:tabs>
      <w:spacing w:after="120" w:line="480" w:lineRule="auto"/>
      <w:jc w:val="both"/>
      <w:outlineLvl w:val="4"/>
    </w:pPr>
    <w:rPr>
      <w:rFonts w:ascii="Arial" w:eastAsia="Times New Roman" w:hAnsi="Arial"/>
      <w:b/>
      <w:sz w:val="20"/>
      <w:lang w:val="es-ES" w:eastAsia="es-ES"/>
    </w:rPr>
  </w:style>
  <w:style w:type="paragraph" w:customStyle="1" w:styleId="TableLeft">
    <w:name w:val="TableLeft"/>
    <w:basedOn w:val="Normal"/>
    <w:rsid w:val="00F12A3C"/>
    <w:pPr>
      <w:widowControl w:val="0"/>
      <w:spacing w:line="280" w:lineRule="atLeast"/>
      <w:jc w:val="both"/>
    </w:pPr>
    <w:rPr>
      <w:rFonts w:ascii="Arial" w:eastAsia="Times New Roman" w:hAnsi="Arial"/>
      <w:sz w:val="22"/>
      <w:szCs w:val="24"/>
      <w:lang w:val="es-ES" w:eastAsia="es-ES"/>
    </w:rPr>
  </w:style>
  <w:style w:type="paragraph" w:customStyle="1" w:styleId="Apartado">
    <w:name w:val="Apartado"/>
    <w:basedOn w:val="Normal"/>
    <w:rsid w:val="00F12A3C"/>
    <w:pPr>
      <w:widowControl w:val="0"/>
      <w:numPr>
        <w:numId w:val="17"/>
      </w:numPr>
      <w:spacing w:after="120" w:line="280" w:lineRule="atLeast"/>
      <w:jc w:val="both"/>
    </w:pPr>
    <w:rPr>
      <w:rFonts w:ascii="Arial" w:eastAsia="Times New Roman" w:hAnsi="Arial"/>
      <w:sz w:val="22"/>
      <w:lang w:val="es-ES_tradnl" w:eastAsia="es-ES"/>
    </w:rPr>
  </w:style>
  <w:style w:type="paragraph" w:customStyle="1" w:styleId="fctextlist">
    <w:name w:val="fctextlist"/>
    <w:basedOn w:val="Normal"/>
    <w:rsid w:val="00F12A3C"/>
    <w:pPr>
      <w:widowControl w:val="0"/>
      <w:tabs>
        <w:tab w:val="num" w:pos="360"/>
      </w:tabs>
      <w:spacing w:before="80" w:after="120" w:line="280" w:lineRule="atLeast"/>
      <w:jc w:val="both"/>
    </w:pPr>
    <w:rPr>
      <w:rFonts w:ascii="Arial" w:eastAsia="Times New Roman" w:hAnsi="Arial"/>
      <w:sz w:val="20"/>
      <w:lang w:eastAsia="en-US"/>
    </w:rPr>
  </w:style>
  <w:style w:type="paragraph" w:styleId="TOC3">
    <w:name w:val="toc 3"/>
    <w:basedOn w:val="Normal"/>
    <w:next w:val="Normal"/>
    <w:autoRedefine/>
    <w:uiPriority w:val="39"/>
    <w:locked/>
    <w:rsid w:val="00F12A3C"/>
    <w:pPr>
      <w:widowControl w:val="0"/>
      <w:spacing w:line="280" w:lineRule="atLeast"/>
      <w:ind w:left="440"/>
      <w:jc w:val="both"/>
    </w:pPr>
    <w:rPr>
      <w:rFonts w:ascii="Calibri" w:eastAsia="Times New Roman" w:hAnsi="Calibri"/>
      <w:sz w:val="20"/>
      <w:lang w:val="es-ES" w:eastAsia="es-ES"/>
    </w:rPr>
  </w:style>
  <w:style w:type="paragraph" w:styleId="TOC4">
    <w:name w:val="toc 4"/>
    <w:basedOn w:val="Normal"/>
    <w:next w:val="Normal"/>
    <w:autoRedefine/>
    <w:uiPriority w:val="39"/>
    <w:locked/>
    <w:rsid w:val="00F12A3C"/>
    <w:pPr>
      <w:widowControl w:val="0"/>
      <w:spacing w:line="280" w:lineRule="atLeast"/>
      <w:ind w:left="660"/>
      <w:jc w:val="both"/>
    </w:pPr>
    <w:rPr>
      <w:rFonts w:ascii="Calibri" w:eastAsia="Times New Roman" w:hAnsi="Calibri"/>
      <w:sz w:val="20"/>
      <w:lang w:val="es-ES" w:eastAsia="es-ES"/>
    </w:rPr>
  </w:style>
  <w:style w:type="paragraph" w:styleId="TOC5">
    <w:name w:val="toc 5"/>
    <w:basedOn w:val="Normal"/>
    <w:next w:val="Normal"/>
    <w:autoRedefine/>
    <w:locked/>
    <w:rsid w:val="00F12A3C"/>
    <w:pPr>
      <w:widowControl w:val="0"/>
      <w:spacing w:line="280" w:lineRule="atLeast"/>
      <w:ind w:left="880"/>
      <w:jc w:val="both"/>
    </w:pPr>
    <w:rPr>
      <w:rFonts w:ascii="Calibri" w:eastAsia="Times New Roman" w:hAnsi="Calibri"/>
      <w:sz w:val="20"/>
      <w:lang w:val="es-ES" w:eastAsia="es-ES"/>
    </w:rPr>
  </w:style>
  <w:style w:type="paragraph" w:styleId="TOC6">
    <w:name w:val="toc 6"/>
    <w:basedOn w:val="Normal"/>
    <w:next w:val="Normal"/>
    <w:autoRedefine/>
    <w:locked/>
    <w:rsid w:val="00F12A3C"/>
    <w:pPr>
      <w:widowControl w:val="0"/>
      <w:spacing w:line="280" w:lineRule="atLeast"/>
      <w:ind w:left="1100"/>
      <w:jc w:val="both"/>
    </w:pPr>
    <w:rPr>
      <w:rFonts w:ascii="Calibri" w:eastAsia="Times New Roman" w:hAnsi="Calibri"/>
      <w:sz w:val="20"/>
      <w:lang w:val="es-ES" w:eastAsia="es-ES"/>
    </w:rPr>
  </w:style>
  <w:style w:type="paragraph" w:styleId="TOC7">
    <w:name w:val="toc 7"/>
    <w:basedOn w:val="Normal"/>
    <w:next w:val="Normal"/>
    <w:autoRedefine/>
    <w:locked/>
    <w:rsid w:val="00F12A3C"/>
    <w:pPr>
      <w:widowControl w:val="0"/>
      <w:spacing w:line="280" w:lineRule="atLeast"/>
      <w:ind w:left="1320"/>
      <w:jc w:val="both"/>
    </w:pPr>
    <w:rPr>
      <w:rFonts w:ascii="Calibri" w:eastAsia="Times New Roman" w:hAnsi="Calibri"/>
      <w:sz w:val="20"/>
      <w:lang w:val="es-ES" w:eastAsia="es-ES"/>
    </w:rPr>
  </w:style>
  <w:style w:type="paragraph" w:styleId="TOC8">
    <w:name w:val="toc 8"/>
    <w:basedOn w:val="Normal"/>
    <w:next w:val="Normal"/>
    <w:autoRedefine/>
    <w:locked/>
    <w:rsid w:val="00F12A3C"/>
    <w:pPr>
      <w:widowControl w:val="0"/>
      <w:spacing w:line="280" w:lineRule="atLeast"/>
      <w:ind w:left="1540"/>
      <w:jc w:val="both"/>
    </w:pPr>
    <w:rPr>
      <w:rFonts w:ascii="Calibri" w:eastAsia="Times New Roman" w:hAnsi="Calibri"/>
      <w:sz w:val="20"/>
      <w:lang w:val="es-ES" w:eastAsia="es-ES"/>
    </w:rPr>
  </w:style>
  <w:style w:type="paragraph" w:styleId="TOC9">
    <w:name w:val="toc 9"/>
    <w:basedOn w:val="Normal"/>
    <w:next w:val="Normal"/>
    <w:autoRedefine/>
    <w:locked/>
    <w:rsid w:val="00F12A3C"/>
    <w:pPr>
      <w:widowControl w:val="0"/>
      <w:spacing w:line="280" w:lineRule="atLeast"/>
      <w:ind w:left="1760"/>
      <w:jc w:val="both"/>
    </w:pPr>
    <w:rPr>
      <w:rFonts w:ascii="Calibri" w:eastAsia="Times New Roman" w:hAnsi="Calibri"/>
      <w:sz w:val="20"/>
      <w:lang w:val="es-ES" w:eastAsia="es-ES"/>
    </w:rPr>
  </w:style>
  <w:style w:type="paragraph" w:styleId="BodyTextIndent3">
    <w:name w:val="Body Text Indent 3"/>
    <w:basedOn w:val="Normal"/>
    <w:link w:val="BodyTextIndent3Char"/>
    <w:rsid w:val="00F12A3C"/>
    <w:pPr>
      <w:widowControl w:val="0"/>
      <w:spacing w:after="120"/>
      <w:ind w:left="283"/>
      <w:jc w:val="both"/>
    </w:pPr>
    <w:rPr>
      <w:rFonts w:ascii="Arial" w:eastAsia="Times New Roman" w:hAnsi="Arial"/>
      <w:sz w:val="16"/>
      <w:szCs w:val="16"/>
      <w:lang w:eastAsia="es-ES"/>
    </w:rPr>
  </w:style>
  <w:style w:type="character" w:customStyle="1" w:styleId="BodyTextIndent3Char">
    <w:name w:val="Body Text Indent 3 Char"/>
    <w:basedOn w:val="DefaultParagraphFont"/>
    <w:link w:val="BodyTextIndent3"/>
    <w:rsid w:val="00F12A3C"/>
    <w:rPr>
      <w:rFonts w:ascii="Arial" w:eastAsia="Times New Roman" w:hAnsi="Arial"/>
      <w:sz w:val="16"/>
      <w:szCs w:val="16"/>
      <w:lang w:eastAsia="es-ES"/>
    </w:rPr>
  </w:style>
  <w:style w:type="paragraph" w:styleId="TOCHeading">
    <w:name w:val="TOC Heading"/>
    <w:basedOn w:val="Heading1"/>
    <w:next w:val="Normal"/>
    <w:uiPriority w:val="39"/>
    <w:semiHidden/>
    <w:unhideWhenUsed/>
    <w:qFormat/>
    <w:rsid w:val="00F12A3C"/>
    <w:pPr>
      <w:keepLines/>
      <w:widowControl w:val="0"/>
      <w:numPr>
        <w:numId w:val="0"/>
      </w:numPr>
      <w:spacing w:before="480" w:after="0" w:line="276" w:lineRule="auto"/>
      <w:jc w:val="left"/>
      <w:outlineLvl w:val="9"/>
    </w:pPr>
    <w:rPr>
      <w:rFonts w:ascii="Cambria" w:eastAsia="Times New Roman" w:hAnsi="Cambria"/>
      <w:bCs/>
      <w:smallCaps w:val="0"/>
      <w:color w:val="365F91"/>
      <w:sz w:val="28"/>
      <w:szCs w:val="28"/>
      <w:lang w:val="es-ES" w:eastAsia="en-US"/>
    </w:rPr>
  </w:style>
  <w:style w:type="paragraph" w:customStyle="1" w:styleId="EpgrafeCentrado">
    <w:name w:val="Epígrafe + Centrado"/>
    <w:aliases w:val="Antes:  6 pto"/>
    <w:basedOn w:val="Caption"/>
    <w:rsid w:val="00F12A3C"/>
    <w:pPr>
      <w:widowControl w:val="0"/>
      <w:spacing w:after="120"/>
      <w:jc w:val="center"/>
    </w:pPr>
    <w:rPr>
      <w:rFonts w:ascii="Arial" w:eastAsia="Times New Roman" w:hAnsi="Arial" w:cs="Times New Roman"/>
      <w:b/>
      <w:bCs/>
      <w:color w:val="auto"/>
      <w:sz w:val="20"/>
      <w:szCs w:val="20"/>
      <w:lang w:val="en-GB" w:eastAsia="es-ES"/>
    </w:rPr>
  </w:style>
  <w:style w:type="paragraph" w:styleId="Revision">
    <w:name w:val="Revision"/>
    <w:hidden/>
    <w:uiPriority w:val="99"/>
    <w:semiHidden/>
    <w:rsid w:val="00F12A3C"/>
    <w:pPr>
      <w:spacing w:after="0" w:line="240" w:lineRule="auto"/>
    </w:pPr>
    <w:rPr>
      <w:rFonts w:ascii="Arial" w:eastAsia="Times New Roman" w:hAnsi="Arial"/>
      <w:szCs w:val="24"/>
      <w:lang w:val="es-ES" w:eastAsia="es-ES"/>
    </w:rPr>
  </w:style>
  <w:style w:type="paragraph" w:styleId="List">
    <w:name w:val="List"/>
    <w:basedOn w:val="Normal"/>
    <w:rsid w:val="00F12A3C"/>
    <w:pPr>
      <w:widowControl w:val="0"/>
      <w:spacing w:after="120" w:line="280" w:lineRule="atLeast"/>
      <w:ind w:left="283" w:hanging="283"/>
      <w:contextualSpacing/>
      <w:jc w:val="both"/>
    </w:pPr>
    <w:rPr>
      <w:rFonts w:ascii="Arial" w:eastAsia="Times New Roman" w:hAnsi="Arial"/>
      <w:sz w:val="22"/>
      <w:szCs w:val="24"/>
      <w:lang w:val="es-ES" w:eastAsia="es-ES"/>
    </w:rPr>
  </w:style>
  <w:style w:type="paragraph" w:customStyle="1" w:styleId="Proposaltitle1">
    <w:name w:val="Proposal_title_1"/>
    <w:basedOn w:val="Heading1"/>
    <w:next w:val="Normal"/>
    <w:qFormat/>
    <w:rsid w:val="00F12A3C"/>
    <w:pPr>
      <w:pageBreakBefore/>
      <w:widowControl w:val="0"/>
      <w:numPr>
        <w:numId w:val="20"/>
      </w:numPr>
      <w:spacing w:before="0" w:after="120" w:line="280" w:lineRule="atLeast"/>
    </w:pPr>
    <w:rPr>
      <w:rFonts w:ascii="Arial Negrita" w:eastAsia="Times New Roman" w:hAnsi="Arial Negrita"/>
      <w:caps/>
      <w:smallCaps w:val="0"/>
      <w:snapToGrid w:val="0"/>
      <w:lang w:eastAsia="es-ES"/>
    </w:rPr>
  </w:style>
  <w:style w:type="paragraph" w:customStyle="1" w:styleId="Proposaltitle4">
    <w:name w:val="Proposal_title_4"/>
    <w:basedOn w:val="Heading4"/>
    <w:next w:val="Normal"/>
    <w:qFormat/>
    <w:rsid w:val="00F12A3C"/>
    <w:pPr>
      <w:widowControl w:val="0"/>
      <w:numPr>
        <w:numId w:val="20"/>
      </w:numPr>
      <w:spacing w:before="120" w:after="120" w:line="280" w:lineRule="atLeast"/>
    </w:pPr>
    <w:rPr>
      <w:rFonts w:ascii="Arial" w:eastAsia="Times New Roman" w:hAnsi="Arial"/>
      <w:sz w:val="22"/>
      <w:u w:val="single"/>
      <w:lang w:eastAsia="es-ES"/>
    </w:rPr>
  </w:style>
  <w:style w:type="paragraph" w:customStyle="1" w:styleId="Proposaltitle3">
    <w:name w:val="Proposal_title_3"/>
    <w:basedOn w:val="Heading3"/>
    <w:next w:val="Normal"/>
    <w:qFormat/>
    <w:rsid w:val="00F12A3C"/>
    <w:pPr>
      <w:widowControl w:val="0"/>
      <w:numPr>
        <w:numId w:val="20"/>
      </w:numPr>
      <w:spacing w:before="120" w:after="120" w:line="280" w:lineRule="atLeast"/>
    </w:pPr>
    <w:rPr>
      <w:rFonts w:ascii="Arial Negrita" w:eastAsia="Times New Roman" w:hAnsi="Arial Negrita"/>
      <w:b/>
      <w:snapToGrid w:val="0"/>
      <w:lang w:eastAsia="es-ES"/>
    </w:rPr>
  </w:style>
  <w:style w:type="paragraph" w:customStyle="1" w:styleId="Proposaltitle2">
    <w:name w:val="Proposal_title_2"/>
    <w:basedOn w:val="Heading2"/>
    <w:next w:val="Normal"/>
    <w:qFormat/>
    <w:rsid w:val="00F12A3C"/>
    <w:pPr>
      <w:widowControl w:val="0"/>
      <w:numPr>
        <w:numId w:val="20"/>
      </w:numPr>
      <w:spacing w:before="120" w:after="120" w:line="280" w:lineRule="atLeast"/>
    </w:pPr>
    <w:rPr>
      <w:rFonts w:ascii="Arial Negrita" w:eastAsia="Times New Roman" w:hAnsi="Arial Negrita"/>
      <w:b w:val="0"/>
      <w:snapToGrid w:val="0"/>
      <w:lang w:eastAsia="es-ES"/>
    </w:rPr>
  </w:style>
  <w:style w:type="numbering" w:customStyle="1" w:styleId="Estilo1">
    <w:name w:val="Estilo1"/>
    <w:rsid w:val="00F12A3C"/>
    <w:pPr>
      <w:numPr>
        <w:numId w:val="18"/>
      </w:numPr>
    </w:pPr>
  </w:style>
  <w:style w:type="numbering" w:customStyle="1" w:styleId="Estilo2">
    <w:name w:val="Estilo2"/>
    <w:rsid w:val="00F12A3C"/>
    <w:pPr>
      <w:numPr>
        <w:numId w:val="19"/>
      </w:numPr>
    </w:pPr>
  </w:style>
  <w:style w:type="paragraph" w:customStyle="1" w:styleId="Aufzhlung">
    <w:name w:val="Aufzählung"/>
    <w:basedOn w:val="Normal"/>
    <w:rsid w:val="00F12A3C"/>
    <w:pPr>
      <w:widowControl w:val="0"/>
      <w:numPr>
        <w:numId w:val="21"/>
      </w:numPr>
      <w:tabs>
        <w:tab w:val="clear" w:pos="360"/>
        <w:tab w:val="left" w:pos="284"/>
        <w:tab w:val="right" w:pos="567"/>
        <w:tab w:val="left" w:pos="851"/>
        <w:tab w:val="left" w:pos="1134"/>
        <w:tab w:val="left" w:pos="4536"/>
        <w:tab w:val="right" w:pos="7371"/>
        <w:tab w:val="right" w:pos="8505"/>
        <w:tab w:val="right" w:pos="9639"/>
      </w:tabs>
      <w:spacing w:line="240" w:lineRule="exact"/>
      <w:jc w:val="both"/>
    </w:pPr>
    <w:rPr>
      <w:rFonts w:ascii="Arial" w:eastAsia="Times New Roman" w:hAnsi="Arial"/>
      <w:kern w:val="16"/>
      <w:sz w:val="20"/>
      <w:lang w:eastAsia="en-US"/>
    </w:rPr>
  </w:style>
  <w:style w:type="paragraph" w:customStyle="1" w:styleId="Figureprop">
    <w:name w:val="Figure_prop"/>
    <w:basedOn w:val="Caption"/>
    <w:next w:val="Normal"/>
    <w:qFormat/>
    <w:rsid w:val="00F12A3C"/>
    <w:pPr>
      <w:widowControl w:val="0"/>
      <w:spacing w:after="120" w:line="280" w:lineRule="atLeast"/>
      <w:jc w:val="center"/>
    </w:pPr>
    <w:rPr>
      <w:rFonts w:ascii="Arial" w:eastAsia="Times New Roman" w:hAnsi="Arial" w:cs="Times New Roman"/>
      <w:b/>
      <w:color w:val="auto"/>
      <w:sz w:val="22"/>
      <w:szCs w:val="20"/>
      <w:lang w:val="en-GB" w:eastAsia="es-ES"/>
    </w:rPr>
  </w:style>
  <w:style w:type="paragraph" w:customStyle="1" w:styleId="Tableprop">
    <w:name w:val="Table_prop"/>
    <w:basedOn w:val="Figureprop"/>
    <w:next w:val="Normal"/>
    <w:qFormat/>
    <w:rsid w:val="00F12A3C"/>
  </w:style>
  <w:style w:type="paragraph" w:customStyle="1" w:styleId="Figure">
    <w:name w:val="Figure"/>
    <w:basedOn w:val="Figureprop"/>
    <w:next w:val="Normal"/>
    <w:qFormat/>
    <w:rsid w:val="00F12A3C"/>
  </w:style>
  <w:style w:type="character" w:customStyle="1" w:styleId="apple-style-span">
    <w:name w:val="apple-style-span"/>
    <w:basedOn w:val="DefaultParagraphFont"/>
    <w:rsid w:val="00F12A3C"/>
  </w:style>
  <w:style w:type="paragraph" w:customStyle="1" w:styleId="Annex1">
    <w:name w:val="Annex_1"/>
    <w:basedOn w:val="Heading2"/>
    <w:next w:val="Normal"/>
    <w:qFormat/>
    <w:rsid w:val="00F12A3C"/>
    <w:pPr>
      <w:widowControl w:val="0"/>
      <w:numPr>
        <w:ilvl w:val="0"/>
        <w:numId w:val="23"/>
      </w:numPr>
      <w:spacing w:before="120" w:after="120" w:line="280" w:lineRule="atLeast"/>
    </w:pPr>
    <w:rPr>
      <w:rFonts w:ascii="Arial Negrita" w:eastAsia="Times New Roman" w:hAnsi="Arial Negrita"/>
      <w:b w:val="0"/>
      <w:snapToGrid w:val="0"/>
      <w:lang w:eastAsia="es-ES"/>
    </w:rPr>
  </w:style>
  <w:style w:type="paragraph" w:customStyle="1" w:styleId="Annex2">
    <w:name w:val="Annex_2"/>
    <w:basedOn w:val="Heading3"/>
    <w:next w:val="Normal"/>
    <w:qFormat/>
    <w:rsid w:val="00F12A3C"/>
    <w:pPr>
      <w:widowControl w:val="0"/>
      <w:numPr>
        <w:ilvl w:val="1"/>
        <w:numId w:val="23"/>
      </w:numPr>
      <w:spacing w:before="120" w:after="120" w:line="280" w:lineRule="atLeast"/>
      <w:ind w:left="0"/>
    </w:pPr>
    <w:rPr>
      <w:rFonts w:ascii="Arial Negrita" w:eastAsia="Times New Roman" w:hAnsi="Arial Negrita"/>
      <w:b/>
      <w:snapToGrid w:val="0"/>
      <w:lang w:eastAsia="es-ES"/>
    </w:rPr>
  </w:style>
  <w:style w:type="numbering" w:customStyle="1" w:styleId="Estiloannex">
    <w:name w:val="Estilo_annex"/>
    <w:uiPriority w:val="99"/>
    <w:rsid w:val="00F12A3C"/>
    <w:pPr>
      <w:numPr>
        <w:numId w:val="22"/>
      </w:numPr>
    </w:pPr>
  </w:style>
  <w:style w:type="numbering" w:customStyle="1" w:styleId="Estiloannex2">
    <w:name w:val="Estilo_annex2"/>
    <w:uiPriority w:val="99"/>
    <w:rsid w:val="00F12A3C"/>
    <w:pPr>
      <w:numPr>
        <w:numId w:val="25"/>
      </w:numPr>
    </w:pPr>
  </w:style>
  <w:style w:type="character" w:customStyle="1" w:styleId="apple-converted-space">
    <w:name w:val="apple-converted-space"/>
    <w:basedOn w:val="DefaultParagraphFont"/>
    <w:rsid w:val="00F12A3C"/>
  </w:style>
  <w:style w:type="paragraph" w:customStyle="1" w:styleId="TableHeader">
    <w:name w:val="Table Header"/>
    <w:basedOn w:val="Normal"/>
    <w:rsid w:val="00F12A3C"/>
    <w:pPr>
      <w:keepNext/>
      <w:keepLines/>
      <w:suppressAutoHyphens/>
      <w:spacing w:before="60" w:after="60"/>
      <w:jc w:val="center"/>
    </w:pPr>
    <w:rPr>
      <w:rFonts w:ascii="Trebuchet MS" w:eastAsia="Times New Roman" w:hAnsi="Trebuchet MS"/>
      <w:sz w:val="22"/>
      <w:szCs w:val="24"/>
      <w:lang w:eastAsia="en-US"/>
    </w:rPr>
  </w:style>
  <w:style w:type="paragraph" w:customStyle="1" w:styleId="MainText">
    <w:name w:val="Main Text"/>
    <w:basedOn w:val="Normal"/>
    <w:qFormat/>
    <w:rsid w:val="00F12A3C"/>
    <w:pPr>
      <w:spacing w:before="60" w:after="120"/>
      <w:ind w:left="567"/>
      <w:jc w:val="both"/>
    </w:pPr>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05071">
      <w:bodyDiv w:val="1"/>
      <w:marLeft w:val="0"/>
      <w:marRight w:val="0"/>
      <w:marTop w:val="0"/>
      <w:marBottom w:val="0"/>
      <w:divBdr>
        <w:top w:val="none" w:sz="0" w:space="0" w:color="auto"/>
        <w:left w:val="none" w:sz="0" w:space="0" w:color="auto"/>
        <w:bottom w:val="none" w:sz="0" w:space="0" w:color="auto"/>
        <w:right w:val="none" w:sz="0" w:space="0" w:color="auto"/>
      </w:divBdr>
    </w:div>
    <w:div w:id="157235439">
      <w:bodyDiv w:val="1"/>
      <w:marLeft w:val="0"/>
      <w:marRight w:val="0"/>
      <w:marTop w:val="0"/>
      <w:marBottom w:val="0"/>
      <w:divBdr>
        <w:top w:val="none" w:sz="0" w:space="0" w:color="auto"/>
        <w:left w:val="none" w:sz="0" w:space="0" w:color="auto"/>
        <w:bottom w:val="none" w:sz="0" w:space="0" w:color="auto"/>
        <w:right w:val="none" w:sz="0" w:space="0" w:color="auto"/>
      </w:divBdr>
    </w:div>
    <w:div w:id="224528447">
      <w:bodyDiv w:val="1"/>
      <w:marLeft w:val="0"/>
      <w:marRight w:val="0"/>
      <w:marTop w:val="0"/>
      <w:marBottom w:val="0"/>
      <w:divBdr>
        <w:top w:val="none" w:sz="0" w:space="0" w:color="auto"/>
        <w:left w:val="none" w:sz="0" w:space="0" w:color="auto"/>
        <w:bottom w:val="none" w:sz="0" w:space="0" w:color="auto"/>
        <w:right w:val="none" w:sz="0" w:space="0" w:color="auto"/>
      </w:divBdr>
    </w:div>
    <w:div w:id="917716192">
      <w:bodyDiv w:val="1"/>
      <w:marLeft w:val="0"/>
      <w:marRight w:val="0"/>
      <w:marTop w:val="0"/>
      <w:marBottom w:val="0"/>
      <w:divBdr>
        <w:top w:val="none" w:sz="0" w:space="0" w:color="auto"/>
        <w:left w:val="none" w:sz="0" w:space="0" w:color="auto"/>
        <w:bottom w:val="none" w:sz="0" w:space="0" w:color="auto"/>
        <w:right w:val="none" w:sz="0" w:space="0" w:color="auto"/>
      </w:divBdr>
    </w:div>
    <w:div w:id="1093865942">
      <w:bodyDiv w:val="1"/>
      <w:marLeft w:val="0"/>
      <w:marRight w:val="0"/>
      <w:marTop w:val="0"/>
      <w:marBottom w:val="0"/>
      <w:divBdr>
        <w:top w:val="none" w:sz="0" w:space="0" w:color="auto"/>
        <w:left w:val="none" w:sz="0" w:space="0" w:color="auto"/>
        <w:bottom w:val="none" w:sz="0" w:space="0" w:color="auto"/>
        <w:right w:val="none" w:sz="0" w:space="0" w:color="auto"/>
      </w:divBdr>
    </w:div>
    <w:div w:id="175173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Workflow Document" ma:contentTypeID="0x010000BBE2CB30B8AE48F8A39BD6D1F94B8DF000609E41070E9F3A4FA1C98CA56174C949" ma:contentTypeVersion="0" ma:contentTypeDescription="Workflow Document" ma:contentTypeScope="" ma:versionID="e23b8a93c897ca05f7e7955663b75f76">
  <xsd:schema xmlns:xsd="http://www.w3.org/2001/XMLSchema" xmlns:xs="http://www.w3.org/2001/XMLSchema" xmlns:p="http://schemas.microsoft.com/office/2006/metadata/properties" xmlns:ns1="ee2f2c97-4d39-457c-8f3f-799a825aafed" xmlns:ns2="ee2f2c97-4d39-457c-8f3f-799a825aafep" xmlns:ns3="ee2f2c97-4d39-457c-8f3f-799a825aafer" targetNamespace="http://schemas.microsoft.com/office/2006/metadata/properties" ma:root="true" ma:fieldsID="1058746b26efc2e4931af5f706943ecd" ns1:_="" ns2:_="" ns3:_="">
    <xsd:import namespace="ee2f2c97-4d39-457c-8f3f-799a825aafed"/>
    <xsd:import namespace="ee2f2c97-4d39-457c-8f3f-799a825aafep"/>
    <xsd:import namespace="ee2f2c97-4d39-457c-8f3f-799a825aafer"/>
    <xsd:element name="properties">
      <xsd:complexType>
        <xsd:sequence>
          <xsd:element name="documentManagement">
            <xsd:complexType>
              <xsd:all>
                <xsd:element ref="ns1:WFID" minOccurs="0"/>
                <xsd:element ref="ns2:DocumentationType" minOccurs="0"/>
                <xsd:element ref="ns3:Step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2f2c97-4d39-457c-8f3f-799a825aafed" elementFormDefault="qualified">
    <xsd:import namespace="http://schemas.microsoft.com/office/2006/documentManagement/types"/>
    <xsd:import namespace="http://schemas.microsoft.com/office/infopath/2007/PartnerControls"/>
    <xsd:element name="WFID" ma:index="0" nillable="true" ma:displayName="Workflow ID" ma:internalName="WFID"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ee2f2c97-4d39-457c-8f3f-799a825aafep" elementFormDefault="qualified">
    <xsd:import namespace="http://schemas.microsoft.com/office/2006/documentManagement/types"/>
    <xsd:import namespace="http://schemas.microsoft.com/office/infopath/2007/PartnerControls"/>
    <xsd:element name="DocumentationType" ma:index="1" nillable="true" ma:displayName="Documentation Type" ma:default="Main" ma:format="Dropdown" ma:internalName="DocumentationType">
      <xsd:simpleType>
        <xsd:restriction base="dms:Choice">
          <xsd:enumeration value="Main"/>
          <xsd:enumeration value="Supporting"/>
          <xsd:enumeration value="To be signed in ABAC"/>
          <xsd:enumeration value="To be signed on paper"/>
          <xsd:enumeration value="Signed"/>
        </xsd:restriction>
      </xsd:simpleType>
    </xsd:element>
  </xsd:schema>
  <xsd:schema xmlns:xsd="http://www.w3.org/2001/XMLSchema" xmlns:xs="http://www.w3.org/2001/XMLSchema" xmlns:dms="http://schemas.microsoft.com/office/2006/documentManagement/types" xmlns:pc="http://schemas.microsoft.com/office/infopath/2007/PartnerControls" targetNamespace="ee2f2c97-4d39-457c-8f3f-799a825aafer" elementFormDefault="qualified">
    <xsd:import namespace="http://schemas.microsoft.com/office/2006/documentManagement/types"/>
    <xsd:import namespace="http://schemas.microsoft.com/office/infopath/2007/PartnerControls"/>
    <xsd:element name="StepNumber" ma:index="2" nillable="true" ma:displayName="Step Number" ma:decimals="0" ma:internalName="StepNumber" ma:percentage="FALSE">
      <xsd:simpleType>
        <xsd:restriction base="dms:Number">
          <xsd:minInclusive value="1"/>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FID xmlns="ee2f2c97-4d39-457c-8f3f-799a825aafed">239333</WFID>
    <StepNumber xmlns="ee2f2c97-4d39-457c-8f3f-799a825aafer">1</StepNumber>
    <DocumentationType xmlns="ee2f2c97-4d39-457c-8f3f-799a825aafep">Main</DocumentationTyp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E7859-CBC6-4F98-A4A0-851CA73D97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2f2c97-4d39-457c-8f3f-799a825aafed"/>
    <ds:schemaRef ds:uri="ee2f2c97-4d39-457c-8f3f-799a825aafep"/>
    <ds:schemaRef ds:uri="ee2f2c97-4d39-457c-8f3f-799a825aafer"/>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7F95E1-B3F8-4EDC-BC3F-45F3DD9B03E2}">
  <ds:schemaRefs>
    <ds:schemaRef ds:uri="http://www.w3.org/XML/1998/namespace"/>
    <ds:schemaRef ds:uri="http://schemas.microsoft.com/office/2006/metadata/properties"/>
    <ds:schemaRef ds:uri="http://purl.org/dc/dcmitype/"/>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purl.org/dc/terms/"/>
    <ds:schemaRef ds:uri="ee2f2c97-4d39-457c-8f3f-799a825aafer"/>
    <ds:schemaRef ds:uri="ee2f2c97-4d39-457c-8f3f-799a825aafep"/>
    <ds:schemaRef ds:uri="ee2f2c97-4d39-457c-8f3f-799a825aafed"/>
  </ds:schemaRefs>
</ds:datastoreItem>
</file>

<file path=customXml/itemProps3.xml><?xml version="1.0" encoding="utf-8"?>
<ds:datastoreItem xmlns:ds="http://schemas.openxmlformats.org/officeDocument/2006/customXml" ds:itemID="{4142920E-A374-4F3C-8CB1-42498576B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5105</Words>
  <Characters>29105</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NB: DO NOT SUBMIT THE PRESENT GUIDE FOR SUBMISSION WITH PROPOSAL</vt:lpstr>
    </vt:vector>
  </TitlesOfParts>
  <Company>European Commission</Company>
  <LinksUpToDate>false</LinksUpToDate>
  <CharactersWithSpaces>34142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NB: DO NOT SUBMIT THE PRESENT GUIDE FOR SUBMISSION WITH PROPOSAL</dc:title>
  <dc:creator>benvepa</dc:creator>
  <cp:lastModifiedBy>KAMENCOVA Petra</cp:lastModifiedBy>
  <cp:revision>2</cp:revision>
  <cp:lastPrinted>2010-03-31T16:26:00Z</cp:lastPrinted>
  <dcterms:created xsi:type="dcterms:W3CDTF">2018-03-28T16:37:00Z</dcterms:created>
  <dcterms:modified xsi:type="dcterms:W3CDTF">2018-03-28T16:37:00Z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0x010000BBE2CB30B8AE48F8A39BD6D1F94B8DF000609E41070E9F3A4FA1C98CA56174C949</vt:lpwstr>
  </property>
  <property fmtid="{D5CDD505-2E9C-101B-9397-08002B2CF9AE}" pid="4" name="_dlc_DocIdItemGuid">
    <vt:lpwstr>0f3dbbe4-d939-4eca-b43e-b1003ca1739f</vt:lpwstr>
  </property>
</Properties>
</file>